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a3"/>
        <w:widowControl w:val="0"/>
        <w:spacing w:after="160" w:line="240" w:lineRule="auto"/>
        <w:ind w:firstLine="0"/>
        <w:jc w:val="center"/>
        <w:rPr>
          <w:rFonts w:ascii="GHEA Grapalat" w:hAnsi="GHEA Grapalat"/>
          <w:b/>
          <w:i w:val="0"/>
          <w:sz w:val="24"/>
          <w:szCs w:val="24"/>
          <w:lang w:val="en-US"/>
        </w:rPr>
      </w:pPr>
    </w:p>
    <w:p w:rsidR="00642EFE" w:rsidRPr="006A3BBC" w:rsidRDefault="00642EFE" w:rsidP="00B46D58">
      <w:pPr>
        <w:pStyle w:val="a3"/>
        <w:widowControl w:val="0"/>
        <w:spacing w:after="160" w:line="240" w:lineRule="auto"/>
        <w:ind w:firstLine="0"/>
        <w:jc w:val="center"/>
        <w:rPr>
          <w:rFonts w:ascii="GHEA Grapalat" w:hAnsi="GHEA Grapalat"/>
          <w:b/>
          <w:i w:val="0"/>
        </w:rPr>
      </w:pPr>
      <w:r w:rsidRPr="006A3BBC">
        <w:rPr>
          <w:rFonts w:ascii="GHEA Grapalat" w:hAnsi="GHEA Grapalat"/>
          <w:b/>
          <w:i w:val="0"/>
        </w:rPr>
        <w:t>ОБЪЯВЛЕНИЕ</w:t>
      </w:r>
    </w:p>
    <w:p w:rsidR="00642EFE" w:rsidRPr="006A3BBC" w:rsidRDefault="00642EFE" w:rsidP="00F56837">
      <w:pPr>
        <w:pStyle w:val="a3"/>
        <w:widowControl w:val="0"/>
        <w:spacing w:after="160" w:line="240" w:lineRule="auto"/>
        <w:ind w:firstLine="0"/>
        <w:jc w:val="center"/>
        <w:rPr>
          <w:rFonts w:ascii="GHEA Grapalat" w:hAnsi="GHEA Grapalat"/>
          <w:b/>
          <w:i w:val="0"/>
        </w:rPr>
      </w:pPr>
      <w:r w:rsidRPr="006A3BBC">
        <w:rPr>
          <w:rFonts w:ascii="GHEA Grapalat" w:hAnsi="GHEA Grapalat"/>
          <w:b/>
          <w:i w:val="0"/>
        </w:rPr>
        <w:t xml:space="preserve">ОБ </w:t>
      </w:r>
      <w:r w:rsidR="00BC5174" w:rsidRPr="006A3BBC">
        <w:rPr>
          <w:rFonts w:ascii="GHEA Grapalat" w:hAnsi="GHEA Grapalat"/>
          <w:b/>
          <w:i w:val="0"/>
        </w:rPr>
        <w:t xml:space="preserve">   </w:t>
      </w:r>
      <w:r w:rsidR="00683C7F" w:rsidRPr="006A3BBC">
        <w:rPr>
          <w:rFonts w:ascii="GHEA Grapalat" w:hAnsi="GHEA Grapalat"/>
          <w:b/>
          <w:i w:val="0"/>
        </w:rPr>
        <w:t xml:space="preserve">ЗАПРОСЕ   КОТИРОВОК  </w:t>
      </w:r>
      <w:r w:rsidR="00683C7F" w:rsidRPr="006A3BBC">
        <w:rPr>
          <w:rFonts w:ascii="GHEA Grapalat" w:hAnsi="GHEA Grapalat"/>
          <w:b/>
        </w:rPr>
        <w:t xml:space="preserve"> </w:t>
      </w:r>
    </w:p>
    <w:p w:rsidR="00F56837" w:rsidRPr="006A3BBC" w:rsidRDefault="00642EFE" w:rsidP="00F56837">
      <w:pPr>
        <w:pStyle w:val="a3"/>
        <w:widowControl w:val="0"/>
        <w:spacing w:line="240" w:lineRule="auto"/>
        <w:ind w:firstLine="0"/>
        <w:jc w:val="center"/>
        <w:rPr>
          <w:rFonts w:ascii="GHEA Grapalat" w:hAnsi="GHEA Grapalat"/>
        </w:rPr>
      </w:pPr>
      <w:r w:rsidRPr="006A3BBC">
        <w:rPr>
          <w:rFonts w:ascii="GHEA Grapalat" w:hAnsi="GHEA Grapalat"/>
        </w:rPr>
        <w:t xml:space="preserve">Настоящий текст объявления утвержден Решением </w:t>
      </w:r>
    </w:p>
    <w:p w:rsidR="00F56837" w:rsidRPr="006A3BBC" w:rsidRDefault="00417E48" w:rsidP="00F56837">
      <w:pPr>
        <w:pStyle w:val="a3"/>
        <w:widowControl w:val="0"/>
        <w:spacing w:line="240" w:lineRule="auto"/>
        <w:ind w:firstLine="0"/>
        <w:jc w:val="center"/>
        <w:rPr>
          <w:rFonts w:ascii="GHEA Grapalat" w:hAnsi="GHEA Grapalat"/>
        </w:rPr>
      </w:pPr>
      <w:r w:rsidRPr="006A3BBC">
        <w:rPr>
          <w:rFonts w:ascii="GHEA Grapalat" w:hAnsi="GHEA Grapalat"/>
        </w:rPr>
        <w:t xml:space="preserve">Оценочной </w:t>
      </w:r>
      <w:r w:rsidR="00642EFE" w:rsidRPr="006A3BBC">
        <w:rPr>
          <w:rFonts w:ascii="GHEA Grapalat" w:hAnsi="GHEA Grapalat"/>
        </w:rPr>
        <w:t>Комиссии от "</w:t>
      </w:r>
      <w:r w:rsidR="0071693A">
        <w:rPr>
          <w:rFonts w:ascii="GHEA Grapalat" w:hAnsi="GHEA Grapalat"/>
        </w:rPr>
        <w:t>1</w:t>
      </w:r>
      <w:r w:rsidR="0071693A" w:rsidRPr="0071693A">
        <w:rPr>
          <w:rFonts w:ascii="GHEA Grapalat" w:hAnsi="GHEA Grapalat"/>
        </w:rPr>
        <w:t>6</w:t>
      </w:r>
      <w:r w:rsidR="00697F7B" w:rsidRPr="006A3BBC">
        <w:rPr>
          <w:rFonts w:ascii="GHEA Grapalat" w:hAnsi="GHEA Grapalat"/>
        </w:rPr>
        <w:t>" "дека</w:t>
      </w:r>
      <w:r w:rsidR="00683C7F" w:rsidRPr="006A3BBC">
        <w:rPr>
          <w:rFonts w:ascii="GHEA Grapalat" w:hAnsi="GHEA Grapalat"/>
        </w:rPr>
        <w:t>бря</w:t>
      </w:r>
      <w:r w:rsidR="00642EFE" w:rsidRPr="006A3BBC">
        <w:rPr>
          <w:rFonts w:ascii="GHEA Grapalat" w:hAnsi="GHEA Grapalat"/>
        </w:rPr>
        <w:t>" 20</w:t>
      </w:r>
      <w:r w:rsidR="00683C7F" w:rsidRPr="006A3BBC">
        <w:rPr>
          <w:rFonts w:ascii="GHEA Grapalat" w:hAnsi="GHEA Grapalat"/>
        </w:rPr>
        <w:t>19</w:t>
      </w:r>
      <w:r w:rsidR="00AA7117" w:rsidRPr="006A3BBC">
        <w:rPr>
          <w:rFonts w:ascii="GHEA Grapalat" w:hAnsi="GHEA Grapalat"/>
        </w:rPr>
        <w:t xml:space="preserve"> </w:t>
      </w:r>
      <w:r w:rsidR="00642EFE" w:rsidRPr="006A3BBC">
        <w:rPr>
          <w:rFonts w:ascii="GHEA Grapalat" w:hAnsi="GHEA Grapalat"/>
        </w:rPr>
        <w:t>года "</w:t>
      </w:r>
      <w:r w:rsidR="00683C7F" w:rsidRPr="006A3BBC">
        <w:rPr>
          <w:rFonts w:ascii="GHEA Grapalat" w:hAnsi="GHEA Grapalat"/>
        </w:rPr>
        <w:t>1</w:t>
      </w:r>
      <w:r w:rsidR="00642EFE" w:rsidRPr="006A3BBC">
        <w:rPr>
          <w:rFonts w:ascii="GHEA Grapalat" w:hAnsi="GHEA Grapalat"/>
        </w:rPr>
        <w:t xml:space="preserve">" </w:t>
      </w:r>
    </w:p>
    <w:p w:rsidR="00683C7F" w:rsidRPr="006A3BBC" w:rsidRDefault="0006703E" w:rsidP="00683C7F">
      <w:pPr>
        <w:pStyle w:val="a3"/>
        <w:spacing w:after="160" w:line="240" w:lineRule="auto"/>
        <w:jc w:val="center"/>
        <w:rPr>
          <w:rFonts w:ascii="GHEA Grapalat" w:hAnsi="GHEA Grapalat"/>
          <w:b/>
          <w:lang w:eastAsia="en-US" w:bidi="ar-SA"/>
        </w:rPr>
      </w:pPr>
      <w:r w:rsidRPr="006A3BBC">
        <w:rPr>
          <w:rFonts w:ascii="GHEA Grapalat" w:hAnsi="GHEA Grapalat"/>
        </w:rPr>
        <w:t xml:space="preserve">Код </w:t>
      </w:r>
      <w:r w:rsidR="00417E48" w:rsidRPr="006A3BBC">
        <w:rPr>
          <w:rFonts w:ascii="GHEA Grapalat" w:hAnsi="GHEA Grapalat"/>
        </w:rPr>
        <w:t>процедуры</w:t>
      </w:r>
      <w:r w:rsidRPr="006A3BBC">
        <w:rPr>
          <w:rFonts w:ascii="GHEA Grapalat" w:hAnsi="GHEA Grapalat"/>
        </w:rPr>
        <w:t xml:space="preserve"> </w:t>
      </w:r>
      <w:r w:rsidR="00642EFE" w:rsidRPr="006A3BBC">
        <w:rPr>
          <w:rFonts w:ascii="GHEA Grapalat" w:hAnsi="GHEA Grapalat"/>
        </w:rPr>
        <w:t xml:space="preserve"> </w:t>
      </w:r>
      <w:r w:rsidR="00683C7F" w:rsidRPr="006A3BBC">
        <w:rPr>
          <w:rFonts w:ascii="GHEA Grapalat" w:hAnsi="GHEA Grapalat"/>
          <w:b/>
          <w:lang w:eastAsia="en-US" w:bidi="ar-SA"/>
        </w:rPr>
        <w:t>А</w:t>
      </w:r>
      <w:r w:rsidR="00E545CE" w:rsidRPr="006A3BBC">
        <w:rPr>
          <w:rFonts w:ascii="GHEA Grapalat" w:hAnsi="GHEA Grapalat"/>
          <w:b/>
          <w:lang w:val="en-US" w:eastAsia="en-US" w:bidi="ar-SA"/>
        </w:rPr>
        <w:t>M</w:t>
      </w:r>
      <w:r w:rsidR="00396B45" w:rsidRPr="006A3BBC">
        <w:rPr>
          <w:rFonts w:ascii="GHEA Grapalat" w:hAnsi="GHEA Grapalat"/>
          <w:b/>
          <w:lang w:eastAsia="en-US" w:bidi="ar-SA"/>
        </w:rPr>
        <w:t>A</w:t>
      </w:r>
      <w:r w:rsidR="00396B45" w:rsidRPr="006A3BBC">
        <w:rPr>
          <w:rFonts w:ascii="GHEA Grapalat" w:hAnsi="GHEA Grapalat"/>
          <w:b/>
          <w:lang w:val="en-US" w:eastAsia="en-US" w:bidi="ar-SA"/>
        </w:rPr>
        <w:t>H</w:t>
      </w:r>
      <w:r w:rsidR="00396B45" w:rsidRPr="006A3BBC">
        <w:rPr>
          <w:rFonts w:ascii="GHEA Grapalat" w:hAnsi="GHEA Grapalat"/>
          <w:b/>
          <w:lang w:eastAsia="en-US" w:bidi="ar-SA"/>
        </w:rPr>
        <w:t>H</w:t>
      </w:r>
      <w:r w:rsidR="00683C7F" w:rsidRPr="006A3BBC">
        <w:rPr>
          <w:rFonts w:ascii="GHEA Grapalat" w:hAnsi="GHEA Grapalat"/>
          <w:b/>
          <w:lang w:val="en-US" w:eastAsia="en-US" w:bidi="ar-SA"/>
        </w:rPr>
        <w:t>D</w:t>
      </w:r>
      <w:r w:rsidR="00396B45" w:rsidRPr="006A3BBC">
        <w:rPr>
          <w:rFonts w:ascii="GHEA Grapalat" w:hAnsi="GHEA Grapalat"/>
          <w:b/>
          <w:lang w:eastAsia="en-US" w:bidi="ar-SA"/>
        </w:rPr>
        <w:t>1</w:t>
      </w:r>
      <w:r w:rsidR="00683C7F" w:rsidRPr="006A3BBC">
        <w:rPr>
          <w:rFonts w:ascii="GHEA Grapalat" w:hAnsi="GHEA Grapalat"/>
          <w:b/>
          <w:lang w:eastAsia="en-US" w:bidi="ar-SA"/>
        </w:rPr>
        <w:t>-</w:t>
      </w:r>
      <w:r w:rsidR="00683C7F" w:rsidRPr="006A3BBC">
        <w:rPr>
          <w:rFonts w:ascii="GHEA Grapalat" w:hAnsi="GHEA Grapalat"/>
          <w:b/>
          <w:lang w:val="en-AU" w:eastAsia="en-US" w:bidi="ar-SA"/>
        </w:rPr>
        <w:t>GHAPDZB</w:t>
      </w:r>
      <w:r w:rsidR="00683C7F" w:rsidRPr="006A3BBC">
        <w:rPr>
          <w:rFonts w:ascii="GHEA Grapalat" w:hAnsi="GHEA Grapalat"/>
          <w:b/>
          <w:lang w:eastAsia="en-US" w:bidi="ar-SA"/>
        </w:rPr>
        <w:t>-19/02</w:t>
      </w:r>
    </w:p>
    <w:p w:rsidR="00F56837" w:rsidRPr="006A3BBC" w:rsidRDefault="00F56837" w:rsidP="00683C7F">
      <w:pPr>
        <w:pStyle w:val="a3"/>
        <w:widowControl w:val="0"/>
        <w:spacing w:line="240" w:lineRule="auto"/>
        <w:ind w:firstLine="0"/>
        <w:jc w:val="left"/>
        <w:rPr>
          <w:rFonts w:ascii="GHEA Grapalat" w:hAnsi="GHEA Grapalat"/>
          <w:sz w:val="22"/>
          <w:szCs w:val="22"/>
        </w:rPr>
      </w:pPr>
    </w:p>
    <w:p w:rsidR="00642EFE" w:rsidRPr="006A3BBC" w:rsidRDefault="00F56837" w:rsidP="00F56837">
      <w:pPr>
        <w:pStyle w:val="a3"/>
        <w:widowControl w:val="0"/>
        <w:spacing w:line="240" w:lineRule="auto"/>
        <w:ind w:firstLine="0"/>
        <w:jc w:val="left"/>
        <w:rPr>
          <w:rFonts w:ascii="GHEA Grapalat" w:hAnsi="GHEA Grapalat"/>
        </w:rPr>
      </w:pPr>
      <w:r w:rsidRPr="006A3BBC">
        <w:rPr>
          <w:rFonts w:ascii="GHEA Grapalat" w:hAnsi="GHEA Grapalat"/>
        </w:rPr>
        <w:t xml:space="preserve">             </w:t>
      </w:r>
      <w:r w:rsidR="00642EFE" w:rsidRPr="006A3BBC">
        <w:rPr>
          <w:rFonts w:ascii="GHEA Grapalat" w:hAnsi="GHEA Grapalat"/>
        </w:rPr>
        <w:t xml:space="preserve">Заказчик </w:t>
      </w:r>
      <w:r w:rsidR="00396B45" w:rsidRPr="006A3BBC">
        <w:rPr>
          <w:rFonts w:ascii="GHEA Grapalat" w:hAnsi="GHEA Grapalat"/>
        </w:rPr>
        <w:t>,,</w:t>
      </w:r>
      <w:proofErr w:type="spellStart"/>
      <w:r w:rsidR="00396B45" w:rsidRPr="006A3BBC">
        <w:rPr>
          <w:rFonts w:ascii="GHEA Grapalat" w:hAnsi="GHEA Grapalat"/>
          <w:lang w:eastAsia="en-US" w:bidi="ar-SA"/>
        </w:rPr>
        <w:t>Оснавная</w:t>
      </w:r>
      <w:proofErr w:type="spellEnd"/>
      <w:r w:rsidR="00396B45" w:rsidRPr="006A3BBC">
        <w:rPr>
          <w:rFonts w:ascii="GHEA Grapalat" w:hAnsi="GHEA Grapalat"/>
          <w:lang w:eastAsia="en-US" w:bidi="ar-SA"/>
        </w:rPr>
        <w:t xml:space="preserve"> </w:t>
      </w:r>
      <w:r w:rsidR="00100C01" w:rsidRPr="006A3BBC">
        <w:rPr>
          <w:rFonts w:ascii="GHEA Grapalat" w:hAnsi="GHEA Grapalat"/>
          <w:lang w:eastAsia="en-US" w:bidi="ar-SA"/>
        </w:rPr>
        <w:t xml:space="preserve"> школа </w:t>
      </w:r>
      <w:r w:rsidR="00396B45" w:rsidRPr="006A3BBC">
        <w:rPr>
          <w:rFonts w:ascii="GHEA Grapalat" w:hAnsi="GHEA Grapalat"/>
          <w:lang w:val="en-US" w:eastAsia="en-US" w:bidi="ar-SA"/>
        </w:rPr>
        <w:t>N</w:t>
      </w:r>
      <w:r w:rsidR="00396B45" w:rsidRPr="006A3BBC">
        <w:rPr>
          <w:rFonts w:ascii="GHEA Grapalat" w:hAnsi="GHEA Grapalat"/>
          <w:lang w:eastAsia="en-US" w:bidi="ar-SA"/>
        </w:rPr>
        <w:t xml:space="preserve"> 1 г Арташата</w:t>
      </w:r>
      <w:r w:rsidR="00100C01" w:rsidRPr="006A3BBC">
        <w:rPr>
          <w:rFonts w:ascii="GHEA Grapalat" w:hAnsi="GHEA Grapalat"/>
          <w:lang w:eastAsia="en-US" w:bidi="ar-SA"/>
        </w:rPr>
        <w:t xml:space="preserve"> </w:t>
      </w:r>
      <w:r w:rsidR="00396B45" w:rsidRPr="006A3BBC">
        <w:rPr>
          <w:rFonts w:ascii="GHEA Grapalat" w:hAnsi="GHEA Grapalat"/>
          <w:lang w:eastAsia="en-US" w:bidi="ar-SA"/>
        </w:rPr>
        <w:t xml:space="preserve"> имени</w:t>
      </w:r>
      <w:proofErr w:type="gramStart"/>
      <w:r w:rsidR="00396B45" w:rsidRPr="006A3BBC">
        <w:rPr>
          <w:rFonts w:ascii="GHEA Grapalat" w:hAnsi="GHEA Grapalat"/>
          <w:lang w:eastAsia="en-US" w:bidi="ar-SA"/>
        </w:rPr>
        <w:t xml:space="preserve"> А</w:t>
      </w:r>
      <w:proofErr w:type="gramEnd"/>
      <w:r w:rsidR="00396B45" w:rsidRPr="006A3BBC">
        <w:rPr>
          <w:rFonts w:ascii="GHEA Grapalat" w:hAnsi="GHEA Grapalat"/>
          <w:lang w:eastAsia="en-US" w:bidi="ar-SA"/>
        </w:rPr>
        <w:t xml:space="preserve"> </w:t>
      </w:r>
      <w:proofErr w:type="spellStart"/>
      <w:r w:rsidR="00396B45" w:rsidRPr="006A3BBC">
        <w:rPr>
          <w:rFonts w:ascii="GHEA Grapalat" w:hAnsi="GHEA Grapalat"/>
          <w:lang w:eastAsia="en-US" w:bidi="ar-SA"/>
        </w:rPr>
        <w:t>Голецяна</w:t>
      </w:r>
      <w:proofErr w:type="spellEnd"/>
      <w:r w:rsidR="0084319F" w:rsidRPr="006A3BBC">
        <w:rPr>
          <w:rFonts w:ascii="GHEA Grapalat" w:hAnsi="GHEA Grapalat"/>
          <w:lang w:eastAsia="en-US" w:bidi="ar-SA"/>
        </w:rPr>
        <w:t xml:space="preserve"> </w:t>
      </w:r>
      <w:r w:rsidR="00396B45" w:rsidRPr="006A3BBC">
        <w:rPr>
          <w:rFonts w:ascii="GHEA Grapalat" w:hAnsi="GHEA Grapalat"/>
          <w:lang w:eastAsia="en-US" w:bidi="ar-SA"/>
        </w:rPr>
        <w:t>» ГНКО</w:t>
      </w:r>
      <w:r w:rsidR="00642EFE" w:rsidRPr="006A3BBC">
        <w:rPr>
          <w:rFonts w:ascii="GHEA Grapalat" w:hAnsi="GHEA Grapalat"/>
        </w:rPr>
        <w:t>, находящийся по адресу:</w:t>
      </w:r>
      <w:r w:rsidR="00100C01" w:rsidRPr="006A3BBC">
        <w:rPr>
          <w:rFonts w:ascii="GHEA Grapalat" w:hAnsi="GHEA Grapalat"/>
          <w:lang w:eastAsia="en-US" w:bidi="ar-SA"/>
        </w:rPr>
        <w:t xml:space="preserve"> Араратском  </w:t>
      </w:r>
      <w:proofErr w:type="spellStart"/>
      <w:r w:rsidR="00100C01" w:rsidRPr="006A3BBC">
        <w:rPr>
          <w:rFonts w:ascii="GHEA Grapalat" w:hAnsi="GHEA Grapalat"/>
          <w:lang w:eastAsia="en-US" w:bidi="ar-SA"/>
        </w:rPr>
        <w:t>областе</w:t>
      </w:r>
      <w:proofErr w:type="spellEnd"/>
      <w:r w:rsidR="00100C01" w:rsidRPr="006A3BBC">
        <w:rPr>
          <w:rFonts w:ascii="GHEA Grapalat" w:hAnsi="GHEA Grapalat"/>
          <w:lang w:eastAsia="en-US" w:bidi="ar-SA"/>
        </w:rPr>
        <w:t xml:space="preserve"> </w:t>
      </w:r>
      <w:r w:rsidR="00683C7F" w:rsidRPr="006A3BBC">
        <w:rPr>
          <w:rFonts w:ascii="GHEA Grapalat" w:hAnsi="GHEA Grapalat"/>
          <w:lang w:eastAsia="en-US" w:bidi="ar-SA"/>
        </w:rPr>
        <w:t xml:space="preserve"> РА, о. </w:t>
      </w:r>
      <w:r w:rsidR="00396B45" w:rsidRPr="006A3BBC">
        <w:rPr>
          <w:rFonts w:ascii="GHEA Grapalat" w:hAnsi="GHEA Grapalat"/>
          <w:lang w:eastAsia="en-US" w:bidi="ar-SA"/>
        </w:rPr>
        <w:t>Арташат</w:t>
      </w:r>
      <w:r w:rsidR="00100C01" w:rsidRPr="006A3BBC">
        <w:rPr>
          <w:rFonts w:ascii="GHEA Grapalat" w:hAnsi="GHEA Grapalat"/>
          <w:lang w:eastAsia="en-US" w:bidi="ar-SA"/>
        </w:rPr>
        <w:t xml:space="preserve"> </w:t>
      </w:r>
      <w:r w:rsidR="00683C7F" w:rsidRPr="006A3BBC">
        <w:rPr>
          <w:rFonts w:ascii="GHEA Grapalat" w:hAnsi="GHEA Grapalat"/>
          <w:lang w:eastAsia="en-US" w:bidi="ar-SA"/>
        </w:rPr>
        <w:t xml:space="preserve"> улица </w:t>
      </w:r>
      <w:r w:rsidR="00E545CE" w:rsidRPr="006A3BBC">
        <w:rPr>
          <w:rFonts w:ascii="GHEA Grapalat" w:hAnsi="GHEA Grapalat"/>
          <w:lang w:eastAsia="en-US" w:bidi="ar-SA"/>
        </w:rPr>
        <w:t xml:space="preserve"> </w:t>
      </w:r>
      <w:r w:rsidR="00396B45" w:rsidRPr="006A3BBC">
        <w:rPr>
          <w:rFonts w:ascii="GHEA Grapalat" w:hAnsi="GHEA Grapalat"/>
          <w:lang w:eastAsia="en-US" w:bidi="ar-SA"/>
        </w:rPr>
        <w:t>Маркса</w:t>
      </w:r>
      <w:r w:rsidR="0084319F" w:rsidRPr="006A3BBC">
        <w:rPr>
          <w:rFonts w:ascii="GHEA Grapalat" w:hAnsi="GHEA Grapalat"/>
          <w:lang w:eastAsia="en-US" w:bidi="ar-SA"/>
        </w:rPr>
        <w:t xml:space="preserve"> 1</w:t>
      </w:r>
      <w:r w:rsidR="00396B45" w:rsidRPr="006A3BBC">
        <w:rPr>
          <w:rFonts w:ascii="GHEA Grapalat" w:hAnsi="GHEA Grapalat"/>
          <w:lang w:eastAsia="en-US" w:bidi="ar-SA"/>
        </w:rPr>
        <w:t>3</w:t>
      </w:r>
      <w:r w:rsidR="00E545CE" w:rsidRPr="006A3BBC">
        <w:rPr>
          <w:rFonts w:ascii="GHEA Grapalat" w:hAnsi="GHEA Grapalat"/>
          <w:lang w:eastAsia="en-US" w:bidi="ar-SA"/>
        </w:rPr>
        <w:t xml:space="preserve"> </w:t>
      </w:r>
      <w:r w:rsidR="00683C7F" w:rsidRPr="006A3BBC">
        <w:rPr>
          <w:rFonts w:ascii="GHEA Grapalat" w:hAnsi="GHEA Grapalat"/>
          <w:lang w:eastAsia="en-US" w:bidi="ar-SA"/>
        </w:rPr>
        <w:t xml:space="preserve"> </w:t>
      </w:r>
      <w:r w:rsidR="00642EFE" w:rsidRPr="006A3BBC">
        <w:rPr>
          <w:rFonts w:ascii="GHEA Grapalat" w:hAnsi="GHEA Grapalat"/>
        </w:rPr>
        <w:t xml:space="preserve">объявляет </w:t>
      </w:r>
      <w:r w:rsidR="001E65D1" w:rsidRPr="006A3BBC">
        <w:rPr>
          <w:rFonts w:ascii="GHEA Grapalat" w:hAnsi="GHEA Grapalat"/>
        </w:rPr>
        <w:t xml:space="preserve">запросе </w:t>
      </w:r>
      <w:proofErr w:type="spellStart"/>
      <w:r w:rsidR="001E65D1" w:rsidRPr="006A3BBC">
        <w:rPr>
          <w:rFonts w:ascii="GHEA Grapalat" w:hAnsi="GHEA Grapalat"/>
        </w:rPr>
        <w:t>катировок</w:t>
      </w:r>
      <w:proofErr w:type="spellEnd"/>
      <w:r w:rsidR="001E65D1" w:rsidRPr="006A3BBC">
        <w:rPr>
          <w:rFonts w:ascii="GHEA Grapalat" w:hAnsi="GHEA Grapalat"/>
        </w:rPr>
        <w:t xml:space="preserve"> </w:t>
      </w:r>
      <w:r w:rsidR="00642EFE" w:rsidRPr="006A3BBC">
        <w:rPr>
          <w:rFonts w:ascii="GHEA Grapalat" w:hAnsi="GHEA Grapalat"/>
        </w:rPr>
        <w:t>конкурс, который проводится одним этапом</w:t>
      </w:r>
      <w:r w:rsidR="0050550F" w:rsidRPr="006A3BBC">
        <w:rPr>
          <w:rFonts w:ascii="GHEA Grapalat" w:hAnsi="GHEA Grapalat"/>
        </w:rPr>
        <w:t>.</w:t>
      </w:r>
    </w:p>
    <w:p w:rsidR="00341A74" w:rsidRPr="006A3BBC" w:rsidRDefault="00A20B69" w:rsidP="00F56837">
      <w:pPr>
        <w:pStyle w:val="a3"/>
        <w:widowControl w:val="0"/>
        <w:spacing w:line="240" w:lineRule="auto"/>
        <w:ind w:firstLine="567"/>
        <w:rPr>
          <w:rFonts w:ascii="GHEA Grapalat" w:hAnsi="GHEA Grapalat"/>
          <w:spacing w:val="6"/>
        </w:rPr>
      </w:pPr>
      <w:r w:rsidRPr="006A3BBC">
        <w:rPr>
          <w:rFonts w:ascii="GHEA Grapalat" w:hAnsi="GHEA Grapalat"/>
        </w:rPr>
        <w:t xml:space="preserve">Участнику, отобранному по итогам </w:t>
      </w:r>
      <w:r w:rsidR="0041023E" w:rsidRPr="006A3BBC">
        <w:rPr>
          <w:rFonts w:ascii="GHEA Grapalat" w:hAnsi="GHEA Grapalat"/>
        </w:rPr>
        <w:t>настоящей процедуры</w:t>
      </w:r>
      <w:r w:rsidRPr="006A3BBC">
        <w:rPr>
          <w:rFonts w:ascii="GHEA Grapalat" w:hAnsi="GHEA Grapalat"/>
        </w:rPr>
        <w:t>, в</w:t>
      </w:r>
      <w:r w:rsidR="00782D60" w:rsidRPr="006A3BBC">
        <w:rPr>
          <w:rFonts w:ascii="Courier New" w:hAnsi="Courier New" w:cs="Courier New"/>
          <w:lang w:val="en-US"/>
        </w:rPr>
        <w:t> </w:t>
      </w:r>
      <w:r w:rsidRPr="006A3BBC">
        <w:rPr>
          <w:rFonts w:ascii="GHEA Grapalat" w:hAnsi="GHEA Grapalat"/>
          <w:spacing w:val="6"/>
        </w:rPr>
        <w:t>установленном</w:t>
      </w:r>
      <w:r w:rsidR="00782D60" w:rsidRPr="006A3BBC">
        <w:rPr>
          <w:rFonts w:ascii="Courier New" w:hAnsi="Courier New" w:cs="Courier New"/>
          <w:spacing w:val="6"/>
          <w:lang w:val="en-US"/>
        </w:rPr>
        <w:t> </w:t>
      </w:r>
      <w:r w:rsidRPr="006A3BBC">
        <w:rPr>
          <w:rFonts w:ascii="GHEA Grapalat" w:hAnsi="GHEA Grapalat"/>
          <w:spacing w:val="6"/>
        </w:rPr>
        <w:t xml:space="preserve">порядке будет предложено заключить договор </w:t>
      </w:r>
      <w:r w:rsidR="001E65D1" w:rsidRPr="006A3BBC">
        <w:rPr>
          <w:rFonts w:ascii="GHEA Grapalat" w:hAnsi="GHEA Grapalat"/>
          <w:spacing w:val="6"/>
        </w:rPr>
        <w:t>по</w:t>
      </w:r>
      <w:r w:rsidRPr="006A3BBC">
        <w:rPr>
          <w:rFonts w:ascii="GHEA Grapalat" w:hAnsi="GHEA Grapalat"/>
          <w:spacing w:val="6"/>
        </w:rPr>
        <w:t xml:space="preserve"> поставку </w:t>
      </w:r>
      <w:r w:rsidR="00683C7F" w:rsidRPr="006A3BBC">
        <w:rPr>
          <w:rFonts w:ascii="GHEA Grapalat" w:hAnsi="GHEA Grapalat"/>
          <w:lang w:eastAsia="en-US" w:bidi="ar-SA"/>
        </w:rPr>
        <w:t xml:space="preserve"> продуктов питания </w:t>
      </w:r>
      <w:r w:rsidR="00782D60" w:rsidRPr="006A3BBC">
        <w:rPr>
          <w:rFonts w:ascii="GHEA Grapalat" w:hAnsi="GHEA Grapalat"/>
        </w:rPr>
        <w:t xml:space="preserve"> (далее — договор).</w:t>
      </w:r>
    </w:p>
    <w:p w:rsidR="00357D48" w:rsidRPr="006A3BBC" w:rsidRDefault="00A20B69" w:rsidP="00F56837">
      <w:pPr>
        <w:pStyle w:val="a3"/>
        <w:widowControl w:val="0"/>
        <w:spacing w:line="240" w:lineRule="auto"/>
        <w:ind w:firstLine="567"/>
        <w:rPr>
          <w:rFonts w:ascii="GHEA Grapalat" w:hAnsi="GHEA Grapalat"/>
        </w:rPr>
      </w:pPr>
      <w:r w:rsidRPr="006A3BBC">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6A3BBC">
        <w:rPr>
          <w:rFonts w:ascii="Courier New" w:hAnsi="Courier New" w:cs="Courier New"/>
          <w:lang w:val="en-US"/>
        </w:rPr>
        <w:t> </w:t>
      </w:r>
      <w:r w:rsidR="00F95E94" w:rsidRPr="006A3BBC">
        <w:rPr>
          <w:rFonts w:ascii="GHEA Grapalat" w:hAnsi="GHEA Grapalat"/>
        </w:rPr>
        <w:t>настоящей процедуре</w:t>
      </w:r>
      <w:r w:rsidRPr="006A3BBC">
        <w:rPr>
          <w:rFonts w:ascii="GHEA Grapalat" w:hAnsi="GHEA Grapalat"/>
        </w:rPr>
        <w:t>.</w:t>
      </w:r>
    </w:p>
    <w:p w:rsidR="001E6506" w:rsidRPr="006A3BBC" w:rsidRDefault="00052084" w:rsidP="00F56837">
      <w:pPr>
        <w:pStyle w:val="a3"/>
        <w:widowControl w:val="0"/>
        <w:spacing w:line="240" w:lineRule="auto"/>
        <w:ind w:firstLine="567"/>
        <w:rPr>
          <w:rFonts w:ascii="GHEA Grapalat" w:hAnsi="GHEA Grapalat"/>
        </w:rPr>
      </w:pPr>
      <w:proofErr w:type="gramStart"/>
      <w:r w:rsidRPr="006A3BBC">
        <w:rPr>
          <w:rFonts w:ascii="GHEA Grapalat" w:hAnsi="GHEA Grapalat"/>
        </w:rPr>
        <w:t>Условия</w:t>
      </w:r>
      <w:proofErr w:type="gramEnd"/>
      <w:r w:rsidRPr="006A3BBC">
        <w:rPr>
          <w:rFonts w:ascii="GHEA Grapalat" w:hAnsi="GHEA Grapalat"/>
        </w:rPr>
        <w:t xml:space="preserve"> </w:t>
      </w:r>
      <w:r w:rsidR="00677658" w:rsidRPr="006A3BBC">
        <w:rPr>
          <w:rFonts w:ascii="GHEA Grapalat" w:hAnsi="GHEA Grapalat"/>
        </w:rPr>
        <w:t xml:space="preserve">предъявляемые </w:t>
      </w:r>
      <w:r w:rsidR="00FD0B1A" w:rsidRPr="006A3BBC">
        <w:rPr>
          <w:rFonts w:ascii="GHEA Grapalat" w:hAnsi="GHEA Grapalat"/>
        </w:rPr>
        <w:t xml:space="preserve">к </w:t>
      </w:r>
      <w:r w:rsidR="00677658" w:rsidRPr="006A3BBC">
        <w:rPr>
          <w:rFonts w:ascii="GHEA Grapalat" w:hAnsi="GHEA Grapalat"/>
        </w:rPr>
        <w:t xml:space="preserve">лицам, не имеющим права на участие в </w:t>
      </w:r>
      <w:r w:rsidRPr="006A3BBC">
        <w:rPr>
          <w:rFonts w:ascii="GHEA Grapalat" w:hAnsi="GHEA Grapalat"/>
        </w:rPr>
        <w:t xml:space="preserve"> данной </w:t>
      </w:r>
      <w:r w:rsidR="006F297B" w:rsidRPr="006A3BBC">
        <w:rPr>
          <w:rFonts w:ascii="GHEA Grapalat" w:hAnsi="GHEA Grapalat"/>
        </w:rPr>
        <w:t>процедуре</w:t>
      </w:r>
      <w:r w:rsidR="00677658" w:rsidRPr="006A3BBC">
        <w:rPr>
          <w:rFonts w:ascii="GHEA Grapalat" w:hAnsi="GHEA Grapalat"/>
        </w:rPr>
        <w:t>, а также участникам, установлены приглашением на настоящую процедуру.</w:t>
      </w:r>
      <w:r w:rsidRPr="006A3BBC" w:rsidDel="00052084">
        <w:rPr>
          <w:rFonts w:ascii="GHEA Grapalat" w:hAnsi="GHEA Grapalat"/>
        </w:rPr>
        <w:t xml:space="preserve"> </w:t>
      </w:r>
    </w:p>
    <w:p w:rsidR="00F56837" w:rsidRPr="006A3BBC" w:rsidRDefault="00EE73A8" w:rsidP="00F56837">
      <w:pPr>
        <w:pStyle w:val="a3"/>
        <w:widowControl w:val="0"/>
        <w:spacing w:line="240" w:lineRule="auto"/>
        <w:ind w:firstLine="567"/>
        <w:rPr>
          <w:rFonts w:ascii="GHEA Grapalat" w:hAnsi="GHEA Grapalat"/>
        </w:rPr>
      </w:pPr>
      <w:r w:rsidRPr="006A3BBC">
        <w:rPr>
          <w:rFonts w:ascii="GHEA Grapalat" w:hAnsi="GHEA Grapalat"/>
        </w:rPr>
        <w:t xml:space="preserve">Отобранный участник определяется из числа участников, подавших заявки, оцененные </w:t>
      </w:r>
      <w:r w:rsidR="007442CF" w:rsidRPr="006A3BBC">
        <w:rPr>
          <w:rFonts w:ascii="GHEA Grapalat" w:hAnsi="GHEA Grapalat"/>
        </w:rPr>
        <w:t>удовлетворительно</w:t>
      </w:r>
      <w:r w:rsidR="007442CF" w:rsidRPr="006A3BBC">
        <w:rPr>
          <w:rFonts w:ascii="GHEA Grapalat" w:hAnsi="GHEA Grapalat"/>
          <w:lang w:val="hy-AM"/>
        </w:rPr>
        <w:t xml:space="preserve"> </w:t>
      </w:r>
      <w:r w:rsidR="007442CF" w:rsidRPr="006A3BBC">
        <w:rPr>
          <w:rFonts w:ascii="GHEA Grapalat" w:hAnsi="GHEA Grapalat"/>
        </w:rPr>
        <w:t xml:space="preserve">по </w:t>
      </w:r>
      <w:r w:rsidR="00830445" w:rsidRPr="006A3BBC">
        <w:rPr>
          <w:rFonts w:ascii="GHEA Grapalat" w:hAnsi="GHEA Grapalat"/>
        </w:rPr>
        <w:t xml:space="preserve">неценовым </w:t>
      </w:r>
      <w:r w:rsidR="007442CF" w:rsidRPr="006A3BBC">
        <w:rPr>
          <w:rFonts w:ascii="GHEA Grapalat" w:hAnsi="GHEA Grapalat"/>
        </w:rPr>
        <w:t>условиям</w:t>
      </w:r>
      <w:r w:rsidRPr="006A3BBC">
        <w:rPr>
          <w:rFonts w:ascii="GHEA Grapalat" w:hAnsi="GHEA Grapalat"/>
        </w:rPr>
        <w:t>, по принципу предпочтения, отдаваемого участнику, представившему м</w:t>
      </w:r>
      <w:r w:rsidR="003F762C" w:rsidRPr="006A3BBC">
        <w:rPr>
          <w:rFonts w:ascii="GHEA Grapalat" w:hAnsi="GHEA Grapalat"/>
        </w:rPr>
        <w:t>инимальное ценовое предложение.</w:t>
      </w:r>
    </w:p>
    <w:p w:rsidR="007E15A7" w:rsidRPr="006A3BBC" w:rsidRDefault="00677658" w:rsidP="00F56837">
      <w:pPr>
        <w:pStyle w:val="a3"/>
        <w:widowControl w:val="0"/>
        <w:spacing w:line="240" w:lineRule="auto"/>
        <w:ind w:firstLine="567"/>
        <w:rPr>
          <w:rFonts w:ascii="GHEA Grapalat" w:hAnsi="GHEA Grapalat"/>
        </w:rPr>
      </w:pPr>
      <w:r w:rsidRPr="006A3BBC">
        <w:rPr>
          <w:rFonts w:ascii="GHEA Grapalat" w:hAnsi="GHEA Grapalat"/>
        </w:rPr>
        <w:t xml:space="preserve">Для получения приглашения на </w:t>
      </w:r>
      <w:r w:rsidR="00830445" w:rsidRPr="006A3BBC">
        <w:rPr>
          <w:rFonts w:ascii="GHEA Grapalat" w:hAnsi="GHEA Grapalat"/>
        </w:rPr>
        <w:t xml:space="preserve">процедуру </w:t>
      </w:r>
      <w:r w:rsidRPr="006A3BBC">
        <w:rPr>
          <w:rFonts w:ascii="GHEA Grapalat" w:hAnsi="GHEA Grapalat"/>
        </w:rPr>
        <w:t xml:space="preserve">в бумажной форме необходимо обратиться к заказчику до </w:t>
      </w:r>
      <w:r w:rsidR="00683C7F" w:rsidRPr="006A3BBC">
        <w:rPr>
          <w:rFonts w:ascii="GHEA Grapalat" w:hAnsi="GHEA Grapalat"/>
        </w:rPr>
        <w:t>1</w:t>
      </w:r>
      <w:r w:rsidR="00E32B4C" w:rsidRPr="006A3BBC">
        <w:rPr>
          <w:rFonts w:ascii="GHEA Grapalat" w:hAnsi="GHEA Grapalat"/>
        </w:rPr>
        <w:t>0</w:t>
      </w:r>
      <w:r w:rsidR="00683C7F" w:rsidRPr="006A3BBC">
        <w:rPr>
          <w:rFonts w:ascii="GHEA Grapalat" w:hAnsi="GHEA Grapalat"/>
        </w:rPr>
        <w:t>:00</w:t>
      </w:r>
      <w:r w:rsidRPr="006A3BBC">
        <w:rPr>
          <w:rFonts w:ascii="GHEA Grapalat" w:hAnsi="GHEA Grapalat"/>
        </w:rPr>
        <w:t xml:space="preserve"> часов</w:t>
      </w:r>
      <w:r w:rsidR="00971F4A" w:rsidRPr="006A3BBC">
        <w:rPr>
          <w:rFonts w:ascii="GHEA Grapalat" w:hAnsi="GHEA Grapalat"/>
        </w:rPr>
        <w:t xml:space="preserve"> </w:t>
      </w:r>
      <w:r w:rsidR="00683C7F" w:rsidRPr="006A3BBC">
        <w:rPr>
          <w:rFonts w:ascii="GHEA Grapalat" w:hAnsi="GHEA Grapalat"/>
        </w:rPr>
        <w:t>7</w:t>
      </w:r>
      <w:r w:rsidRPr="006A3BBC">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6A3BBC">
        <w:rPr>
          <w:rFonts w:ascii="Courier New" w:hAnsi="Courier New" w:cs="Courier New"/>
          <w:lang w:val="en-US"/>
        </w:rPr>
        <w:t> </w:t>
      </w:r>
      <w:r w:rsidRPr="006A3BBC">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6A3BBC" w:rsidRDefault="00357D48" w:rsidP="00F56837">
      <w:pPr>
        <w:pStyle w:val="a3"/>
        <w:widowControl w:val="0"/>
        <w:spacing w:line="240" w:lineRule="auto"/>
        <w:ind w:firstLine="567"/>
        <w:rPr>
          <w:rFonts w:ascii="GHEA Grapalat" w:hAnsi="GHEA Grapalat"/>
          <w:spacing w:val="-6"/>
        </w:rPr>
      </w:pPr>
      <w:r w:rsidRPr="006A3BBC">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6A3BBC">
        <w:rPr>
          <w:rFonts w:ascii="Courier New" w:hAnsi="Courier New" w:cs="Courier New"/>
          <w:spacing w:val="-6"/>
          <w:lang w:val="en-US"/>
        </w:rPr>
        <w:t> </w:t>
      </w:r>
      <w:r w:rsidRPr="006A3BBC">
        <w:rPr>
          <w:rFonts w:ascii="GHEA Grapalat" w:hAnsi="GHEA Grapalat"/>
          <w:spacing w:val="-6"/>
        </w:rPr>
        <w:t xml:space="preserve">электронной форме в течение рабочего дня, следующего за днем получения заявления. </w:t>
      </w:r>
    </w:p>
    <w:p w:rsidR="00F56837" w:rsidRPr="006A3BBC" w:rsidRDefault="00363E98" w:rsidP="00F56837">
      <w:pPr>
        <w:pStyle w:val="a3"/>
        <w:widowControl w:val="0"/>
        <w:spacing w:line="240" w:lineRule="auto"/>
        <w:ind w:firstLine="567"/>
        <w:rPr>
          <w:rFonts w:ascii="GHEA Grapalat" w:hAnsi="GHEA Grapalat"/>
        </w:rPr>
      </w:pPr>
      <w:r w:rsidRPr="006A3BBC">
        <w:rPr>
          <w:rFonts w:ascii="GHEA Grapalat" w:hAnsi="GHEA Grapalat"/>
        </w:rPr>
        <w:t>Неполучение приглашения не ограничивает права участника на участие в</w:t>
      </w:r>
      <w:r w:rsidR="001E06D6" w:rsidRPr="006A3BBC">
        <w:rPr>
          <w:rFonts w:ascii="Courier New" w:hAnsi="Courier New" w:cs="Courier New"/>
          <w:lang w:val="en-US"/>
        </w:rPr>
        <w:t> </w:t>
      </w:r>
      <w:r w:rsidR="001B32D9" w:rsidRPr="006A3BBC">
        <w:rPr>
          <w:rFonts w:ascii="GHEA Grapalat" w:hAnsi="GHEA Grapalat"/>
        </w:rPr>
        <w:t>настоящей процедуре.</w:t>
      </w:r>
    </w:p>
    <w:p w:rsidR="003F6ED1" w:rsidRPr="006A3BBC" w:rsidRDefault="00F56837" w:rsidP="00F56837">
      <w:pPr>
        <w:pStyle w:val="a3"/>
        <w:widowControl w:val="0"/>
        <w:spacing w:line="240" w:lineRule="auto"/>
        <w:ind w:firstLine="0"/>
        <w:rPr>
          <w:rFonts w:ascii="GHEA Grapalat" w:hAnsi="GHEA Grapalat"/>
        </w:rPr>
      </w:pPr>
      <w:r w:rsidRPr="006A3BBC">
        <w:rPr>
          <w:rFonts w:ascii="GHEA Grapalat" w:hAnsi="GHEA Grapalat"/>
        </w:rPr>
        <w:t xml:space="preserve">    </w:t>
      </w:r>
      <w:r w:rsidR="003F6ED1" w:rsidRPr="006A3BBC">
        <w:rPr>
          <w:rFonts w:ascii="GHEA Grapalat" w:hAnsi="GHEA Grapalat"/>
        </w:rPr>
        <w:t xml:space="preserve">Заявки на </w:t>
      </w:r>
      <w:proofErr w:type="spellStart"/>
      <w:r w:rsidR="003F6ED1" w:rsidRPr="006A3BBC">
        <w:rPr>
          <w:rFonts w:ascii="GHEA Grapalat" w:hAnsi="GHEA Grapalat"/>
        </w:rPr>
        <w:t>на</w:t>
      </w:r>
      <w:proofErr w:type="spellEnd"/>
      <w:r w:rsidR="003F6ED1" w:rsidRPr="006A3BBC">
        <w:rPr>
          <w:rFonts w:ascii="GHEA Grapalat" w:hAnsi="GHEA Grapalat"/>
        </w:rPr>
        <w:t xml:space="preserve"> </w:t>
      </w:r>
      <w:r w:rsidR="001E65D1" w:rsidRPr="006A3BBC">
        <w:rPr>
          <w:rFonts w:ascii="GHEA Grapalat" w:hAnsi="GHEA Grapalat"/>
        </w:rPr>
        <w:t xml:space="preserve">запросе </w:t>
      </w:r>
      <w:proofErr w:type="spellStart"/>
      <w:r w:rsidR="001E65D1" w:rsidRPr="006A3BBC">
        <w:rPr>
          <w:rFonts w:ascii="GHEA Grapalat" w:hAnsi="GHEA Grapalat"/>
        </w:rPr>
        <w:t>катировок</w:t>
      </w:r>
      <w:proofErr w:type="spellEnd"/>
      <w:r w:rsidR="003F6ED1" w:rsidRPr="006A3BBC">
        <w:rPr>
          <w:rFonts w:ascii="GHEA Grapalat" w:hAnsi="GHEA Grapalat"/>
        </w:rPr>
        <w:t xml:space="preserve"> необходимо подавать по адресу</w:t>
      </w:r>
      <w:r w:rsidR="003F6ED1" w:rsidRPr="006A3BBC">
        <w:rPr>
          <w:rFonts w:ascii="GHEA Grapalat" w:hAnsi="GHEA Grapalat"/>
          <w:spacing w:val="6"/>
        </w:rPr>
        <w:t xml:space="preserve"> </w:t>
      </w:r>
      <w:proofErr w:type="spellStart"/>
      <w:r w:rsidR="00396B45" w:rsidRPr="006A3BBC">
        <w:rPr>
          <w:rFonts w:ascii="GHEA Grapalat" w:hAnsi="GHEA Grapalat"/>
          <w:lang w:eastAsia="en-US" w:bidi="ar-SA"/>
        </w:rPr>
        <w:t>Оснавная</w:t>
      </w:r>
      <w:proofErr w:type="spellEnd"/>
      <w:r w:rsidR="00396B45" w:rsidRPr="006A3BBC">
        <w:rPr>
          <w:rFonts w:ascii="GHEA Grapalat" w:hAnsi="GHEA Grapalat"/>
          <w:lang w:eastAsia="en-US" w:bidi="ar-SA"/>
        </w:rPr>
        <w:t xml:space="preserve">  школа N 1 г Арташата  имени</w:t>
      </w:r>
      <w:proofErr w:type="gramStart"/>
      <w:r w:rsidR="00396B45" w:rsidRPr="006A3BBC">
        <w:rPr>
          <w:rFonts w:ascii="GHEA Grapalat" w:hAnsi="GHEA Grapalat"/>
          <w:lang w:eastAsia="en-US" w:bidi="ar-SA"/>
        </w:rPr>
        <w:t xml:space="preserve"> А</w:t>
      </w:r>
      <w:proofErr w:type="gramEnd"/>
      <w:r w:rsidR="00396B45" w:rsidRPr="006A3BBC">
        <w:rPr>
          <w:rFonts w:ascii="GHEA Grapalat" w:hAnsi="GHEA Grapalat"/>
          <w:lang w:eastAsia="en-US" w:bidi="ar-SA"/>
        </w:rPr>
        <w:t xml:space="preserve"> </w:t>
      </w:r>
      <w:proofErr w:type="spellStart"/>
      <w:r w:rsidR="00396B45" w:rsidRPr="006A3BBC">
        <w:rPr>
          <w:rFonts w:ascii="GHEA Grapalat" w:hAnsi="GHEA Grapalat"/>
          <w:lang w:eastAsia="en-US" w:bidi="ar-SA"/>
        </w:rPr>
        <w:t>Голецяна</w:t>
      </w:r>
      <w:proofErr w:type="spellEnd"/>
      <w:r w:rsidR="00396B45" w:rsidRPr="006A3BBC">
        <w:rPr>
          <w:rFonts w:ascii="GHEA Grapalat" w:hAnsi="GHEA Grapalat"/>
          <w:lang w:eastAsia="en-US" w:bidi="ar-SA"/>
        </w:rPr>
        <w:t xml:space="preserve"> » ГНКО, </w:t>
      </w:r>
      <w:r w:rsidR="00E545CE" w:rsidRPr="006A3BBC">
        <w:rPr>
          <w:rFonts w:ascii="GHEA Grapalat" w:hAnsi="GHEA Grapalat"/>
          <w:lang w:eastAsia="en-US" w:bidi="ar-SA"/>
        </w:rPr>
        <w:t>Араратского область,  РА</w:t>
      </w:r>
      <w:r w:rsidR="00E545CE" w:rsidRPr="006A3BBC">
        <w:rPr>
          <w:rFonts w:ascii="GHEA Grapalat" w:hAnsi="GHEA Grapalat"/>
        </w:rPr>
        <w:t xml:space="preserve">, </w:t>
      </w:r>
      <w:r w:rsidR="001D6B5F" w:rsidRPr="006A3BBC">
        <w:rPr>
          <w:rFonts w:ascii="GHEA Grapalat" w:hAnsi="GHEA Grapalat"/>
          <w:lang w:eastAsia="en-US" w:bidi="ar-SA"/>
        </w:rPr>
        <w:t xml:space="preserve"> </w:t>
      </w:r>
      <w:r w:rsidR="00683C7F" w:rsidRPr="006A3BBC">
        <w:rPr>
          <w:rFonts w:ascii="GHEA Grapalat" w:hAnsi="GHEA Grapalat"/>
          <w:lang w:eastAsia="en-US" w:bidi="ar-SA"/>
        </w:rPr>
        <w:t xml:space="preserve">улица </w:t>
      </w:r>
      <w:r w:rsidR="00396B45" w:rsidRPr="006A3BBC">
        <w:rPr>
          <w:rFonts w:ascii="GHEA Grapalat" w:hAnsi="GHEA Grapalat"/>
          <w:lang w:eastAsia="en-US" w:bidi="ar-SA"/>
        </w:rPr>
        <w:t>Маркса</w:t>
      </w:r>
      <w:r w:rsidR="0084319F" w:rsidRPr="006A3BBC">
        <w:rPr>
          <w:rFonts w:ascii="GHEA Grapalat" w:hAnsi="GHEA Grapalat"/>
          <w:lang w:eastAsia="en-US" w:bidi="ar-SA"/>
        </w:rPr>
        <w:t xml:space="preserve"> 1</w:t>
      </w:r>
      <w:r w:rsidR="00396B45" w:rsidRPr="006A3BBC">
        <w:rPr>
          <w:rFonts w:ascii="GHEA Grapalat" w:hAnsi="GHEA Grapalat"/>
          <w:lang w:eastAsia="en-US" w:bidi="ar-SA"/>
        </w:rPr>
        <w:t>3</w:t>
      </w:r>
      <w:r w:rsidR="00100C01" w:rsidRPr="006A3BBC">
        <w:rPr>
          <w:rFonts w:ascii="GHEA Grapalat" w:hAnsi="GHEA Grapalat"/>
          <w:lang w:eastAsia="en-US" w:bidi="ar-SA"/>
        </w:rPr>
        <w:t xml:space="preserve"> </w:t>
      </w:r>
      <w:r w:rsidR="00683C7F" w:rsidRPr="006A3BBC">
        <w:rPr>
          <w:rFonts w:ascii="GHEA Grapalat" w:hAnsi="GHEA Grapalat"/>
          <w:lang w:eastAsia="en-US" w:bidi="ar-SA"/>
        </w:rPr>
        <w:t xml:space="preserve"> </w:t>
      </w:r>
      <w:r w:rsidR="003F6ED1" w:rsidRPr="006A3BBC">
        <w:rPr>
          <w:rFonts w:ascii="GHEA Grapalat" w:hAnsi="GHEA Grapalat"/>
        </w:rPr>
        <w:t xml:space="preserve">в документарной форме, до </w:t>
      </w:r>
      <w:r w:rsidR="00683C7F" w:rsidRPr="006A3BBC">
        <w:rPr>
          <w:rFonts w:ascii="GHEA Grapalat" w:hAnsi="GHEA Grapalat"/>
        </w:rPr>
        <w:t>1</w:t>
      </w:r>
      <w:r w:rsidR="00E32B4C" w:rsidRPr="006A3BBC">
        <w:rPr>
          <w:rFonts w:ascii="GHEA Grapalat" w:hAnsi="GHEA Grapalat"/>
        </w:rPr>
        <w:t>0</w:t>
      </w:r>
      <w:r w:rsidR="00683C7F" w:rsidRPr="006A3BBC">
        <w:rPr>
          <w:rFonts w:ascii="GHEA Grapalat" w:hAnsi="GHEA Grapalat"/>
        </w:rPr>
        <w:t xml:space="preserve">:00 </w:t>
      </w:r>
      <w:r w:rsidR="003F6ED1" w:rsidRPr="006A3BBC">
        <w:rPr>
          <w:rFonts w:ascii="GHEA Grapalat" w:hAnsi="GHEA Grapalat"/>
        </w:rPr>
        <w:t xml:space="preserve">часов </w:t>
      </w:r>
      <w:r w:rsidR="00683C7F" w:rsidRPr="006A3BBC">
        <w:rPr>
          <w:rFonts w:ascii="GHEA Grapalat" w:hAnsi="GHEA Grapalat"/>
        </w:rPr>
        <w:t>7</w:t>
      </w:r>
      <w:r w:rsidR="003F6ED1" w:rsidRPr="006A3BBC">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6A3BBC" w:rsidRDefault="003F6ED1" w:rsidP="00F56837">
      <w:pPr>
        <w:pStyle w:val="a3"/>
        <w:widowControl w:val="0"/>
        <w:spacing w:line="240" w:lineRule="auto"/>
        <w:ind w:firstLine="567"/>
        <w:rPr>
          <w:rFonts w:ascii="GHEA Grapalat" w:hAnsi="GHEA Grapalat"/>
        </w:rPr>
      </w:pPr>
      <w:r w:rsidRPr="006A3BBC">
        <w:rPr>
          <w:rFonts w:ascii="GHEA Grapalat" w:hAnsi="GHEA Grapalat"/>
        </w:rPr>
        <w:t xml:space="preserve">Вскрытие заявок будет проводиться по адресу </w:t>
      </w:r>
      <w:proofErr w:type="spellStart"/>
      <w:r w:rsidR="00396B45" w:rsidRPr="006A3BBC">
        <w:rPr>
          <w:rFonts w:ascii="GHEA Grapalat" w:hAnsi="GHEA Grapalat"/>
          <w:lang w:eastAsia="en-US" w:bidi="ar-SA"/>
        </w:rPr>
        <w:t>Оснавная</w:t>
      </w:r>
      <w:proofErr w:type="spellEnd"/>
      <w:r w:rsidR="00396B45" w:rsidRPr="006A3BBC">
        <w:rPr>
          <w:rFonts w:ascii="GHEA Grapalat" w:hAnsi="GHEA Grapalat"/>
          <w:lang w:eastAsia="en-US" w:bidi="ar-SA"/>
        </w:rPr>
        <w:t xml:space="preserve">  школа N 1 г Арташата  имени</w:t>
      </w:r>
      <w:proofErr w:type="gramStart"/>
      <w:r w:rsidR="00396B45" w:rsidRPr="006A3BBC">
        <w:rPr>
          <w:rFonts w:ascii="GHEA Grapalat" w:hAnsi="GHEA Grapalat"/>
          <w:lang w:eastAsia="en-US" w:bidi="ar-SA"/>
        </w:rPr>
        <w:t xml:space="preserve"> А</w:t>
      </w:r>
      <w:proofErr w:type="gramEnd"/>
      <w:r w:rsidR="00396B45" w:rsidRPr="006A3BBC">
        <w:rPr>
          <w:rFonts w:ascii="GHEA Grapalat" w:hAnsi="GHEA Grapalat"/>
          <w:lang w:eastAsia="en-US" w:bidi="ar-SA"/>
        </w:rPr>
        <w:t xml:space="preserve"> </w:t>
      </w:r>
      <w:proofErr w:type="spellStart"/>
      <w:r w:rsidR="00396B45" w:rsidRPr="006A3BBC">
        <w:rPr>
          <w:rFonts w:ascii="GHEA Grapalat" w:hAnsi="GHEA Grapalat"/>
          <w:lang w:eastAsia="en-US" w:bidi="ar-SA"/>
        </w:rPr>
        <w:t>Голецяна</w:t>
      </w:r>
      <w:proofErr w:type="spellEnd"/>
      <w:r w:rsidR="00396B45" w:rsidRPr="006A3BBC">
        <w:rPr>
          <w:rFonts w:ascii="GHEA Grapalat" w:hAnsi="GHEA Grapalat"/>
          <w:lang w:eastAsia="en-US" w:bidi="ar-SA"/>
        </w:rPr>
        <w:t xml:space="preserve"> » ГНКО, </w:t>
      </w:r>
      <w:r w:rsidR="00E545CE" w:rsidRPr="006A3BBC">
        <w:rPr>
          <w:rFonts w:ascii="GHEA Grapalat" w:hAnsi="GHEA Grapalat"/>
          <w:lang w:eastAsia="en-US" w:bidi="ar-SA"/>
        </w:rPr>
        <w:t>Араратского область,  РА</w:t>
      </w:r>
      <w:r w:rsidR="00E545CE" w:rsidRPr="006A3BBC">
        <w:rPr>
          <w:rFonts w:ascii="GHEA Grapalat" w:hAnsi="GHEA Grapalat"/>
        </w:rPr>
        <w:t xml:space="preserve">, </w:t>
      </w:r>
      <w:r w:rsidR="00E545CE" w:rsidRPr="006A3BBC">
        <w:rPr>
          <w:rFonts w:ascii="GHEA Grapalat" w:hAnsi="GHEA Grapalat"/>
          <w:lang w:eastAsia="en-US" w:bidi="ar-SA"/>
        </w:rPr>
        <w:t xml:space="preserve"> улица </w:t>
      </w:r>
      <w:r w:rsidR="00396B45" w:rsidRPr="006A3BBC">
        <w:rPr>
          <w:rFonts w:ascii="GHEA Grapalat" w:hAnsi="GHEA Grapalat"/>
          <w:lang w:eastAsia="en-US" w:bidi="ar-SA"/>
        </w:rPr>
        <w:t xml:space="preserve">Маркса </w:t>
      </w:r>
      <w:r w:rsidR="0084319F" w:rsidRPr="006A3BBC">
        <w:rPr>
          <w:rFonts w:ascii="GHEA Grapalat" w:hAnsi="GHEA Grapalat"/>
          <w:lang w:eastAsia="en-US" w:bidi="ar-SA"/>
        </w:rPr>
        <w:t xml:space="preserve"> 1</w:t>
      </w:r>
      <w:r w:rsidR="00396B45" w:rsidRPr="006A3BBC">
        <w:rPr>
          <w:rFonts w:ascii="GHEA Grapalat" w:hAnsi="GHEA Grapalat"/>
          <w:lang w:eastAsia="en-US" w:bidi="ar-SA"/>
        </w:rPr>
        <w:t>3</w:t>
      </w:r>
      <w:r w:rsidR="00E545CE" w:rsidRPr="006A3BBC">
        <w:rPr>
          <w:rFonts w:ascii="GHEA Grapalat" w:hAnsi="GHEA Grapalat"/>
          <w:lang w:eastAsia="en-US" w:bidi="ar-SA"/>
        </w:rPr>
        <w:t xml:space="preserve"> </w:t>
      </w:r>
      <w:r w:rsidRPr="006A3BBC">
        <w:rPr>
          <w:rFonts w:ascii="GHEA Grapalat" w:hAnsi="GHEA Grapalat"/>
        </w:rPr>
        <w:t xml:space="preserve">в </w:t>
      </w:r>
      <w:r w:rsidR="00683C7F" w:rsidRPr="006A3BBC">
        <w:rPr>
          <w:rFonts w:ascii="GHEA Grapalat" w:hAnsi="GHEA Grapalat"/>
        </w:rPr>
        <w:t>1</w:t>
      </w:r>
      <w:r w:rsidR="00E32B4C" w:rsidRPr="006A3BBC">
        <w:rPr>
          <w:rFonts w:ascii="GHEA Grapalat" w:hAnsi="GHEA Grapalat"/>
        </w:rPr>
        <w:t>0</w:t>
      </w:r>
      <w:r w:rsidR="00683C7F" w:rsidRPr="006A3BBC">
        <w:rPr>
          <w:rFonts w:ascii="GHEA Grapalat" w:hAnsi="GHEA Grapalat"/>
        </w:rPr>
        <w:t>:00</w:t>
      </w:r>
      <w:r w:rsidRPr="006A3BBC">
        <w:rPr>
          <w:rFonts w:ascii="GHEA Grapalat" w:hAnsi="GHEA Grapalat"/>
        </w:rPr>
        <w:t xml:space="preserve"> часов "</w:t>
      </w:r>
      <w:r w:rsidR="00E32B4C" w:rsidRPr="006A3BBC">
        <w:rPr>
          <w:rFonts w:ascii="GHEA Grapalat" w:hAnsi="GHEA Grapalat"/>
        </w:rPr>
        <w:t>2</w:t>
      </w:r>
      <w:r w:rsidR="0071693A" w:rsidRPr="0071693A">
        <w:rPr>
          <w:rFonts w:ascii="GHEA Grapalat" w:hAnsi="GHEA Grapalat"/>
        </w:rPr>
        <w:t>4</w:t>
      </w:r>
      <w:r w:rsidR="00683C7F" w:rsidRPr="006A3BBC">
        <w:rPr>
          <w:rFonts w:ascii="GHEA Grapalat" w:hAnsi="GHEA Grapalat"/>
        </w:rPr>
        <w:t>" "декабря" "2019</w:t>
      </w:r>
      <w:r w:rsidRPr="006A3BBC">
        <w:rPr>
          <w:rFonts w:ascii="GHEA Grapalat" w:hAnsi="GHEA Grapalat"/>
        </w:rPr>
        <w:t>"</w:t>
      </w:r>
      <w:r w:rsidR="00683C7F" w:rsidRPr="006A3BBC">
        <w:rPr>
          <w:rFonts w:ascii="GHEA Grapalat" w:hAnsi="GHEA Grapalat"/>
        </w:rPr>
        <w:t>году</w:t>
      </w:r>
      <w:r w:rsidRPr="006A3BBC">
        <w:rPr>
          <w:rFonts w:ascii="GHEA Grapalat" w:hAnsi="GHEA Grapalat"/>
        </w:rPr>
        <w:t>.</w:t>
      </w:r>
    </w:p>
    <w:p w:rsidR="00BE1C5E" w:rsidRPr="006A3BBC" w:rsidRDefault="001305C6" w:rsidP="00F56837">
      <w:pPr>
        <w:pStyle w:val="a3"/>
        <w:widowControl w:val="0"/>
        <w:spacing w:line="240" w:lineRule="auto"/>
        <w:ind w:firstLine="567"/>
        <w:rPr>
          <w:rFonts w:ascii="GHEA Grapalat" w:hAnsi="GHEA Grapalat"/>
        </w:rPr>
      </w:pPr>
      <w:r w:rsidRPr="006A3BBC">
        <w:rPr>
          <w:rFonts w:ascii="GHEA Grapalat" w:hAnsi="GHEA Grapalat"/>
        </w:rPr>
        <w:t xml:space="preserve">Жалобы относительно настоящей процедуры должны быть поданы </w:t>
      </w:r>
      <w:r w:rsidR="004B4B72" w:rsidRPr="006A3BBC">
        <w:rPr>
          <w:rFonts w:ascii="GHEA Grapalat" w:hAnsi="GHEA Grapalat"/>
        </w:rPr>
        <w:t>л</w:t>
      </w:r>
      <w:r w:rsidR="00D746A9" w:rsidRPr="006A3BBC">
        <w:rPr>
          <w:rFonts w:ascii="GHEA Grapalat" w:hAnsi="GHEA Grapalat"/>
        </w:rPr>
        <w:t>ицу</w:t>
      </w:r>
      <w:r w:rsidRPr="006A3BBC">
        <w:rPr>
          <w:rFonts w:ascii="GHEA Grapalat" w:hAnsi="GHEA Grapalat"/>
        </w:rPr>
        <w:t xml:space="preserve">, </w:t>
      </w:r>
      <w:proofErr w:type="gramStart"/>
      <w:r w:rsidR="00D746A9" w:rsidRPr="006A3BBC">
        <w:rPr>
          <w:rFonts w:ascii="GHEA Grapalat" w:hAnsi="GHEA Grapalat"/>
        </w:rPr>
        <w:t>рассматривающее</w:t>
      </w:r>
      <w:proofErr w:type="gramEnd"/>
      <w:r w:rsidR="00D746A9" w:rsidRPr="006A3BBC">
        <w:rPr>
          <w:rFonts w:ascii="GHEA Grapalat" w:hAnsi="GHEA Grapalat"/>
        </w:rPr>
        <w:t xml:space="preserve"> связанные с закупками жалобы</w:t>
      </w:r>
      <w:r w:rsidR="00032D7E" w:rsidRPr="006A3BBC">
        <w:rPr>
          <w:rFonts w:ascii="GHEA Grapalat" w:hAnsi="GHEA Grapalat"/>
        </w:rPr>
        <w:t>,</w:t>
      </w:r>
      <w:r w:rsidR="00D746A9" w:rsidRPr="006A3BBC" w:rsidDel="00D746A9">
        <w:rPr>
          <w:rFonts w:ascii="GHEA Grapalat" w:hAnsi="GHEA Grapalat"/>
        </w:rPr>
        <w:t xml:space="preserve"> </w:t>
      </w:r>
      <w:r w:rsidRPr="006A3BBC">
        <w:rPr>
          <w:rFonts w:ascii="GHEA Grapalat" w:hAnsi="GHEA Grapalat"/>
        </w:rPr>
        <w:t xml:space="preserve">по адресу: ул. </w:t>
      </w:r>
      <w:proofErr w:type="spellStart"/>
      <w:r w:rsidRPr="006A3BBC">
        <w:rPr>
          <w:rFonts w:ascii="GHEA Grapalat" w:hAnsi="GHEA Grapalat"/>
        </w:rPr>
        <w:t>Мелик-Адамяна</w:t>
      </w:r>
      <w:proofErr w:type="spellEnd"/>
      <w:r w:rsidRPr="006A3BBC">
        <w:rPr>
          <w:rFonts w:ascii="GHEA Grapalat" w:hAnsi="GHEA Grapalat"/>
        </w:rPr>
        <w:t xml:space="preserve"> 1, Ереван. Обжалование осуществляется в порядке, установленном приглашением на</w:t>
      </w:r>
      <w:r w:rsidR="00790715" w:rsidRPr="006A3BBC">
        <w:rPr>
          <w:rFonts w:ascii="Courier New" w:hAnsi="Courier New" w:cs="Courier New"/>
          <w:lang w:val="en-US"/>
        </w:rPr>
        <w:t> </w:t>
      </w:r>
      <w:r w:rsidRPr="006A3BBC">
        <w:rPr>
          <w:rFonts w:ascii="GHEA Grapalat" w:hAnsi="GHEA Grapalat"/>
        </w:rPr>
        <w:t>настоящий конкурс. Для подачи жалобы требуется плата в размере 30</w:t>
      </w:r>
      <w:r w:rsidR="00790715" w:rsidRPr="006A3BBC">
        <w:rPr>
          <w:rFonts w:ascii="Courier New" w:hAnsi="Courier New" w:cs="Courier New"/>
          <w:lang w:val="en-US"/>
        </w:rPr>
        <w:t> </w:t>
      </w:r>
      <w:r w:rsidRPr="006A3BBC">
        <w:rPr>
          <w:rFonts w:ascii="GHEA Grapalat" w:hAnsi="GHEA Grapalat"/>
        </w:rPr>
        <w:t>000</w:t>
      </w:r>
      <w:r w:rsidR="00790715" w:rsidRPr="006A3BBC">
        <w:rPr>
          <w:rFonts w:ascii="Courier New" w:hAnsi="Courier New" w:cs="Courier New"/>
          <w:lang w:val="en-US"/>
        </w:rPr>
        <w:t> </w:t>
      </w:r>
      <w:r w:rsidRPr="006A3BBC">
        <w:rPr>
          <w:rFonts w:ascii="GHEA Grapalat" w:hAnsi="GHEA Grapalat"/>
        </w:rPr>
        <w:t xml:space="preserve">(тридцать тысяч) </w:t>
      </w:r>
      <w:proofErr w:type="spellStart"/>
      <w:r w:rsidRPr="006A3BBC">
        <w:rPr>
          <w:rFonts w:ascii="GHEA Grapalat" w:hAnsi="GHEA Grapalat"/>
        </w:rPr>
        <w:t>драмов</w:t>
      </w:r>
      <w:proofErr w:type="spellEnd"/>
      <w:r w:rsidRPr="006A3BBC">
        <w:rPr>
          <w:rFonts w:ascii="GHEA Grapalat" w:hAnsi="GHEA Grapalat"/>
        </w:rPr>
        <w:t xml:space="preserve"> РА, которая должна быть перечислена на</w:t>
      </w:r>
      <w:r w:rsidR="007A6841" w:rsidRPr="006A3BBC">
        <w:rPr>
          <w:rFonts w:ascii="Courier New" w:hAnsi="Courier New" w:cs="Courier New"/>
          <w:lang w:val="en-US"/>
        </w:rPr>
        <w:t> </w:t>
      </w:r>
      <w:r w:rsidRPr="006A3BBC">
        <w:rPr>
          <w:rFonts w:ascii="GHEA Grapalat" w:hAnsi="GHEA Grapalat"/>
        </w:rPr>
        <w:t>казначейский счет № 900008000482, открытый на имя Министерст</w:t>
      </w:r>
      <w:r w:rsidR="001B32D9" w:rsidRPr="006A3BBC">
        <w:rPr>
          <w:rFonts w:ascii="GHEA Grapalat" w:hAnsi="GHEA Grapalat"/>
        </w:rPr>
        <w:t>ва финансов Республики Армения.</w:t>
      </w:r>
    </w:p>
    <w:p w:rsidR="009F18D0" w:rsidRPr="006A3BBC" w:rsidRDefault="00754697" w:rsidP="00F56837">
      <w:pPr>
        <w:pStyle w:val="a3"/>
        <w:widowControl w:val="0"/>
        <w:spacing w:line="240" w:lineRule="auto"/>
        <w:ind w:firstLine="567"/>
        <w:rPr>
          <w:rFonts w:ascii="GHEA Grapalat" w:hAnsi="GHEA Grapalat"/>
        </w:rPr>
      </w:pPr>
      <w:r w:rsidRPr="006A3BBC">
        <w:rPr>
          <w:rFonts w:ascii="GHEA Grapalat" w:hAnsi="GHEA Grapalat"/>
        </w:rPr>
        <w:t>Для получения дополнительной информации, связанной с настоящим</w:t>
      </w:r>
      <w:r w:rsidR="00D5443D" w:rsidRPr="006A3BBC">
        <w:rPr>
          <w:rFonts w:ascii="Courier New" w:hAnsi="Courier New" w:cs="Courier New"/>
          <w:lang w:val="en-US"/>
        </w:rPr>
        <w:t> </w:t>
      </w:r>
      <w:r w:rsidRPr="006A3BBC">
        <w:rPr>
          <w:rFonts w:ascii="GHEA Grapalat" w:hAnsi="GHEA Grapalat"/>
        </w:rPr>
        <w:t>объявлением, можете обратиться к секретарю Оценочной комиссии</w:t>
      </w:r>
      <w:r w:rsidR="00BE1C5E" w:rsidRPr="006A3BBC">
        <w:rPr>
          <w:rFonts w:ascii="GHEA Grapalat" w:hAnsi="GHEA Grapalat"/>
        </w:rPr>
        <w:t xml:space="preserve"> </w:t>
      </w:r>
      <w:proofErr w:type="spellStart"/>
      <w:r w:rsidR="00683C7F" w:rsidRPr="006A3BBC">
        <w:rPr>
          <w:rFonts w:ascii="GHEA Grapalat" w:hAnsi="GHEA Grapalat"/>
        </w:rPr>
        <w:t>Г.Оганнисяну</w:t>
      </w:r>
      <w:proofErr w:type="spellEnd"/>
    </w:p>
    <w:p w:rsidR="00F56837" w:rsidRPr="006A3BBC" w:rsidRDefault="00F56837" w:rsidP="00F56837">
      <w:pPr>
        <w:ind w:firstLine="720"/>
        <w:jc w:val="center"/>
        <w:rPr>
          <w:rFonts w:ascii="GHEA Grapalat" w:hAnsi="GHEA Grapalat"/>
          <w:i/>
          <w:sz w:val="20"/>
          <w:szCs w:val="20"/>
          <w:lang w:eastAsia="en-US" w:bidi="ar-SA"/>
        </w:rPr>
      </w:pPr>
    </w:p>
    <w:p w:rsidR="00683C7F" w:rsidRPr="006A3BBC" w:rsidRDefault="00683C7F" w:rsidP="00F56837">
      <w:pPr>
        <w:ind w:firstLine="720"/>
        <w:jc w:val="center"/>
        <w:rPr>
          <w:rFonts w:ascii="GHEA Grapalat" w:hAnsi="GHEA Grapalat"/>
          <w:i/>
          <w:sz w:val="20"/>
          <w:szCs w:val="20"/>
          <w:lang w:eastAsia="en-US" w:bidi="ar-SA"/>
        </w:rPr>
      </w:pPr>
      <w:r w:rsidRPr="006A3BBC">
        <w:rPr>
          <w:rFonts w:ascii="GHEA Grapalat" w:hAnsi="GHEA Grapalat"/>
          <w:i/>
          <w:sz w:val="20"/>
          <w:szCs w:val="20"/>
          <w:lang w:eastAsia="en-US" w:bidi="ar-SA"/>
        </w:rPr>
        <w:t>Телефон 093  58-31-37</w:t>
      </w:r>
    </w:p>
    <w:p w:rsidR="00683C7F" w:rsidRPr="006A3BBC" w:rsidRDefault="00100C01" w:rsidP="00E32B4C">
      <w:pPr>
        <w:pStyle w:val="a3"/>
        <w:spacing w:line="240" w:lineRule="auto"/>
        <w:jc w:val="center"/>
        <w:rPr>
          <w:rFonts w:ascii="GHEA Grapalat" w:eastAsia="Calibri" w:hAnsi="GHEA Grapalat"/>
          <w:lang w:val="af-ZA" w:eastAsia="en-US" w:bidi="ar-SA"/>
        </w:rPr>
      </w:pPr>
      <w:r w:rsidRPr="006A3BBC">
        <w:rPr>
          <w:rFonts w:ascii="GHEA Grapalat" w:hAnsi="GHEA Grapalat"/>
          <w:lang w:eastAsia="en-US" w:bidi="ar-SA"/>
        </w:rPr>
        <w:t xml:space="preserve">Эл. Почта </w:t>
      </w:r>
      <w:r w:rsidRPr="006A3BBC">
        <w:rPr>
          <w:rFonts w:ascii="GHEA Grapalat" w:hAnsi="GHEA Grapalat"/>
          <w:lang w:val="en-US" w:eastAsia="en-US" w:bidi="ar-SA"/>
        </w:rPr>
        <w:t>mail</w:t>
      </w:r>
      <w:r w:rsidRPr="006A3BBC">
        <w:rPr>
          <w:rFonts w:ascii="GHEA Grapalat" w:hAnsi="GHEA Grapalat"/>
          <w:lang w:eastAsia="en-US" w:bidi="ar-SA"/>
        </w:rPr>
        <w:t xml:space="preserve">:  </w:t>
      </w:r>
      <w:r w:rsidR="00E32B4C" w:rsidRPr="006A3BBC">
        <w:rPr>
          <w:rFonts w:ascii="GHEA Grapalat" w:eastAsia="Calibri" w:hAnsi="GHEA Grapalat"/>
          <w:color w:val="000000"/>
          <w:shd w:val="clear" w:color="auto" w:fill="F6F6F6"/>
          <w:lang w:val="af-ZA" w:eastAsia="en-US" w:bidi="ar-SA"/>
        </w:rPr>
        <w:t>artashat1@schools.am</w:t>
      </w:r>
    </w:p>
    <w:p w:rsidR="00683C7F" w:rsidRPr="006A3BBC" w:rsidRDefault="00100C01" w:rsidP="00F56837">
      <w:pPr>
        <w:jc w:val="center"/>
        <w:rPr>
          <w:rFonts w:ascii="GHEA Grapalat" w:hAnsi="GHEA Grapalat"/>
          <w:i/>
          <w:sz w:val="20"/>
          <w:szCs w:val="20"/>
          <w:lang w:eastAsia="en-US" w:bidi="ar-SA"/>
        </w:rPr>
      </w:pPr>
      <w:r w:rsidRPr="006A3BBC">
        <w:rPr>
          <w:rFonts w:ascii="GHEA Grapalat" w:hAnsi="GHEA Grapalat"/>
          <w:i/>
          <w:sz w:val="20"/>
          <w:szCs w:val="20"/>
          <w:lang w:eastAsia="en-US" w:bidi="ar-SA"/>
        </w:rPr>
        <w:t xml:space="preserve">Клиент </w:t>
      </w:r>
      <w:proofErr w:type="spellStart"/>
      <w:r w:rsidR="00396B45" w:rsidRPr="006A3BBC">
        <w:rPr>
          <w:rFonts w:ascii="GHEA Grapalat" w:hAnsi="GHEA Grapalat"/>
          <w:i/>
          <w:sz w:val="20"/>
          <w:szCs w:val="20"/>
          <w:lang w:eastAsia="en-US" w:bidi="ar-SA"/>
        </w:rPr>
        <w:t>Оснавная</w:t>
      </w:r>
      <w:proofErr w:type="spellEnd"/>
      <w:r w:rsidR="00396B45" w:rsidRPr="006A3BBC">
        <w:rPr>
          <w:rFonts w:ascii="GHEA Grapalat" w:hAnsi="GHEA Grapalat"/>
          <w:i/>
          <w:sz w:val="20"/>
          <w:szCs w:val="20"/>
          <w:lang w:eastAsia="en-US" w:bidi="ar-SA"/>
        </w:rPr>
        <w:t xml:space="preserve">  школа N 1 г Арташата  имении</w:t>
      </w:r>
      <w:proofErr w:type="gramStart"/>
      <w:r w:rsidR="00396B45" w:rsidRPr="006A3BBC">
        <w:rPr>
          <w:rFonts w:ascii="GHEA Grapalat" w:hAnsi="GHEA Grapalat"/>
          <w:i/>
          <w:sz w:val="20"/>
          <w:szCs w:val="20"/>
          <w:lang w:eastAsia="en-US" w:bidi="ar-SA"/>
        </w:rPr>
        <w:t xml:space="preserve"> А</w:t>
      </w:r>
      <w:proofErr w:type="gramEnd"/>
      <w:r w:rsidR="00396B45" w:rsidRPr="006A3BBC">
        <w:rPr>
          <w:rFonts w:ascii="GHEA Grapalat" w:hAnsi="GHEA Grapalat"/>
          <w:i/>
          <w:sz w:val="20"/>
          <w:szCs w:val="20"/>
          <w:lang w:eastAsia="en-US" w:bidi="ar-SA"/>
        </w:rPr>
        <w:t xml:space="preserve"> </w:t>
      </w:r>
      <w:proofErr w:type="spellStart"/>
      <w:r w:rsidR="00396B45" w:rsidRPr="006A3BBC">
        <w:rPr>
          <w:rFonts w:ascii="GHEA Grapalat" w:hAnsi="GHEA Grapalat"/>
          <w:i/>
          <w:sz w:val="20"/>
          <w:szCs w:val="20"/>
          <w:lang w:eastAsia="en-US" w:bidi="ar-SA"/>
        </w:rPr>
        <w:t>Голецяна</w:t>
      </w:r>
      <w:proofErr w:type="spellEnd"/>
      <w:r w:rsidR="00396B45" w:rsidRPr="006A3BBC">
        <w:rPr>
          <w:rFonts w:ascii="GHEA Grapalat" w:hAnsi="GHEA Grapalat"/>
          <w:i/>
          <w:sz w:val="20"/>
          <w:szCs w:val="20"/>
          <w:lang w:eastAsia="en-US" w:bidi="ar-SA"/>
        </w:rPr>
        <w:t xml:space="preserve"> » ГНКО,</w:t>
      </w:r>
    </w:p>
    <w:p w:rsidR="00D746CA" w:rsidRPr="006A3BBC" w:rsidRDefault="00D746CA" w:rsidP="00BC5174">
      <w:pPr>
        <w:pStyle w:val="a3"/>
        <w:widowControl w:val="0"/>
        <w:spacing w:line="240" w:lineRule="auto"/>
        <w:ind w:left="3969" w:firstLine="0"/>
        <w:jc w:val="right"/>
        <w:rPr>
          <w:rFonts w:ascii="GHEA Grapalat" w:hAnsi="GHEA Grapalat" w:cs="Sylfaen"/>
          <w:b/>
          <w:sz w:val="22"/>
          <w:szCs w:val="22"/>
        </w:rPr>
      </w:pPr>
    </w:p>
    <w:p w:rsidR="00092AC5" w:rsidRPr="006A3BBC" w:rsidRDefault="00092AC5" w:rsidP="00BC5174">
      <w:pPr>
        <w:pStyle w:val="a3"/>
        <w:widowControl w:val="0"/>
        <w:spacing w:line="240" w:lineRule="auto"/>
        <w:ind w:left="3969" w:firstLine="0"/>
        <w:jc w:val="right"/>
        <w:rPr>
          <w:rFonts w:ascii="GHEA Grapalat" w:hAnsi="GHEA Grapalat"/>
          <w:b/>
          <w:sz w:val="22"/>
          <w:szCs w:val="22"/>
        </w:rPr>
      </w:pPr>
    </w:p>
    <w:p w:rsidR="00092AC5" w:rsidRPr="006A3BBC" w:rsidRDefault="00092AC5" w:rsidP="00BC5174">
      <w:pPr>
        <w:pStyle w:val="a3"/>
        <w:widowControl w:val="0"/>
        <w:spacing w:line="240" w:lineRule="auto"/>
        <w:ind w:left="3969" w:firstLine="0"/>
        <w:jc w:val="right"/>
        <w:rPr>
          <w:rFonts w:ascii="GHEA Grapalat" w:hAnsi="GHEA Grapalat"/>
          <w:b/>
          <w:sz w:val="22"/>
          <w:szCs w:val="22"/>
        </w:rPr>
      </w:pPr>
    </w:p>
    <w:p w:rsidR="00092AC5" w:rsidRPr="006A3BBC" w:rsidRDefault="00092AC5" w:rsidP="00BC5174">
      <w:pPr>
        <w:pStyle w:val="a3"/>
        <w:widowControl w:val="0"/>
        <w:spacing w:line="240" w:lineRule="auto"/>
        <w:ind w:left="3969" w:firstLine="0"/>
        <w:jc w:val="right"/>
        <w:rPr>
          <w:rFonts w:ascii="GHEA Grapalat" w:hAnsi="GHEA Grapalat"/>
          <w:b/>
          <w:sz w:val="22"/>
          <w:szCs w:val="22"/>
        </w:rPr>
      </w:pPr>
    </w:p>
    <w:p w:rsidR="008A7430" w:rsidRPr="006A3BBC" w:rsidRDefault="008A7430" w:rsidP="00BC5174">
      <w:pPr>
        <w:pStyle w:val="a3"/>
        <w:widowControl w:val="0"/>
        <w:spacing w:line="240" w:lineRule="auto"/>
        <w:ind w:left="3969" w:firstLine="0"/>
        <w:jc w:val="right"/>
        <w:rPr>
          <w:rFonts w:ascii="GHEA Grapalat" w:hAnsi="GHEA Grapalat"/>
          <w:b/>
          <w:sz w:val="22"/>
          <w:szCs w:val="22"/>
        </w:rPr>
      </w:pPr>
    </w:p>
    <w:p w:rsidR="008A7430" w:rsidRPr="006A3BBC" w:rsidRDefault="008A7430" w:rsidP="00BC5174">
      <w:pPr>
        <w:pStyle w:val="a3"/>
        <w:widowControl w:val="0"/>
        <w:spacing w:line="240" w:lineRule="auto"/>
        <w:ind w:left="3969" w:firstLine="0"/>
        <w:jc w:val="right"/>
        <w:rPr>
          <w:rFonts w:ascii="GHEA Grapalat" w:hAnsi="GHEA Grapalat"/>
          <w:b/>
          <w:sz w:val="22"/>
          <w:szCs w:val="22"/>
        </w:rPr>
      </w:pPr>
    </w:p>
    <w:p w:rsidR="008A7430" w:rsidRPr="006A3BBC" w:rsidRDefault="008A7430" w:rsidP="001D6B5F">
      <w:pPr>
        <w:pStyle w:val="a3"/>
        <w:widowControl w:val="0"/>
        <w:spacing w:line="240" w:lineRule="auto"/>
        <w:ind w:firstLine="0"/>
        <w:rPr>
          <w:rFonts w:ascii="GHEA Grapalat" w:hAnsi="GHEA Grapalat"/>
          <w:b/>
          <w:sz w:val="22"/>
          <w:szCs w:val="22"/>
        </w:rPr>
      </w:pPr>
    </w:p>
    <w:p w:rsidR="00096865" w:rsidRPr="006A3BBC" w:rsidRDefault="00096865" w:rsidP="00BC5174">
      <w:pPr>
        <w:pStyle w:val="a3"/>
        <w:widowControl w:val="0"/>
        <w:spacing w:line="240" w:lineRule="auto"/>
        <w:ind w:left="3969" w:firstLine="0"/>
        <w:jc w:val="right"/>
        <w:rPr>
          <w:rFonts w:ascii="GHEA Grapalat" w:hAnsi="GHEA Grapalat" w:cs="Sylfaen"/>
          <w:b/>
        </w:rPr>
      </w:pPr>
      <w:r w:rsidRPr="006A3BBC">
        <w:rPr>
          <w:rFonts w:ascii="GHEA Grapalat" w:hAnsi="GHEA Grapalat"/>
          <w:b/>
        </w:rPr>
        <w:lastRenderedPageBreak/>
        <w:t>Утверждено</w:t>
      </w:r>
    </w:p>
    <w:p w:rsidR="00BC5174" w:rsidRPr="006A3BBC" w:rsidRDefault="005D7731" w:rsidP="00BC5174">
      <w:pPr>
        <w:pStyle w:val="a3"/>
        <w:spacing w:line="240" w:lineRule="auto"/>
        <w:jc w:val="right"/>
        <w:rPr>
          <w:rFonts w:ascii="GHEA Grapalat" w:hAnsi="GHEA Grapalat"/>
        </w:rPr>
      </w:pPr>
      <w:r w:rsidRPr="006A3BBC">
        <w:rPr>
          <w:rFonts w:ascii="GHEA Grapalat" w:hAnsi="GHEA Grapalat"/>
        </w:rPr>
        <w:t xml:space="preserve">Решением Оценочной комиссии </w:t>
      </w:r>
      <w:r w:rsidR="00BC5174" w:rsidRPr="006A3BBC">
        <w:rPr>
          <w:rFonts w:ascii="GHEA Grapalat" w:hAnsi="GHEA Grapalat"/>
        </w:rPr>
        <w:t xml:space="preserve">запросе </w:t>
      </w:r>
      <w:proofErr w:type="spellStart"/>
      <w:r w:rsidR="00BC5174" w:rsidRPr="006A3BBC">
        <w:rPr>
          <w:rFonts w:ascii="GHEA Grapalat" w:hAnsi="GHEA Grapalat"/>
        </w:rPr>
        <w:t>катировок</w:t>
      </w:r>
      <w:proofErr w:type="spellEnd"/>
    </w:p>
    <w:p w:rsidR="00096865" w:rsidRPr="006A3BBC" w:rsidRDefault="00096865" w:rsidP="00396B45">
      <w:pPr>
        <w:pStyle w:val="a3"/>
        <w:spacing w:line="240" w:lineRule="auto"/>
        <w:jc w:val="right"/>
        <w:rPr>
          <w:rFonts w:ascii="GHEA Grapalat" w:hAnsi="GHEA Grapalat"/>
          <w:i w:val="0"/>
        </w:rPr>
      </w:pPr>
      <w:r w:rsidRPr="006A3BBC">
        <w:rPr>
          <w:rFonts w:ascii="GHEA Grapalat" w:hAnsi="GHEA Grapalat"/>
        </w:rPr>
        <w:t xml:space="preserve">под кодом </w:t>
      </w:r>
      <w:r w:rsidR="00396B45" w:rsidRPr="006A3BBC">
        <w:rPr>
          <w:rFonts w:ascii="GHEA Grapalat" w:hAnsi="GHEA Grapalat"/>
          <w:b/>
          <w:lang w:eastAsia="en-US" w:bidi="ar-SA"/>
        </w:rPr>
        <w:t>АMAHHD1-GHAPDZB-19/02</w:t>
      </w:r>
      <w:r w:rsidR="00396B45" w:rsidRPr="006A3BBC">
        <w:rPr>
          <w:rFonts w:ascii="GHEA Grapalat" w:hAnsi="GHEA Grapalat" w:cs="Times Armenian"/>
        </w:rPr>
        <w:t xml:space="preserve"> </w:t>
      </w:r>
      <w:r w:rsidR="00F56837" w:rsidRPr="006A3BBC">
        <w:rPr>
          <w:rFonts w:ascii="GHEA Grapalat" w:hAnsi="GHEA Grapalat" w:cs="Times Armenian"/>
        </w:rPr>
        <w:t xml:space="preserve">  </w:t>
      </w:r>
      <w:r w:rsidR="00A46F92" w:rsidRPr="006A3BBC">
        <w:rPr>
          <w:rFonts w:ascii="GHEA Grapalat" w:hAnsi="GHEA Grapalat"/>
        </w:rPr>
        <w:t xml:space="preserve">№ </w:t>
      </w:r>
      <w:r w:rsidR="00F56837" w:rsidRPr="006A3BBC">
        <w:rPr>
          <w:rFonts w:ascii="GHEA Grapalat" w:hAnsi="GHEA Grapalat"/>
        </w:rPr>
        <w:t>1</w:t>
      </w:r>
      <w:r w:rsidRPr="006A3BBC">
        <w:rPr>
          <w:rFonts w:ascii="GHEA Grapalat" w:hAnsi="GHEA Grapalat"/>
        </w:rPr>
        <w:t xml:space="preserve"> от </w:t>
      </w:r>
      <w:r w:rsidR="00F50E67" w:rsidRPr="006A3BBC">
        <w:rPr>
          <w:rFonts w:ascii="GHEA Grapalat" w:hAnsi="GHEA Grapalat"/>
        </w:rPr>
        <w:t>1</w:t>
      </w:r>
      <w:r w:rsidR="0071693A">
        <w:rPr>
          <w:rFonts w:ascii="GHEA Grapalat" w:hAnsi="GHEA Grapalat"/>
          <w:lang w:val="en-US"/>
        </w:rPr>
        <w:t>6</w:t>
      </w:r>
      <w:bookmarkStart w:id="0" w:name="_GoBack"/>
      <w:bookmarkEnd w:id="0"/>
      <w:r w:rsidR="00697F7B" w:rsidRPr="006A3BBC">
        <w:rPr>
          <w:rFonts w:ascii="GHEA Grapalat" w:hAnsi="GHEA Grapalat"/>
        </w:rPr>
        <w:t xml:space="preserve"> дека</w:t>
      </w:r>
      <w:r w:rsidR="00F56837" w:rsidRPr="006A3BBC">
        <w:rPr>
          <w:rFonts w:ascii="GHEA Grapalat" w:hAnsi="GHEA Grapalat"/>
        </w:rPr>
        <w:t xml:space="preserve">бря </w:t>
      </w:r>
      <w:r w:rsidRPr="006A3BBC">
        <w:rPr>
          <w:rFonts w:ascii="GHEA Grapalat" w:hAnsi="GHEA Grapalat"/>
        </w:rPr>
        <w:t>20</w:t>
      </w:r>
      <w:r w:rsidR="00F56837" w:rsidRPr="006A3BBC">
        <w:rPr>
          <w:rFonts w:ascii="GHEA Grapalat" w:hAnsi="GHEA Grapalat"/>
        </w:rPr>
        <w:t>19</w:t>
      </w:r>
      <w:r w:rsidR="009F10E4" w:rsidRPr="006A3BBC">
        <w:rPr>
          <w:rFonts w:ascii="GHEA Grapalat" w:hAnsi="GHEA Grapalat"/>
        </w:rPr>
        <w:t xml:space="preserve"> </w:t>
      </w:r>
      <w:r w:rsidRPr="006A3BBC">
        <w:rPr>
          <w:rFonts w:ascii="GHEA Grapalat" w:hAnsi="GHEA Grapalat"/>
        </w:rPr>
        <w:t>г.</w:t>
      </w:r>
    </w:p>
    <w:p w:rsidR="00096865" w:rsidRPr="006A3BBC" w:rsidRDefault="00096865" w:rsidP="00B46D58">
      <w:pPr>
        <w:pStyle w:val="aa"/>
        <w:widowControl w:val="0"/>
        <w:spacing w:after="160"/>
        <w:ind w:right="-7" w:firstLine="567"/>
        <w:jc w:val="center"/>
        <w:rPr>
          <w:rFonts w:ascii="GHEA Grapalat" w:hAnsi="GHEA Grapalat"/>
          <w:sz w:val="20"/>
          <w:szCs w:val="20"/>
        </w:rPr>
      </w:pPr>
    </w:p>
    <w:p w:rsidR="00096865" w:rsidRPr="006A3BBC" w:rsidRDefault="00096865" w:rsidP="00B46D58">
      <w:pPr>
        <w:pStyle w:val="aa"/>
        <w:widowControl w:val="0"/>
        <w:spacing w:after="160"/>
        <w:ind w:right="-7" w:firstLine="567"/>
        <w:jc w:val="center"/>
        <w:rPr>
          <w:rFonts w:ascii="GHEA Grapalat" w:hAnsi="GHEA Grapalat"/>
        </w:rPr>
      </w:pPr>
    </w:p>
    <w:p w:rsidR="000763E5" w:rsidRPr="006A3BBC" w:rsidRDefault="000763E5" w:rsidP="00B46D58">
      <w:pPr>
        <w:pStyle w:val="aa"/>
        <w:widowControl w:val="0"/>
        <w:spacing w:after="160"/>
        <w:ind w:right="-7" w:firstLine="567"/>
        <w:jc w:val="center"/>
        <w:rPr>
          <w:rFonts w:ascii="GHEA Grapalat" w:hAnsi="GHEA Grapalat"/>
        </w:rPr>
      </w:pPr>
    </w:p>
    <w:p w:rsidR="00F56837" w:rsidRPr="006A3BBC" w:rsidRDefault="00A76C15" w:rsidP="00B46D58">
      <w:pPr>
        <w:pStyle w:val="aa"/>
        <w:widowControl w:val="0"/>
        <w:spacing w:after="160"/>
        <w:ind w:right="-7" w:firstLine="567"/>
        <w:jc w:val="center"/>
        <w:rPr>
          <w:rFonts w:ascii="GHEA Grapalat" w:hAnsi="GHEA Grapalat"/>
          <w:b/>
          <w:i/>
        </w:rPr>
      </w:pPr>
      <w:r w:rsidRPr="006A3BBC">
        <w:rPr>
          <w:rFonts w:ascii="GHEA Grapalat" w:hAnsi="GHEA Grapalat"/>
          <w:b/>
          <w:i/>
        </w:rPr>
        <w:t>"</w:t>
      </w:r>
      <w:r w:rsidR="00F56837" w:rsidRPr="006A3BBC">
        <w:rPr>
          <w:rFonts w:ascii="GHEA Grapalat" w:hAnsi="GHEA Grapalat"/>
          <w:b/>
          <w:i/>
          <w:sz w:val="22"/>
          <w:szCs w:val="22"/>
          <w:lang w:eastAsia="en-US" w:bidi="ar-SA"/>
        </w:rPr>
        <w:t xml:space="preserve"> </w:t>
      </w:r>
      <w:proofErr w:type="spellStart"/>
      <w:r w:rsidR="00396B45" w:rsidRPr="006A3BBC">
        <w:rPr>
          <w:rFonts w:ascii="GHEA Grapalat" w:hAnsi="GHEA Grapalat"/>
          <w:b/>
          <w:i/>
          <w:sz w:val="22"/>
          <w:szCs w:val="22"/>
          <w:lang w:eastAsia="en-US" w:bidi="ar-SA"/>
        </w:rPr>
        <w:t>Оснавная</w:t>
      </w:r>
      <w:proofErr w:type="spellEnd"/>
      <w:r w:rsidR="00396B45" w:rsidRPr="006A3BBC">
        <w:rPr>
          <w:rFonts w:ascii="GHEA Grapalat" w:hAnsi="GHEA Grapalat"/>
          <w:b/>
          <w:i/>
          <w:sz w:val="22"/>
          <w:szCs w:val="22"/>
          <w:lang w:eastAsia="en-US" w:bidi="ar-SA"/>
        </w:rPr>
        <w:t xml:space="preserve">  школа N 1 г. Арташата  имени</w:t>
      </w:r>
      <w:proofErr w:type="gramStart"/>
      <w:r w:rsidR="00396B45" w:rsidRPr="006A3BBC">
        <w:rPr>
          <w:rFonts w:ascii="GHEA Grapalat" w:hAnsi="GHEA Grapalat"/>
          <w:b/>
          <w:i/>
          <w:sz w:val="22"/>
          <w:szCs w:val="22"/>
          <w:lang w:eastAsia="en-US" w:bidi="ar-SA"/>
        </w:rPr>
        <w:t xml:space="preserve"> А</w:t>
      </w:r>
      <w:proofErr w:type="gramEnd"/>
      <w:r w:rsidR="00396B45" w:rsidRPr="006A3BBC">
        <w:rPr>
          <w:rFonts w:ascii="GHEA Grapalat" w:hAnsi="GHEA Grapalat"/>
          <w:b/>
          <w:i/>
          <w:sz w:val="22"/>
          <w:szCs w:val="22"/>
          <w:lang w:eastAsia="en-US" w:bidi="ar-SA"/>
        </w:rPr>
        <w:t xml:space="preserve"> </w:t>
      </w:r>
      <w:proofErr w:type="spellStart"/>
      <w:r w:rsidR="00396B45" w:rsidRPr="006A3BBC">
        <w:rPr>
          <w:rFonts w:ascii="GHEA Grapalat" w:hAnsi="GHEA Grapalat"/>
          <w:b/>
          <w:i/>
          <w:sz w:val="22"/>
          <w:szCs w:val="22"/>
          <w:lang w:eastAsia="en-US" w:bidi="ar-SA"/>
        </w:rPr>
        <w:t>Голецяна</w:t>
      </w:r>
      <w:proofErr w:type="spellEnd"/>
      <w:r w:rsidR="00396B45" w:rsidRPr="006A3BBC">
        <w:rPr>
          <w:rFonts w:ascii="GHEA Grapalat" w:hAnsi="GHEA Grapalat"/>
          <w:b/>
          <w:i/>
          <w:sz w:val="22"/>
          <w:szCs w:val="22"/>
          <w:lang w:eastAsia="en-US" w:bidi="ar-SA"/>
        </w:rPr>
        <w:t xml:space="preserve"> » ГНКО </w:t>
      </w:r>
      <w:r w:rsidRPr="006A3BBC">
        <w:rPr>
          <w:rFonts w:ascii="GHEA Grapalat" w:hAnsi="GHEA Grapalat"/>
          <w:b/>
          <w:i/>
        </w:rPr>
        <w:t>"</w:t>
      </w:r>
    </w:p>
    <w:p w:rsidR="00096865" w:rsidRPr="006A3BBC" w:rsidRDefault="00100C01" w:rsidP="00B46D58">
      <w:pPr>
        <w:pStyle w:val="aa"/>
        <w:widowControl w:val="0"/>
        <w:spacing w:after="160"/>
        <w:ind w:right="-7" w:firstLine="567"/>
        <w:jc w:val="center"/>
        <w:rPr>
          <w:rFonts w:ascii="GHEA Grapalat" w:hAnsi="GHEA Grapalat"/>
          <w:b/>
        </w:rPr>
      </w:pPr>
      <w:r w:rsidRPr="006A3BBC">
        <w:rPr>
          <w:rFonts w:ascii="GHEA Grapalat" w:hAnsi="GHEA Grapalat"/>
          <w:b/>
          <w:i/>
        </w:rPr>
        <w:t>Араратская область</w:t>
      </w:r>
      <w:r w:rsidR="00F56837" w:rsidRPr="006A3BBC">
        <w:rPr>
          <w:rFonts w:ascii="GHEA Grapalat" w:hAnsi="GHEA Grapalat"/>
          <w:b/>
          <w:i/>
        </w:rPr>
        <w:t xml:space="preserve"> РА</w:t>
      </w:r>
    </w:p>
    <w:p w:rsidR="00096865" w:rsidRPr="006A3BBC" w:rsidRDefault="00096865" w:rsidP="00B46D58">
      <w:pPr>
        <w:pStyle w:val="aa"/>
        <w:widowControl w:val="0"/>
        <w:spacing w:after="160"/>
        <w:ind w:right="-7" w:firstLine="567"/>
        <w:jc w:val="center"/>
        <w:rPr>
          <w:rFonts w:ascii="GHEA Grapalat" w:hAnsi="GHEA Grapalat"/>
        </w:rPr>
      </w:pPr>
    </w:p>
    <w:p w:rsidR="000763E5" w:rsidRPr="006A3BBC" w:rsidRDefault="000763E5" w:rsidP="00B46D58">
      <w:pPr>
        <w:pStyle w:val="aa"/>
        <w:widowControl w:val="0"/>
        <w:spacing w:after="160"/>
        <w:ind w:right="-7" w:firstLine="567"/>
        <w:jc w:val="center"/>
        <w:rPr>
          <w:rFonts w:ascii="GHEA Grapalat" w:hAnsi="GHEA Grapalat"/>
        </w:rPr>
      </w:pPr>
    </w:p>
    <w:p w:rsidR="000763E5" w:rsidRPr="006A3BBC" w:rsidRDefault="000763E5" w:rsidP="00B46D58">
      <w:pPr>
        <w:pStyle w:val="aa"/>
        <w:widowControl w:val="0"/>
        <w:spacing w:after="160"/>
        <w:ind w:right="-7" w:firstLine="567"/>
        <w:jc w:val="center"/>
        <w:rPr>
          <w:rFonts w:ascii="GHEA Grapalat" w:hAnsi="GHEA Grapalat"/>
        </w:rPr>
      </w:pPr>
    </w:p>
    <w:p w:rsidR="00096865" w:rsidRPr="006A3BBC" w:rsidRDefault="000763E5" w:rsidP="00B46D58">
      <w:pPr>
        <w:pStyle w:val="aa"/>
        <w:widowControl w:val="0"/>
        <w:spacing w:after="160"/>
        <w:ind w:right="-7" w:firstLine="567"/>
        <w:jc w:val="center"/>
        <w:rPr>
          <w:rFonts w:ascii="GHEA Grapalat" w:hAnsi="GHEA Grapalat" w:cs="Sylfaen"/>
          <w:b/>
        </w:rPr>
      </w:pPr>
      <w:r w:rsidRPr="006A3BBC">
        <w:rPr>
          <w:rFonts w:ascii="GHEA Grapalat" w:hAnsi="GHEA Grapalat"/>
          <w:b/>
        </w:rPr>
        <w:t>ПРИГЛАШЕНИ</w:t>
      </w:r>
      <w:r w:rsidR="00096865" w:rsidRPr="006A3BBC">
        <w:rPr>
          <w:rFonts w:ascii="GHEA Grapalat" w:hAnsi="GHEA Grapalat"/>
          <w:b/>
        </w:rPr>
        <w:t>Е</w:t>
      </w:r>
    </w:p>
    <w:p w:rsidR="00096865" w:rsidRPr="006A3BBC" w:rsidRDefault="00096865" w:rsidP="00B46D58">
      <w:pPr>
        <w:pStyle w:val="aa"/>
        <w:widowControl w:val="0"/>
        <w:spacing w:after="160"/>
        <w:ind w:right="-7" w:firstLine="567"/>
        <w:jc w:val="center"/>
        <w:rPr>
          <w:rFonts w:ascii="GHEA Grapalat" w:hAnsi="GHEA Grapalat" w:cs="Sylfaen"/>
        </w:rPr>
      </w:pPr>
    </w:p>
    <w:p w:rsidR="00096865" w:rsidRPr="006A3BBC" w:rsidRDefault="00096865" w:rsidP="00B46D58">
      <w:pPr>
        <w:pStyle w:val="aa"/>
        <w:widowControl w:val="0"/>
        <w:spacing w:after="160"/>
        <w:ind w:right="-7" w:firstLine="567"/>
        <w:jc w:val="center"/>
        <w:rPr>
          <w:rFonts w:ascii="GHEA Grapalat" w:hAnsi="GHEA Grapalat" w:cs="Sylfaen"/>
        </w:rPr>
      </w:pPr>
    </w:p>
    <w:p w:rsidR="00096865" w:rsidRPr="006A3BBC" w:rsidRDefault="00BC5174" w:rsidP="00B46D58">
      <w:pPr>
        <w:pStyle w:val="aa"/>
        <w:widowControl w:val="0"/>
        <w:spacing w:after="160"/>
        <w:ind w:right="-7"/>
        <w:jc w:val="center"/>
        <w:rPr>
          <w:rFonts w:ascii="GHEA Grapalat" w:hAnsi="GHEA Grapalat"/>
          <w:b/>
          <w:i/>
          <w:sz w:val="22"/>
          <w:szCs w:val="22"/>
        </w:rPr>
      </w:pPr>
      <w:r w:rsidRPr="006A3BBC">
        <w:rPr>
          <w:rFonts w:ascii="GHEA Grapalat" w:hAnsi="GHEA Grapalat"/>
          <w:b/>
          <w:i/>
          <w:sz w:val="22"/>
          <w:szCs w:val="22"/>
        </w:rPr>
        <w:t>НА ЗАПРОСЕ КАТИРОВОК</w:t>
      </w:r>
      <w:r w:rsidR="002B32D6" w:rsidRPr="006A3BBC">
        <w:rPr>
          <w:rFonts w:ascii="GHEA Grapalat" w:hAnsi="GHEA Grapalat"/>
          <w:b/>
          <w:i/>
          <w:sz w:val="22"/>
          <w:szCs w:val="22"/>
        </w:rPr>
        <w:t xml:space="preserve">, ОБЪЯВЛЕННЫЙ С ЦЕЛЬЮ ПРИОБРЕТЕНИЯ </w:t>
      </w:r>
      <w:r w:rsidR="00F56837" w:rsidRPr="006A3BBC">
        <w:rPr>
          <w:rFonts w:ascii="GHEA Grapalat" w:hAnsi="GHEA Grapalat"/>
          <w:b/>
          <w:i/>
          <w:sz w:val="22"/>
          <w:szCs w:val="22"/>
        </w:rPr>
        <w:t>ПРОДУКТОВ ПИТАНИЯ</w:t>
      </w:r>
      <w:r w:rsidR="002B32D6" w:rsidRPr="006A3BBC">
        <w:rPr>
          <w:rFonts w:ascii="GHEA Grapalat" w:hAnsi="GHEA Grapalat"/>
          <w:b/>
          <w:i/>
          <w:sz w:val="22"/>
          <w:szCs w:val="22"/>
        </w:rPr>
        <w:t>" ДЛЯ НУЖД "</w:t>
      </w:r>
      <w:r w:rsidR="00396B45" w:rsidRPr="006A3BBC">
        <w:rPr>
          <w:rFonts w:ascii="GHEA Grapalat" w:hAnsi="GHEA Grapalat"/>
          <w:b/>
          <w:i/>
          <w:sz w:val="22"/>
          <w:szCs w:val="22"/>
        </w:rPr>
        <w:t>ОСНОВ</w:t>
      </w:r>
      <w:r w:rsidR="00100C01" w:rsidRPr="006A3BBC">
        <w:rPr>
          <w:rFonts w:ascii="GHEA Grapalat" w:hAnsi="GHEA Grapalat"/>
          <w:b/>
          <w:i/>
          <w:sz w:val="22"/>
          <w:szCs w:val="22"/>
        </w:rPr>
        <w:t xml:space="preserve">НАЯ ШКОЛА </w:t>
      </w:r>
      <w:r w:rsidR="00396B45" w:rsidRPr="006A3BBC">
        <w:rPr>
          <w:rFonts w:ascii="GHEA Grapalat" w:hAnsi="GHEA Grapalat"/>
          <w:b/>
          <w:i/>
          <w:sz w:val="22"/>
          <w:szCs w:val="22"/>
        </w:rPr>
        <w:t xml:space="preserve"> </w:t>
      </w:r>
      <w:r w:rsidR="00396B45" w:rsidRPr="006A3BBC">
        <w:rPr>
          <w:rFonts w:ascii="GHEA Grapalat" w:hAnsi="GHEA Grapalat"/>
          <w:b/>
          <w:i/>
          <w:sz w:val="22"/>
          <w:szCs w:val="22"/>
          <w:lang w:val="en-US"/>
        </w:rPr>
        <w:t>N</w:t>
      </w:r>
      <w:r w:rsidR="00396B45" w:rsidRPr="006A3BBC">
        <w:rPr>
          <w:rFonts w:ascii="GHEA Grapalat" w:hAnsi="GHEA Grapalat"/>
          <w:b/>
          <w:i/>
          <w:sz w:val="22"/>
          <w:szCs w:val="22"/>
        </w:rPr>
        <w:t xml:space="preserve">1 Г.АРТАШАТА </w:t>
      </w:r>
      <w:r w:rsidR="00F56837" w:rsidRPr="006A3BBC">
        <w:rPr>
          <w:rFonts w:ascii="GHEA Grapalat" w:hAnsi="GHEA Grapalat"/>
          <w:b/>
          <w:i/>
          <w:sz w:val="22"/>
          <w:szCs w:val="22"/>
        </w:rPr>
        <w:t xml:space="preserve"> </w:t>
      </w:r>
      <w:r w:rsidR="00396B45" w:rsidRPr="006A3BBC">
        <w:rPr>
          <w:rFonts w:ascii="GHEA Grapalat" w:hAnsi="GHEA Grapalat"/>
          <w:b/>
          <w:i/>
          <w:sz w:val="22"/>
          <w:szCs w:val="22"/>
        </w:rPr>
        <w:t>ИМЕНИ А.ГОЛЕЦ</w:t>
      </w:r>
      <w:r w:rsidR="0084319F" w:rsidRPr="006A3BBC">
        <w:rPr>
          <w:rFonts w:ascii="GHEA Grapalat" w:hAnsi="GHEA Grapalat"/>
          <w:b/>
          <w:i/>
          <w:sz w:val="22"/>
          <w:szCs w:val="22"/>
        </w:rPr>
        <w:t>ЯНА</w:t>
      </w:r>
      <w:proofErr w:type="gramStart"/>
      <w:r w:rsidR="0084319F" w:rsidRPr="006A3BBC">
        <w:rPr>
          <w:rFonts w:ascii="GHEA Grapalat" w:hAnsi="GHEA Grapalat"/>
          <w:b/>
          <w:i/>
          <w:sz w:val="22"/>
          <w:szCs w:val="22"/>
        </w:rPr>
        <w:t xml:space="preserve">,, </w:t>
      </w:r>
      <w:proofErr w:type="gramEnd"/>
      <w:r w:rsidR="00F56837" w:rsidRPr="006A3BBC">
        <w:rPr>
          <w:rFonts w:ascii="GHEA Grapalat" w:hAnsi="GHEA Grapalat"/>
          <w:b/>
          <w:i/>
          <w:sz w:val="22"/>
          <w:szCs w:val="22"/>
        </w:rPr>
        <w:t xml:space="preserve">ГНКО АРАРАТСКАЯ </w:t>
      </w:r>
      <w:r w:rsidR="00100C01" w:rsidRPr="006A3BBC">
        <w:rPr>
          <w:rFonts w:ascii="GHEA Grapalat" w:hAnsi="GHEA Grapalat"/>
          <w:b/>
          <w:i/>
          <w:sz w:val="22"/>
          <w:szCs w:val="22"/>
        </w:rPr>
        <w:t xml:space="preserve">ОБЛАСТЬ </w:t>
      </w:r>
      <w:r w:rsidR="00F56837" w:rsidRPr="006A3BBC">
        <w:rPr>
          <w:rFonts w:ascii="GHEA Grapalat" w:hAnsi="GHEA Grapalat"/>
          <w:b/>
          <w:i/>
          <w:sz w:val="22"/>
          <w:szCs w:val="22"/>
        </w:rPr>
        <w:t xml:space="preserve"> РА</w:t>
      </w:r>
      <w:r w:rsidR="002B32D6" w:rsidRPr="006A3BBC">
        <w:rPr>
          <w:rFonts w:ascii="GHEA Grapalat" w:hAnsi="GHEA Grapalat"/>
          <w:b/>
          <w:i/>
          <w:sz w:val="22"/>
          <w:szCs w:val="22"/>
        </w:rPr>
        <w:t>"</w:t>
      </w:r>
    </w:p>
    <w:p w:rsidR="00CE0D95" w:rsidRPr="006A3BBC" w:rsidRDefault="00CE0D95" w:rsidP="00B46D58">
      <w:pPr>
        <w:pStyle w:val="aa"/>
        <w:widowControl w:val="0"/>
        <w:spacing w:after="160"/>
        <w:ind w:right="-7" w:firstLine="567"/>
        <w:jc w:val="center"/>
        <w:rPr>
          <w:rFonts w:ascii="GHEA Grapalat" w:hAnsi="GHEA Grapalat"/>
        </w:rPr>
      </w:pPr>
    </w:p>
    <w:p w:rsidR="00CE0D95" w:rsidRPr="006A3BBC" w:rsidRDefault="00046402" w:rsidP="00B46D58">
      <w:pPr>
        <w:pStyle w:val="aa"/>
        <w:widowControl w:val="0"/>
        <w:spacing w:after="160"/>
        <w:ind w:right="-7" w:firstLine="567"/>
        <w:jc w:val="center"/>
        <w:rPr>
          <w:rFonts w:ascii="GHEA Grapalat" w:hAnsi="GHEA Grapalat"/>
          <w:i/>
          <w:sz w:val="22"/>
          <w:szCs w:val="22"/>
        </w:rPr>
      </w:pPr>
      <w:r w:rsidRPr="006A3BBC">
        <w:rPr>
          <w:rFonts w:ascii="GHEA Grapalat" w:hAnsi="GHEA Grapalat"/>
          <w:i/>
          <w:sz w:val="22"/>
          <w:szCs w:val="22"/>
        </w:rPr>
        <w:t>Эта процедура организована в соответствии с требованиями                                                          статьи 15 (6) Закона РА</w:t>
      </w:r>
      <w:proofErr w:type="gramStart"/>
      <w:r w:rsidRPr="006A3BBC">
        <w:rPr>
          <w:rFonts w:ascii="GHEA Grapalat" w:hAnsi="GHEA Grapalat"/>
          <w:i/>
          <w:sz w:val="22"/>
          <w:szCs w:val="22"/>
        </w:rPr>
        <w:t xml:space="preserve"> ,</w:t>
      </w:r>
      <w:proofErr w:type="gramEnd"/>
      <w:r w:rsidRPr="006A3BBC">
        <w:rPr>
          <w:rFonts w:ascii="GHEA Grapalat" w:hAnsi="GHEA Grapalat"/>
          <w:i/>
          <w:sz w:val="22"/>
          <w:szCs w:val="22"/>
        </w:rPr>
        <w:t>,О закупках,,</w:t>
      </w: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046402" w:rsidRPr="006A3BBC" w:rsidRDefault="00046402" w:rsidP="008A7430">
      <w:pPr>
        <w:rPr>
          <w:rFonts w:ascii="GHEA Grapalat" w:hAnsi="GHEA Grapalat"/>
          <w:i/>
          <w:sz w:val="20"/>
          <w:szCs w:val="20"/>
        </w:rPr>
      </w:pPr>
    </w:p>
    <w:p w:rsidR="00D746CA" w:rsidRPr="006A3BBC" w:rsidRDefault="00096865" w:rsidP="00046402">
      <w:pPr>
        <w:rPr>
          <w:rFonts w:ascii="GHEA Grapalat" w:hAnsi="GHEA Grapalat"/>
        </w:rPr>
      </w:pPr>
      <w:r w:rsidRPr="006A3BBC">
        <w:rPr>
          <w:rFonts w:ascii="GHEA Grapalat" w:hAnsi="GHEA Grapalat"/>
          <w:i/>
          <w:sz w:val="20"/>
          <w:szCs w:val="20"/>
        </w:rPr>
        <w:t>Уважаемый участник, прежде чем составить и подать заявку просим Вас</w:t>
      </w:r>
      <w:r w:rsidR="001D209D" w:rsidRPr="006A3BBC">
        <w:rPr>
          <w:rFonts w:ascii="Courier New" w:hAnsi="Courier New" w:cs="Courier New"/>
          <w:i/>
          <w:sz w:val="20"/>
          <w:szCs w:val="20"/>
          <w:lang w:val="en-US"/>
        </w:rPr>
        <w:t> </w:t>
      </w:r>
      <w:r w:rsidRPr="006A3BBC">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D6B5F" w:rsidRPr="006A3BBC" w:rsidRDefault="001D6B5F" w:rsidP="00B46D58">
      <w:pPr>
        <w:widowControl w:val="0"/>
        <w:spacing w:after="160"/>
        <w:jc w:val="center"/>
        <w:rPr>
          <w:rFonts w:ascii="GHEA Grapalat" w:hAnsi="GHEA Grapalat"/>
          <w:b/>
          <w:sz w:val="20"/>
          <w:szCs w:val="20"/>
        </w:rPr>
      </w:pPr>
    </w:p>
    <w:p w:rsidR="001D6B5F" w:rsidRPr="006A3BBC" w:rsidRDefault="001D6B5F" w:rsidP="00B46D58">
      <w:pPr>
        <w:widowControl w:val="0"/>
        <w:spacing w:after="160"/>
        <w:jc w:val="center"/>
        <w:rPr>
          <w:rFonts w:ascii="GHEA Grapalat" w:hAnsi="GHEA Grapalat"/>
          <w:b/>
          <w:sz w:val="20"/>
          <w:szCs w:val="20"/>
        </w:rPr>
      </w:pPr>
    </w:p>
    <w:p w:rsidR="00160AE4" w:rsidRPr="006A3BBC" w:rsidRDefault="00160AE4" w:rsidP="00B46D58">
      <w:pPr>
        <w:widowControl w:val="0"/>
        <w:spacing w:after="160"/>
        <w:jc w:val="center"/>
        <w:rPr>
          <w:rFonts w:ascii="GHEA Grapalat" w:hAnsi="GHEA Grapalat"/>
          <w:b/>
          <w:i/>
          <w:sz w:val="20"/>
          <w:szCs w:val="20"/>
        </w:rPr>
      </w:pPr>
      <w:r w:rsidRPr="006A3BBC">
        <w:rPr>
          <w:rFonts w:ascii="GHEA Grapalat" w:hAnsi="GHEA Grapalat"/>
          <w:b/>
          <w:i/>
          <w:sz w:val="20"/>
          <w:szCs w:val="20"/>
        </w:rPr>
        <w:lastRenderedPageBreak/>
        <w:t>СОДЕРЖАНИЕ</w:t>
      </w:r>
    </w:p>
    <w:p w:rsidR="00F56837" w:rsidRPr="006A3BBC" w:rsidRDefault="008E6440" w:rsidP="00F56837">
      <w:pPr>
        <w:pStyle w:val="aa"/>
        <w:widowControl w:val="0"/>
        <w:spacing w:after="160"/>
        <w:ind w:right="-7"/>
        <w:jc w:val="center"/>
        <w:rPr>
          <w:rFonts w:ascii="GHEA Grapalat" w:hAnsi="GHEA Grapalat"/>
          <w:b/>
          <w:i/>
          <w:sz w:val="20"/>
          <w:szCs w:val="20"/>
        </w:rPr>
      </w:pPr>
      <w:r w:rsidRPr="006A3BBC">
        <w:rPr>
          <w:rFonts w:ascii="GHEA Grapalat" w:hAnsi="GHEA Grapalat"/>
          <w:b/>
          <w:i/>
          <w:sz w:val="20"/>
          <w:szCs w:val="20"/>
        </w:rPr>
        <w:t>НА ЗАПРОС</w:t>
      </w:r>
      <w:r w:rsidR="00BC5174" w:rsidRPr="006A3BBC">
        <w:rPr>
          <w:rFonts w:ascii="GHEA Grapalat" w:hAnsi="GHEA Grapalat"/>
          <w:b/>
          <w:i/>
          <w:sz w:val="20"/>
          <w:szCs w:val="20"/>
        </w:rPr>
        <w:t xml:space="preserve">Е </w:t>
      </w:r>
      <w:r w:rsidRPr="006A3BBC">
        <w:rPr>
          <w:rFonts w:ascii="GHEA Grapalat" w:hAnsi="GHEA Grapalat"/>
          <w:b/>
          <w:i/>
          <w:sz w:val="20"/>
          <w:szCs w:val="20"/>
        </w:rPr>
        <w:t xml:space="preserve"> КАТИРОВОК</w:t>
      </w:r>
      <w:proofErr w:type="gramStart"/>
      <w:r w:rsidRPr="006A3BBC">
        <w:rPr>
          <w:rFonts w:ascii="GHEA Grapalat" w:hAnsi="GHEA Grapalat"/>
          <w:b/>
          <w:i/>
          <w:sz w:val="20"/>
          <w:szCs w:val="20"/>
        </w:rPr>
        <w:t xml:space="preserve"> </w:t>
      </w:r>
      <w:r w:rsidR="00F56837" w:rsidRPr="006A3BBC">
        <w:rPr>
          <w:rFonts w:ascii="GHEA Grapalat" w:hAnsi="GHEA Grapalat"/>
          <w:b/>
          <w:i/>
          <w:sz w:val="20"/>
          <w:szCs w:val="20"/>
        </w:rPr>
        <w:t>,</w:t>
      </w:r>
      <w:proofErr w:type="gramEnd"/>
      <w:r w:rsidR="00F56837" w:rsidRPr="006A3BBC">
        <w:rPr>
          <w:rFonts w:ascii="GHEA Grapalat" w:hAnsi="GHEA Grapalat"/>
          <w:b/>
          <w:i/>
          <w:sz w:val="20"/>
          <w:szCs w:val="20"/>
        </w:rPr>
        <w:t xml:space="preserve"> ОБЪЯВЛЕННЫЙ С ЦЕЛЬЮ ПРИОБРЕТЕНИЯ ПРОДУКТОВ ПИТАНИЯ" ДЛЯ НУЖД </w:t>
      </w:r>
      <w:r w:rsidR="00396B45" w:rsidRPr="006A3BBC">
        <w:rPr>
          <w:rFonts w:ascii="GHEA Grapalat" w:hAnsi="GHEA Grapalat"/>
          <w:b/>
          <w:i/>
          <w:sz w:val="20"/>
          <w:szCs w:val="20"/>
        </w:rPr>
        <w:t xml:space="preserve">ОСНОВНАЯ ШКОЛА </w:t>
      </w:r>
      <w:r w:rsidR="00396B45" w:rsidRPr="006A3BBC">
        <w:rPr>
          <w:rFonts w:ascii="GHEA Grapalat" w:hAnsi="GHEA Grapalat"/>
          <w:b/>
          <w:i/>
          <w:sz w:val="20"/>
          <w:szCs w:val="20"/>
          <w:lang w:val="en-US"/>
        </w:rPr>
        <w:t>N</w:t>
      </w:r>
      <w:r w:rsidR="00396B45" w:rsidRPr="006A3BBC">
        <w:rPr>
          <w:rFonts w:ascii="GHEA Grapalat" w:hAnsi="GHEA Grapalat"/>
          <w:b/>
          <w:i/>
          <w:sz w:val="20"/>
          <w:szCs w:val="20"/>
        </w:rPr>
        <w:t xml:space="preserve">1 Г.АРТАШАТА  ИМЕНИ А.ГОЛЕЦЯНА,, ГНКО </w:t>
      </w:r>
      <w:r w:rsidR="00100C01" w:rsidRPr="006A3BBC">
        <w:rPr>
          <w:rFonts w:ascii="GHEA Grapalat" w:hAnsi="GHEA Grapalat"/>
          <w:b/>
          <w:i/>
          <w:sz w:val="20"/>
          <w:szCs w:val="20"/>
        </w:rPr>
        <w:t>АРАРАТСКАЯ ОБЛАСТЬ</w:t>
      </w:r>
      <w:r w:rsidR="00F56837" w:rsidRPr="006A3BBC">
        <w:rPr>
          <w:rFonts w:ascii="GHEA Grapalat" w:hAnsi="GHEA Grapalat"/>
          <w:b/>
          <w:i/>
          <w:sz w:val="20"/>
          <w:szCs w:val="20"/>
        </w:rPr>
        <w:t xml:space="preserve"> РА"</w:t>
      </w:r>
    </w:p>
    <w:p w:rsidR="00096865" w:rsidRPr="006A3BBC" w:rsidRDefault="00160AE4" w:rsidP="00B46D58">
      <w:pPr>
        <w:widowControl w:val="0"/>
        <w:spacing w:after="160"/>
        <w:jc w:val="center"/>
        <w:rPr>
          <w:rFonts w:ascii="GHEA Grapalat" w:hAnsi="GHEA Grapalat"/>
          <w:i/>
          <w:sz w:val="20"/>
          <w:szCs w:val="20"/>
        </w:rPr>
      </w:pPr>
      <w:r w:rsidRPr="006A3BBC">
        <w:rPr>
          <w:rFonts w:ascii="GHEA Grapalat" w:hAnsi="GHEA Grapalat"/>
          <w:b/>
          <w:i/>
          <w:sz w:val="20"/>
          <w:szCs w:val="20"/>
        </w:rPr>
        <w:t xml:space="preserve">ПРИГЛАШЕНИЯ НА </w:t>
      </w:r>
      <w:r w:rsidR="008E6440" w:rsidRPr="006A3BBC">
        <w:rPr>
          <w:rFonts w:ascii="GHEA Grapalat" w:hAnsi="GHEA Grapalat"/>
          <w:b/>
          <w:i/>
          <w:sz w:val="20"/>
          <w:szCs w:val="20"/>
        </w:rPr>
        <w:t>ЗАПРОС</w:t>
      </w:r>
      <w:r w:rsidR="00BC5174" w:rsidRPr="006A3BBC">
        <w:rPr>
          <w:rFonts w:ascii="GHEA Grapalat" w:hAnsi="GHEA Grapalat"/>
          <w:b/>
          <w:i/>
          <w:sz w:val="20"/>
          <w:szCs w:val="20"/>
        </w:rPr>
        <w:t xml:space="preserve">Е </w:t>
      </w:r>
      <w:r w:rsidR="008E6440" w:rsidRPr="006A3BBC">
        <w:rPr>
          <w:rFonts w:ascii="GHEA Grapalat" w:hAnsi="GHEA Grapalat"/>
          <w:b/>
          <w:i/>
          <w:sz w:val="20"/>
          <w:szCs w:val="20"/>
        </w:rPr>
        <w:t xml:space="preserve"> КАТИРОВОК</w:t>
      </w:r>
      <w:r w:rsidRPr="006A3BBC">
        <w:rPr>
          <w:rFonts w:ascii="GHEA Grapalat" w:hAnsi="GHEA Grapalat"/>
          <w:b/>
          <w:i/>
          <w:sz w:val="20"/>
          <w:szCs w:val="20"/>
        </w:rPr>
        <w:t xml:space="preserve">, </w:t>
      </w:r>
      <w:r w:rsidR="005C1BF7" w:rsidRPr="006A3BBC">
        <w:rPr>
          <w:rFonts w:ascii="GHEA Grapalat" w:hAnsi="GHEA Grapalat"/>
          <w:b/>
          <w:i/>
          <w:sz w:val="20"/>
          <w:szCs w:val="20"/>
        </w:rPr>
        <w:br/>
      </w:r>
      <w:proofErr w:type="gramStart"/>
      <w:r w:rsidRPr="006A3BBC">
        <w:rPr>
          <w:rFonts w:ascii="GHEA Grapalat" w:hAnsi="GHEA Grapalat"/>
          <w:b/>
          <w:i/>
          <w:sz w:val="20"/>
          <w:szCs w:val="20"/>
        </w:rPr>
        <w:t>ОБЪЯВЛЕННЫЙ</w:t>
      </w:r>
      <w:proofErr w:type="gramEnd"/>
      <w:r w:rsidRPr="006A3BBC">
        <w:rPr>
          <w:rFonts w:ascii="GHEA Grapalat" w:hAnsi="GHEA Grapalat"/>
          <w:b/>
          <w:i/>
          <w:sz w:val="20"/>
          <w:szCs w:val="20"/>
        </w:rPr>
        <w:t xml:space="preserve"> С ЦЕЛЬЮ ПРИОБРЕТЕНИЯ</w:t>
      </w:r>
    </w:p>
    <w:p w:rsidR="00C67E80" w:rsidRPr="006A3BBC" w:rsidRDefault="00C67E80" w:rsidP="00B46D58">
      <w:pPr>
        <w:widowControl w:val="0"/>
        <w:spacing w:after="160"/>
        <w:jc w:val="center"/>
        <w:rPr>
          <w:rFonts w:ascii="GHEA Grapalat" w:hAnsi="GHEA Grapalat" w:cs="Sylfaen"/>
          <w:b/>
          <w:sz w:val="20"/>
          <w:szCs w:val="20"/>
        </w:rPr>
      </w:pPr>
    </w:p>
    <w:p w:rsidR="00096865" w:rsidRPr="006A3BBC" w:rsidRDefault="00096865" w:rsidP="00B46D58">
      <w:pPr>
        <w:widowControl w:val="0"/>
        <w:spacing w:after="160"/>
        <w:jc w:val="center"/>
        <w:rPr>
          <w:rFonts w:ascii="GHEA Grapalat" w:hAnsi="GHEA Grapalat"/>
          <w:b/>
          <w:sz w:val="20"/>
          <w:szCs w:val="20"/>
        </w:rPr>
      </w:pPr>
      <w:r w:rsidRPr="006A3BBC">
        <w:rPr>
          <w:rFonts w:ascii="GHEA Grapalat" w:hAnsi="GHEA Grapalat"/>
          <w:b/>
          <w:sz w:val="20"/>
          <w:szCs w:val="20"/>
        </w:rPr>
        <w:t>ЧАСТЬ I.</w:t>
      </w:r>
    </w:p>
    <w:p w:rsidR="002E069D" w:rsidRPr="006A3BBC" w:rsidRDefault="002E069D" w:rsidP="00B46D58">
      <w:pPr>
        <w:widowControl w:val="0"/>
        <w:spacing w:after="160"/>
        <w:jc w:val="center"/>
        <w:rPr>
          <w:rFonts w:ascii="GHEA Grapalat" w:hAnsi="GHEA Grapalat"/>
          <w:sz w:val="20"/>
          <w:szCs w:val="20"/>
        </w:rPr>
      </w:pPr>
    </w:p>
    <w:p w:rsidR="00096865" w:rsidRPr="006A3BBC" w:rsidRDefault="00096865"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1.</w:t>
      </w:r>
      <w:r w:rsidR="00543BAE" w:rsidRPr="006A3BBC">
        <w:rPr>
          <w:rFonts w:ascii="GHEA Grapalat" w:hAnsi="GHEA Grapalat"/>
          <w:i/>
          <w:sz w:val="20"/>
          <w:szCs w:val="20"/>
        </w:rPr>
        <w:t>Характеристика предмета закупки</w:t>
      </w:r>
      <w:r w:rsidRPr="006A3BBC">
        <w:rPr>
          <w:rFonts w:ascii="GHEA Grapalat" w:hAnsi="GHEA Grapalat"/>
          <w:i/>
          <w:sz w:val="20"/>
          <w:szCs w:val="20"/>
        </w:rPr>
        <w:t xml:space="preserve"> </w:t>
      </w:r>
    </w:p>
    <w:p w:rsidR="00096865" w:rsidRPr="006A3BBC" w:rsidRDefault="00096865"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2.Требования к праву участника на участие</w:t>
      </w:r>
      <w:r w:rsidR="00543BAE" w:rsidRPr="006A3BBC">
        <w:rPr>
          <w:rFonts w:ascii="GHEA Grapalat" w:hAnsi="GHEA Grapalat"/>
          <w:i/>
          <w:sz w:val="20"/>
          <w:szCs w:val="20"/>
        </w:rPr>
        <w:t xml:space="preserve"> и порядок их оценки</w:t>
      </w:r>
      <w:r w:rsidR="003D0E3C" w:rsidRPr="006A3BBC">
        <w:rPr>
          <w:rFonts w:ascii="GHEA Grapalat" w:hAnsi="GHEA Grapalat"/>
          <w:i/>
          <w:sz w:val="20"/>
          <w:szCs w:val="20"/>
        </w:rPr>
        <w:t xml:space="preserve">, в случае признания </w:t>
      </w:r>
      <w:proofErr w:type="gramStart"/>
      <w:r w:rsidR="003D0E3C" w:rsidRPr="006A3BBC">
        <w:rPr>
          <w:rFonts w:ascii="GHEA Grapalat" w:hAnsi="GHEA Grapalat"/>
          <w:i/>
          <w:sz w:val="20"/>
          <w:szCs w:val="20"/>
        </w:rPr>
        <w:t>отобранным</w:t>
      </w:r>
      <w:proofErr w:type="gramEnd"/>
      <w:r w:rsidR="003D0E3C" w:rsidRPr="006A3BBC">
        <w:rPr>
          <w:rFonts w:ascii="GHEA Grapalat" w:hAnsi="GHEA Grapalat"/>
          <w:i/>
          <w:sz w:val="20"/>
          <w:szCs w:val="20"/>
        </w:rPr>
        <w:t xml:space="preserve"> участником-условия представления обеспечения квалификации.</w:t>
      </w:r>
    </w:p>
    <w:p w:rsidR="00096865" w:rsidRPr="006A3BBC" w:rsidRDefault="00096865"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3.Разъяснение приглашения и порядок вне</w:t>
      </w:r>
      <w:r w:rsidR="00543BAE" w:rsidRPr="006A3BBC">
        <w:rPr>
          <w:rFonts w:ascii="GHEA Grapalat" w:hAnsi="GHEA Grapalat"/>
          <w:i/>
          <w:sz w:val="20"/>
          <w:szCs w:val="20"/>
        </w:rPr>
        <w:t>сения изменения в приглашение</w:t>
      </w:r>
    </w:p>
    <w:p w:rsidR="00087A30" w:rsidRPr="006A3BBC" w:rsidRDefault="00096865" w:rsidP="00BC5174">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4.Порядок подачи заявки</w:t>
      </w:r>
    </w:p>
    <w:p w:rsidR="00096865" w:rsidRPr="006A3BBC" w:rsidRDefault="00F56837"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5.</w:t>
      </w:r>
      <w:r w:rsidR="00543BAE" w:rsidRPr="006A3BBC">
        <w:rPr>
          <w:rFonts w:ascii="GHEA Grapalat" w:hAnsi="GHEA Grapalat"/>
          <w:i/>
          <w:sz w:val="20"/>
          <w:szCs w:val="20"/>
        </w:rPr>
        <w:t>Ценовое предложение заявки</w:t>
      </w:r>
      <w:r w:rsidR="00087A30" w:rsidRPr="006A3BBC">
        <w:rPr>
          <w:rFonts w:ascii="GHEA Grapalat" w:hAnsi="GHEA Grapalat"/>
          <w:i/>
          <w:sz w:val="20"/>
          <w:szCs w:val="20"/>
        </w:rPr>
        <w:t xml:space="preserve"> </w:t>
      </w:r>
    </w:p>
    <w:p w:rsidR="00096865" w:rsidRPr="006A3BBC" w:rsidRDefault="00087A30"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6.Срок действия заявки, порядок внесения</w:t>
      </w:r>
      <w:r w:rsidR="005D191A" w:rsidRPr="006A3BBC">
        <w:rPr>
          <w:rFonts w:ascii="GHEA Grapalat" w:hAnsi="GHEA Grapalat"/>
          <w:i/>
          <w:sz w:val="20"/>
          <w:szCs w:val="20"/>
        </w:rPr>
        <w:t xml:space="preserve"> изменений в заявки и их отзыва</w:t>
      </w:r>
      <w:r w:rsidRPr="006A3BBC">
        <w:rPr>
          <w:rFonts w:ascii="GHEA Grapalat" w:hAnsi="GHEA Grapalat"/>
          <w:i/>
          <w:sz w:val="20"/>
          <w:szCs w:val="20"/>
        </w:rPr>
        <w:t xml:space="preserve"> </w:t>
      </w:r>
    </w:p>
    <w:p w:rsidR="00096865" w:rsidRPr="006A3BBC" w:rsidRDefault="00087A30" w:rsidP="00BC5174">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8.Вскрытие, оц</w:t>
      </w:r>
      <w:r w:rsidR="000B2CFA" w:rsidRPr="006A3BBC">
        <w:rPr>
          <w:rFonts w:ascii="GHEA Grapalat" w:hAnsi="GHEA Grapalat"/>
          <w:i/>
          <w:sz w:val="20"/>
          <w:szCs w:val="20"/>
        </w:rPr>
        <w:t>енка заявок и подведение итогов</w:t>
      </w:r>
    </w:p>
    <w:p w:rsidR="00096865" w:rsidRPr="006A3BBC" w:rsidRDefault="00087A30"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9.Заключение догово</w:t>
      </w:r>
      <w:r w:rsidR="00543BAE" w:rsidRPr="006A3BBC">
        <w:rPr>
          <w:rFonts w:ascii="GHEA Grapalat" w:hAnsi="GHEA Grapalat"/>
          <w:i/>
          <w:sz w:val="20"/>
          <w:szCs w:val="20"/>
        </w:rPr>
        <w:t>ра</w:t>
      </w:r>
    </w:p>
    <w:p w:rsidR="00096865" w:rsidRPr="006A3BBC" w:rsidRDefault="00087A30"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10.</w:t>
      </w:r>
      <w:r w:rsidR="003E1D9D" w:rsidRPr="006A3BBC">
        <w:rPr>
          <w:rFonts w:ascii="GHEA Grapalat" w:hAnsi="GHEA Grapalat"/>
          <w:i/>
          <w:sz w:val="20"/>
          <w:szCs w:val="20"/>
        </w:rPr>
        <w:t xml:space="preserve">Обеспечения </w:t>
      </w:r>
      <w:r w:rsidR="00174DAB" w:rsidRPr="006A3BBC">
        <w:rPr>
          <w:rFonts w:ascii="GHEA Grapalat" w:hAnsi="GHEA Grapalat"/>
          <w:i/>
          <w:sz w:val="20"/>
          <w:szCs w:val="20"/>
        </w:rPr>
        <w:t xml:space="preserve">квалификации  и </w:t>
      </w:r>
      <w:r w:rsidR="00543BAE" w:rsidRPr="006A3BBC">
        <w:rPr>
          <w:rFonts w:ascii="GHEA Grapalat" w:hAnsi="GHEA Grapalat"/>
          <w:i/>
          <w:sz w:val="20"/>
          <w:szCs w:val="20"/>
        </w:rPr>
        <w:t>договора</w:t>
      </w:r>
      <w:r w:rsidRPr="006A3BBC">
        <w:rPr>
          <w:rFonts w:ascii="GHEA Grapalat" w:hAnsi="GHEA Grapalat"/>
          <w:i/>
          <w:sz w:val="20"/>
          <w:szCs w:val="20"/>
        </w:rPr>
        <w:t xml:space="preserve"> </w:t>
      </w:r>
    </w:p>
    <w:p w:rsidR="00096865" w:rsidRPr="006A3BBC" w:rsidRDefault="00096865"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11.Объяв</w:t>
      </w:r>
      <w:r w:rsidR="00543BAE" w:rsidRPr="006A3BBC">
        <w:rPr>
          <w:rFonts w:ascii="GHEA Grapalat" w:hAnsi="GHEA Grapalat"/>
          <w:i/>
          <w:sz w:val="20"/>
          <w:szCs w:val="20"/>
        </w:rPr>
        <w:t>ление процедуры несостоявшейся</w:t>
      </w:r>
      <w:r w:rsidRPr="006A3BBC">
        <w:rPr>
          <w:rFonts w:ascii="GHEA Grapalat" w:hAnsi="GHEA Grapalat"/>
          <w:i/>
          <w:sz w:val="20"/>
          <w:szCs w:val="20"/>
        </w:rPr>
        <w:t xml:space="preserve"> </w:t>
      </w:r>
    </w:p>
    <w:p w:rsidR="00096865" w:rsidRPr="006A3BBC" w:rsidRDefault="00096865"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12.Право участника и порядок обжалования им действий и (или) принятых решений</w:t>
      </w:r>
      <w:r w:rsidR="00543BAE" w:rsidRPr="006A3BBC">
        <w:rPr>
          <w:rFonts w:ascii="GHEA Grapalat" w:hAnsi="GHEA Grapalat"/>
          <w:i/>
          <w:sz w:val="20"/>
          <w:szCs w:val="20"/>
        </w:rPr>
        <w:t>, связанных с процессом закупки</w:t>
      </w:r>
    </w:p>
    <w:p w:rsidR="00520F57" w:rsidRPr="006A3BBC" w:rsidRDefault="00520F57" w:rsidP="00B46D58">
      <w:pPr>
        <w:widowControl w:val="0"/>
        <w:spacing w:after="160"/>
        <w:jc w:val="center"/>
        <w:rPr>
          <w:rFonts w:ascii="GHEA Grapalat" w:hAnsi="GHEA Grapalat"/>
          <w:b/>
          <w:sz w:val="20"/>
          <w:szCs w:val="20"/>
        </w:rPr>
      </w:pPr>
    </w:p>
    <w:p w:rsidR="00520F57" w:rsidRPr="006A3BBC" w:rsidRDefault="00520F57" w:rsidP="00B46D58">
      <w:pPr>
        <w:widowControl w:val="0"/>
        <w:spacing w:after="160"/>
        <w:jc w:val="center"/>
        <w:rPr>
          <w:rFonts w:ascii="GHEA Grapalat" w:hAnsi="GHEA Grapalat"/>
          <w:b/>
          <w:sz w:val="20"/>
          <w:szCs w:val="20"/>
        </w:rPr>
      </w:pPr>
    </w:p>
    <w:p w:rsidR="008842CE" w:rsidRPr="006A3BBC" w:rsidRDefault="00CA590C" w:rsidP="00B46D58">
      <w:pPr>
        <w:widowControl w:val="0"/>
        <w:spacing w:after="160"/>
        <w:jc w:val="center"/>
        <w:rPr>
          <w:rFonts w:ascii="GHEA Grapalat" w:hAnsi="GHEA Grapalat"/>
          <w:b/>
          <w:sz w:val="20"/>
          <w:szCs w:val="20"/>
        </w:rPr>
      </w:pPr>
      <w:r w:rsidRPr="006A3BBC">
        <w:rPr>
          <w:rFonts w:ascii="GHEA Grapalat" w:hAnsi="GHEA Grapalat"/>
          <w:b/>
          <w:sz w:val="20"/>
          <w:szCs w:val="20"/>
        </w:rPr>
        <w:t xml:space="preserve">ЧАСТЬ II. </w:t>
      </w:r>
    </w:p>
    <w:p w:rsidR="008842CE" w:rsidRPr="006A3BBC" w:rsidRDefault="008842CE" w:rsidP="00B46D58">
      <w:pPr>
        <w:widowControl w:val="0"/>
        <w:spacing w:after="160"/>
        <w:jc w:val="center"/>
        <w:rPr>
          <w:rFonts w:ascii="GHEA Grapalat" w:hAnsi="GHEA Grapalat"/>
          <w:b/>
          <w:sz w:val="20"/>
          <w:szCs w:val="20"/>
        </w:rPr>
      </w:pPr>
    </w:p>
    <w:p w:rsidR="00096865" w:rsidRPr="006A3BBC" w:rsidRDefault="00096865" w:rsidP="00B46D58">
      <w:pPr>
        <w:widowControl w:val="0"/>
        <w:spacing w:after="160"/>
        <w:jc w:val="center"/>
        <w:rPr>
          <w:rFonts w:ascii="GHEA Grapalat" w:hAnsi="GHEA Grapalat"/>
          <w:b/>
          <w:i/>
          <w:sz w:val="20"/>
          <w:szCs w:val="20"/>
        </w:rPr>
      </w:pPr>
      <w:r w:rsidRPr="006A3BBC">
        <w:rPr>
          <w:rFonts w:ascii="GHEA Grapalat" w:hAnsi="GHEA Grapalat"/>
          <w:b/>
          <w:i/>
          <w:sz w:val="20"/>
          <w:szCs w:val="20"/>
        </w:rPr>
        <w:t xml:space="preserve">ИНСТРУКЦИЯ ПО ПОДГОТОВКЕ ЗАЯВКИ </w:t>
      </w:r>
      <w:r w:rsidR="00CA590C" w:rsidRPr="006A3BBC">
        <w:rPr>
          <w:rFonts w:ascii="GHEA Grapalat" w:hAnsi="GHEA Grapalat"/>
          <w:b/>
          <w:i/>
          <w:sz w:val="20"/>
          <w:szCs w:val="20"/>
        </w:rPr>
        <w:br/>
      </w:r>
      <w:r w:rsidRPr="006A3BBC">
        <w:rPr>
          <w:rFonts w:ascii="GHEA Grapalat" w:hAnsi="GHEA Grapalat"/>
          <w:b/>
          <w:i/>
          <w:sz w:val="20"/>
          <w:szCs w:val="20"/>
        </w:rPr>
        <w:t xml:space="preserve">НА </w:t>
      </w:r>
      <w:r w:rsidR="008E6440" w:rsidRPr="006A3BBC">
        <w:rPr>
          <w:rFonts w:ascii="GHEA Grapalat" w:hAnsi="GHEA Grapalat"/>
          <w:b/>
          <w:i/>
          <w:sz w:val="20"/>
          <w:szCs w:val="20"/>
        </w:rPr>
        <w:t>ЗАПРОС КАТИРОВОК</w:t>
      </w:r>
    </w:p>
    <w:p w:rsidR="00520F57" w:rsidRPr="006A3BBC" w:rsidRDefault="00520F57" w:rsidP="00B46D58">
      <w:pPr>
        <w:widowControl w:val="0"/>
        <w:spacing w:after="160"/>
        <w:jc w:val="center"/>
        <w:rPr>
          <w:rFonts w:ascii="GHEA Grapalat" w:hAnsi="GHEA Grapalat"/>
          <w:b/>
          <w:sz w:val="20"/>
          <w:szCs w:val="20"/>
        </w:rPr>
      </w:pPr>
    </w:p>
    <w:p w:rsidR="00096865" w:rsidRPr="006A3BBC" w:rsidRDefault="00F56837"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1.</w:t>
      </w:r>
      <w:r w:rsidR="00096865" w:rsidRPr="006A3BBC">
        <w:rPr>
          <w:rFonts w:ascii="GHEA Grapalat" w:hAnsi="GHEA Grapalat"/>
          <w:i/>
          <w:sz w:val="20"/>
          <w:szCs w:val="20"/>
        </w:rPr>
        <w:t>Общ</w:t>
      </w:r>
      <w:r w:rsidR="00543BAE" w:rsidRPr="006A3BBC">
        <w:rPr>
          <w:rFonts w:ascii="GHEA Grapalat" w:hAnsi="GHEA Grapalat"/>
          <w:i/>
          <w:sz w:val="20"/>
          <w:szCs w:val="20"/>
        </w:rPr>
        <w:t>ие положения</w:t>
      </w:r>
    </w:p>
    <w:p w:rsidR="00096865" w:rsidRPr="006A3BBC" w:rsidRDefault="00F56837"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2.</w:t>
      </w:r>
      <w:r w:rsidR="00543BAE" w:rsidRPr="006A3BBC">
        <w:rPr>
          <w:rFonts w:ascii="GHEA Grapalat" w:hAnsi="GHEA Grapalat"/>
          <w:i/>
          <w:sz w:val="20"/>
          <w:szCs w:val="20"/>
        </w:rPr>
        <w:t>Заявка на процедуру</w:t>
      </w:r>
    </w:p>
    <w:p w:rsidR="0061522D" w:rsidRPr="006A3BBC" w:rsidRDefault="00450C30"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3</w:t>
      </w:r>
      <w:r w:rsidR="00F56837" w:rsidRPr="006A3BBC">
        <w:rPr>
          <w:rFonts w:ascii="GHEA Grapalat" w:hAnsi="GHEA Grapalat"/>
          <w:i/>
          <w:sz w:val="20"/>
          <w:szCs w:val="20"/>
        </w:rPr>
        <w:t>.</w:t>
      </w:r>
      <w:r w:rsidR="00543BAE" w:rsidRPr="006A3BBC">
        <w:rPr>
          <w:rFonts w:ascii="GHEA Grapalat" w:hAnsi="GHEA Grapalat"/>
          <w:i/>
          <w:sz w:val="20"/>
          <w:szCs w:val="20"/>
        </w:rPr>
        <w:t>Приложения № 1-</w:t>
      </w:r>
      <w:r w:rsidR="003529EA" w:rsidRPr="006A3BBC">
        <w:rPr>
          <w:rFonts w:ascii="GHEA Grapalat" w:hAnsi="GHEA Grapalat"/>
          <w:i/>
          <w:sz w:val="20"/>
          <w:szCs w:val="20"/>
        </w:rPr>
        <w:t>6</w:t>
      </w:r>
    </w:p>
    <w:p w:rsidR="008E6440" w:rsidRPr="006A3BBC" w:rsidRDefault="008E6440" w:rsidP="008E6440">
      <w:pPr>
        <w:pStyle w:val="a3"/>
        <w:spacing w:after="160" w:line="240" w:lineRule="auto"/>
        <w:ind w:firstLine="0"/>
        <w:rPr>
          <w:rFonts w:ascii="GHEA Grapalat" w:hAnsi="GHEA Grapalat"/>
          <w:i w:val="0"/>
          <w:spacing w:val="-6"/>
        </w:rPr>
      </w:pPr>
    </w:p>
    <w:p w:rsidR="00BC5174" w:rsidRPr="006A3BBC" w:rsidRDefault="00BC5174" w:rsidP="008E6440">
      <w:pPr>
        <w:pStyle w:val="a3"/>
        <w:spacing w:after="160" w:line="240" w:lineRule="auto"/>
        <w:ind w:firstLine="0"/>
        <w:rPr>
          <w:rFonts w:ascii="GHEA Grapalat" w:hAnsi="GHEA Grapalat"/>
          <w:i w:val="0"/>
          <w:spacing w:val="-6"/>
        </w:rPr>
      </w:pPr>
    </w:p>
    <w:p w:rsidR="00BC5174" w:rsidRPr="006A3BBC" w:rsidRDefault="00BC5174" w:rsidP="008E6440">
      <w:pPr>
        <w:pStyle w:val="a3"/>
        <w:spacing w:after="160" w:line="240" w:lineRule="auto"/>
        <w:ind w:firstLine="0"/>
        <w:rPr>
          <w:rFonts w:ascii="GHEA Grapalat" w:hAnsi="GHEA Grapalat"/>
          <w:i w:val="0"/>
          <w:spacing w:val="-6"/>
        </w:rPr>
      </w:pPr>
    </w:p>
    <w:p w:rsidR="00BC5174" w:rsidRPr="006A3BBC" w:rsidRDefault="00BC5174" w:rsidP="008E6440">
      <w:pPr>
        <w:pStyle w:val="a3"/>
        <w:spacing w:after="160" w:line="240" w:lineRule="auto"/>
        <w:ind w:firstLine="0"/>
        <w:rPr>
          <w:rFonts w:ascii="GHEA Grapalat" w:hAnsi="GHEA Grapalat"/>
          <w:i w:val="0"/>
          <w:spacing w:val="-6"/>
        </w:rPr>
      </w:pPr>
    </w:p>
    <w:p w:rsidR="00BC5174" w:rsidRPr="006A3BBC" w:rsidRDefault="00BC5174" w:rsidP="008E6440">
      <w:pPr>
        <w:pStyle w:val="a3"/>
        <w:spacing w:after="160" w:line="240" w:lineRule="auto"/>
        <w:ind w:firstLine="0"/>
        <w:rPr>
          <w:rFonts w:ascii="GHEA Grapalat" w:hAnsi="GHEA Grapalat"/>
          <w:i w:val="0"/>
          <w:spacing w:val="-6"/>
          <w:sz w:val="22"/>
          <w:szCs w:val="22"/>
        </w:rPr>
      </w:pPr>
    </w:p>
    <w:p w:rsidR="00D746CA" w:rsidRPr="006A3BBC" w:rsidRDefault="00D746CA" w:rsidP="008E6440">
      <w:pPr>
        <w:pStyle w:val="a3"/>
        <w:spacing w:after="160" w:line="240" w:lineRule="auto"/>
        <w:ind w:firstLine="0"/>
        <w:rPr>
          <w:rFonts w:ascii="GHEA Grapalat" w:hAnsi="GHEA Grapalat"/>
          <w:i w:val="0"/>
          <w:spacing w:val="-6"/>
          <w:sz w:val="22"/>
          <w:szCs w:val="22"/>
        </w:rPr>
      </w:pPr>
    </w:p>
    <w:p w:rsidR="00D746CA" w:rsidRPr="006A3BBC" w:rsidRDefault="00D746CA" w:rsidP="008E6440">
      <w:pPr>
        <w:pStyle w:val="a3"/>
        <w:spacing w:after="160" w:line="240" w:lineRule="auto"/>
        <w:ind w:firstLine="0"/>
        <w:rPr>
          <w:rFonts w:ascii="GHEA Grapalat" w:hAnsi="GHEA Grapalat"/>
          <w:i w:val="0"/>
          <w:spacing w:val="-6"/>
          <w:sz w:val="22"/>
          <w:szCs w:val="22"/>
        </w:rPr>
      </w:pPr>
    </w:p>
    <w:p w:rsidR="008A7430" w:rsidRPr="006A3BBC" w:rsidRDefault="008A7430" w:rsidP="008E6440">
      <w:pPr>
        <w:pStyle w:val="a3"/>
        <w:spacing w:after="160" w:line="240" w:lineRule="auto"/>
        <w:ind w:firstLine="0"/>
        <w:rPr>
          <w:rFonts w:ascii="GHEA Grapalat" w:hAnsi="GHEA Grapalat"/>
          <w:i w:val="0"/>
          <w:spacing w:val="-6"/>
          <w:sz w:val="22"/>
          <w:szCs w:val="22"/>
        </w:rPr>
      </w:pPr>
    </w:p>
    <w:p w:rsidR="008A7430" w:rsidRPr="006A3BBC" w:rsidRDefault="008A7430" w:rsidP="008E6440">
      <w:pPr>
        <w:pStyle w:val="a3"/>
        <w:spacing w:after="160" w:line="240" w:lineRule="auto"/>
        <w:ind w:firstLine="0"/>
        <w:rPr>
          <w:rFonts w:ascii="GHEA Grapalat" w:hAnsi="GHEA Grapalat"/>
          <w:i w:val="0"/>
          <w:spacing w:val="-6"/>
          <w:sz w:val="22"/>
          <w:szCs w:val="22"/>
        </w:rPr>
      </w:pPr>
    </w:p>
    <w:p w:rsidR="008A7430" w:rsidRPr="006A3BBC" w:rsidRDefault="008A7430" w:rsidP="008E6440">
      <w:pPr>
        <w:pStyle w:val="a3"/>
        <w:spacing w:after="160" w:line="240" w:lineRule="auto"/>
        <w:ind w:firstLine="0"/>
        <w:rPr>
          <w:rFonts w:ascii="GHEA Grapalat" w:hAnsi="GHEA Grapalat"/>
          <w:i w:val="0"/>
          <w:spacing w:val="-6"/>
          <w:sz w:val="22"/>
          <w:szCs w:val="22"/>
        </w:rPr>
      </w:pPr>
    </w:p>
    <w:p w:rsidR="00D746CA" w:rsidRPr="006A3BBC" w:rsidRDefault="00D746CA" w:rsidP="008E6440">
      <w:pPr>
        <w:pStyle w:val="a3"/>
        <w:spacing w:after="160" w:line="240" w:lineRule="auto"/>
        <w:ind w:firstLine="0"/>
        <w:rPr>
          <w:rFonts w:ascii="GHEA Grapalat" w:hAnsi="GHEA Grapalat"/>
          <w:i w:val="0"/>
          <w:spacing w:val="-6"/>
          <w:sz w:val="22"/>
          <w:szCs w:val="22"/>
        </w:rPr>
      </w:pPr>
    </w:p>
    <w:p w:rsidR="00096865" w:rsidRPr="006A3BBC" w:rsidRDefault="00E17B7F" w:rsidP="00BC5174">
      <w:pPr>
        <w:pStyle w:val="a3"/>
        <w:spacing w:line="240" w:lineRule="auto"/>
        <w:ind w:firstLine="0"/>
        <w:rPr>
          <w:rFonts w:ascii="GHEA Grapalat" w:hAnsi="GHEA Grapalat"/>
          <w:b/>
          <w:lang w:eastAsia="en-US" w:bidi="ar-SA"/>
        </w:rPr>
      </w:pPr>
      <w:r w:rsidRPr="006A3BBC">
        <w:rPr>
          <w:rFonts w:ascii="GHEA Grapalat" w:hAnsi="GHEA Grapalat"/>
          <w:spacing w:val="-6"/>
        </w:rPr>
        <w:lastRenderedPageBreak/>
        <w:t xml:space="preserve"> </w:t>
      </w:r>
      <w:r w:rsidR="001E65D1" w:rsidRPr="006A3BBC">
        <w:rPr>
          <w:rFonts w:ascii="GHEA Grapalat" w:hAnsi="GHEA Grapalat"/>
          <w:spacing w:val="-6"/>
        </w:rPr>
        <w:t xml:space="preserve">        </w:t>
      </w:r>
      <w:r w:rsidR="00096865" w:rsidRPr="006A3BBC">
        <w:rPr>
          <w:rFonts w:ascii="GHEA Grapalat" w:hAnsi="GHEA Grapalat"/>
          <w:spacing w:val="-6"/>
        </w:rPr>
        <w:t xml:space="preserve">Настоящее </w:t>
      </w:r>
      <w:r w:rsidR="008E6440" w:rsidRPr="006A3BBC">
        <w:rPr>
          <w:rFonts w:ascii="GHEA Grapalat" w:hAnsi="GHEA Grapalat"/>
          <w:spacing w:val="-6"/>
        </w:rPr>
        <w:t xml:space="preserve"> </w:t>
      </w:r>
      <w:r w:rsidR="00096865" w:rsidRPr="006A3BBC">
        <w:rPr>
          <w:rFonts w:ascii="GHEA Grapalat" w:hAnsi="GHEA Grapalat"/>
          <w:spacing w:val="-6"/>
        </w:rPr>
        <w:t xml:space="preserve">Приглашение </w:t>
      </w:r>
      <w:r w:rsidR="008E6440" w:rsidRPr="006A3BBC">
        <w:rPr>
          <w:rFonts w:ascii="GHEA Grapalat" w:hAnsi="GHEA Grapalat"/>
          <w:spacing w:val="-6"/>
        </w:rPr>
        <w:t xml:space="preserve"> </w:t>
      </w:r>
      <w:r w:rsidR="00096865" w:rsidRPr="006A3BBC">
        <w:rPr>
          <w:rFonts w:ascii="GHEA Grapalat" w:hAnsi="GHEA Grapalat"/>
          <w:spacing w:val="-6"/>
        </w:rPr>
        <w:t xml:space="preserve">предоставляется в дополнение к объявлению </w:t>
      </w:r>
      <w:proofErr w:type="gramStart"/>
      <w:r w:rsidR="00096865" w:rsidRPr="006A3BBC">
        <w:rPr>
          <w:rFonts w:ascii="GHEA Grapalat" w:hAnsi="GHEA Grapalat"/>
          <w:spacing w:val="-6"/>
        </w:rPr>
        <w:t>об</w:t>
      </w:r>
      <w:proofErr w:type="gramEnd"/>
      <w:r w:rsidR="00096865" w:rsidRPr="006A3BBC">
        <w:rPr>
          <w:rFonts w:ascii="GHEA Grapalat" w:hAnsi="GHEA Grapalat"/>
          <w:spacing w:val="-6"/>
        </w:rPr>
        <w:t xml:space="preserve"> </w:t>
      </w:r>
      <w:r w:rsidR="00BC5174" w:rsidRPr="006A3BBC">
        <w:rPr>
          <w:rFonts w:ascii="GHEA Grapalat" w:hAnsi="GHEA Grapalat"/>
          <w:spacing w:val="-6"/>
        </w:rPr>
        <w:t xml:space="preserve">запросе </w:t>
      </w:r>
      <w:proofErr w:type="spellStart"/>
      <w:r w:rsidR="00BC5174" w:rsidRPr="006A3BBC">
        <w:rPr>
          <w:rFonts w:ascii="GHEA Grapalat" w:hAnsi="GHEA Grapalat"/>
          <w:spacing w:val="-6"/>
        </w:rPr>
        <w:t>катировок</w:t>
      </w:r>
      <w:proofErr w:type="spellEnd"/>
      <w:r w:rsidR="00096865" w:rsidRPr="006A3BBC">
        <w:rPr>
          <w:rFonts w:ascii="GHEA Grapalat" w:hAnsi="GHEA Grapalat"/>
          <w:spacing w:val="-6"/>
        </w:rPr>
        <w:t xml:space="preserve">, проводимом под кодом </w:t>
      </w:r>
      <w:r w:rsidR="00396B45" w:rsidRPr="006A3BBC">
        <w:rPr>
          <w:rFonts w:ascii="GHEA Grapalat" w:hAnsi="GHEA Grapalat"/>
          <w:b/>
          <w:lang w:eastAsia="en-US" w:bidi="ar-SA"/>
        </w:rPr>
        <w:t>А</w:t>
      </w:r>
      <w:r w:rsidR="00396B45" w:rsidRPr="006A3BBC">
        <w:rPr>
          <w:rFonts w:ascii="GHEA Grapalat" w:hAnsi="GHEA Grapalat"/>
          <w:b/>
          <w:lang w:val="en-US" w:eastAsia="en-US" w:bidi="ar-SA"/>
        </w:rPr>
        <w:t>M</w:t>
      </w:r>
      <w:r w:rsidR="00396B45" w:rsidRPr="006A3BBC">
        <w:rPr>
          <w:rFonts w:ascii="GHEA Grapalat" w:hAnsi="GHEA Grapalat"/>
          <w:b/>
          <w:lang w:eastAsia="en-US" w:bidi="ar-SA"/>
        </w:rPr>
        <w:t>A</w:t>
      </w:r>
      <w:r w:rsidR="00396B45" w:rsidRPr="006A3BBC">
        <w:rPr>
          <w:rFonts w:ascii="GHEA Grapalat" w:hAnsi="GHEA Grapalat"/>
          <w:b/>
          <w:lang w:val="en-US" w:eastAsia="en-US" w:bidi="ar-SA"/>
        </w:rPr>
        <w:t>H</w:t>
      </w:r>
      <w:r w:rsidR="00396B45" w:rsidRPr="006A3BBC">
        <w:rPr>
          <w:rFonts w:ascii="GHEA Grapalat" w:hAnsi="GHEA Grapalat"/>
          <w:b/>
          <w:lang w:eastAsia="en-US" w:bidi="ar-SA"/>
        </w:rPr>
        <w:t>H</w:t>
      </w:r>
      <w:r w:rsidR="00396B45" w:rsidRPr="006A3BBC">
        <w:rPr>
          <w:rFonts w:ascii="GHEA Grapalat" w:hAnsi="GHEA Grapalat"/>
          <w:b/>
          <w:lang w:val="en-US" w:eastAsia="en-US" w:bidi="ar-SA"/>
        </w:rPr>
        <w:t>D</w:t>
      </w:r>
      <w:r w:rsidR="00396B45" w:rsidRPr="006A3BBC">
        <w:rPr>
          <w:rFonts w:ascii="GHEA Grapalat" w:hAnsi="GHEA Grapalat"/>
          <w:b/>
          <w:lang w:eastAsia="en-US" w:bidi="ar-SA"/>
        </w:rPr>
        <w:t>1-</w:t>
      </w:r>
      <w:r w:rsidR="00396B45" w:rsidRPr="006A3BBC">
        <w:rPr>
          <w:rFonts w:ascii="GHEA Grapalat" w:hAnsi="GHEA Grapalat"/>
          <w:b/>
          <w:lang w:val="en-AU" w:eastAsia="en-US" w:bidi="ar-SA"/>
        </w:rPr>
        <w:t>GHAPDZB</w:t>
      </w:r>
      <w:r w:rsidR="00396B45" w:rsidRPr="006A3BBC">
        <w:rPr>
          <w:rFonts w:ascii="GHEA Grapalat" w:hAnsi="GHEA Grapalat"/>
          <w:b/>
          <w:lang w:eastAsia="en-US" w:bidi="ar-SA"/>
        </w:rPr>
        <w:t>-19/02</w:t>
      </w:r>
      <w:r w:rsidR="00396B45" w:rsidRPr="006A3BBC">
        <w:rPr>
          <w:rFonts w:ascii="GHEA Grapalat" w:hAnsi="GHEA Grapalat"/>
          <w:spacing w:val="-6"/>
        </w:rPr>
        <w:t xml:space="preserve"> </w:t>
      </w:r>
      <w:r w:rsidR="00096865" w:rsidRPr="006A3BBC">
        <w:rPr>
          <w:rFonts w:ascii="GHEA Grapalat" w:hAnsi="GHEA Grapalat"/>
          <w:spacing w:val="-6"/>
        </w:rPr>
        <w:t>(далее — процедура).</w:t>
      </w:r>
    </w:p>
    <w:p w:rsidR="00096865" w:rsidRPr="006A3BBC" w:rsidRDefault="00096865" w:rsidP="00BC5174">
      <w:pPr>
        <w:pStyle w:val="aa"/>
        <w:widowControl w:val="0"/>
        <w:spacing w:after="0"/>
        <w:ind w:right="-7" w:firstLine="567"/>
        <w:jc w:val="both"/>
        <w:rPr>
          <w:rFonts w:ascii="GHEA Grapalat" w:hAnsi="GHEA Grapalat"/>
          <w:b/>
          <w:i/>
          <w:sz w:val="20"/>
          <w:szCs w:val="20"/>
        </w:rPr>
      </w:pPr>
      <w:proofErr w:type="gramStart"/>
      <w:r w:rsidRPr="006A3BBC">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A3BBC">
        <w:rPr>
          <w:rFonts w:ascii="Courier New" w:hAnsi="Courier New" w:cs="Courier New"/>
          <w:i/>
          <w:sz w:val="20"/>
          <w:szCs w:val="20"/>
          <w:lang w:val="en-US"/>
        </w:rPr>
        <w:t> </w:t>
      </w:r>
      <w:r w:rsidRPr="006A3BBC">
        <w:rPr>
          <w:rFonts w:ascii="GHEA Grapalat" w:hAnsi="GHEA Grapalat"/>
          <w:i/>
          <w:sz w:val="20"/>
          <w:szCs w:val="20"/>
        </w:rPr>
        <w:t>4</w:t>
      </w:r>
      <w:r w:rsidR="006D2DF7" w:rsidRPr="006A3BBC">
        <w:rPr>
          <w:rFonts w:ascii="Courier New" w:hAnsi="Courier New" w:cs="Courier New"/>
          <w:i/>
          <w:sz w:val="20"/>
          <w:szCs w:val="20"/>
          <w:lang w:val="en-US"/>
        </w:rPr>
        <w:t> </w:t>
      </w:r>
      <w:r w:rsidRPr="006A3BBC">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396B45" w:rsidRPr="006A3BBC">
        <w:t xml:space="preserve"> </w:t>
      </w:r>
      <w:r w:rsidR="00396B45" w:rsidRPr="006A3BBC">
        <w:rPr>
          <w:rFonts w:ascii="GHEA Grapalat" w:hAnsi="GHEA Grapalat"/>
          <w:b/>
          <w:i/>
          <w:sz w:val="20"/>
          <w:szCs w:val="20"/>
          <w:lang w:eastAsia="en-US" w:bidi="ar-SA"/>
        </w:rPr>
        <w:t xml:space="preserve">Основная школа </w:t>
      </w:r>
      <w:r w:rsidR="00396B45" w:rsidRPr="006A3BBC">
        <w:rPr>
          <w:rFonts w:ascii="GHEA Grapalat" w:hAnsi="GHEA Grapalat"/>
          <w:b/>
          <w:i/>
          <w:sz w:val="20"/>
          <w:szCs w:val="20"/>
          <w:lang w:val="en-US" w:eastAsia="en-US" w:bidi="ar-SA"/>
        </w:rPr>
        <w:t>N</w:t>
      </w:r>
      <w:r w:rsidR="00396B45" w:rsidRPr="006A3BBC">
        <w:rPr>
          <w:rFonts w:ascii="GHEA Grapalat" w:hAnsi="GHEA Grapalat"/>
          <w:b/>
          <w:i/>
          <w:sz w:val="20"/>
          <w:szCs w:val="20"/>
          <w:lang w:eastAsia="en-US" w:bidi="ar-SA"/>
        </w:rPr>
        <w:t>1 г. Арташата имени</w:t>
      </w:r>
      <w:proofErr w:type="gramEnd"/>
      <w:r w:rsidR="00396B45" w:rsidRPr="006A3BBC">
        <w:rPr>
          <w:rFonts w:ascii="GHEA Grapalat" w:hAnsi="GHEA Grapalat"/>
          <w:b/>
          <w:i/>
          <w:sz w:val="20"/>
          <w:szCs w:val="20"/>
          <w:lang w:eastAsia="en-US" w:bidi="ar-SA"/>
        </w:rPr>
        <w:t xml:space="preserve"> </w:t>
      </w:r>
      <w:proofErr w:type="spellStart"/>
      <w:r w:rsidR="00396B45" w:rsidRPr="006A3BBC">
        <w:rPr>
          <w:rFonts w:ascii="GHEA Grapalat" w:hAnsi="GHEA Grapalat"/>
          <w:b/>
          <w:i/>
          <w:sz w:val="20"/>
          <w:szCs w:val="20"/>
          <w:lang w:eastAsia="en-US" w:bidi="ar-SA"/>
        </w:rPr>
        <w:t>А.Голецяа</w:t>
      </w:r>
      <w:proofErr w:type="spellEnd"/>
      <w:r w:rsidR="00396B45" w:rsidRPr="006A3BBC">
        <w:rPr>
          <w:rFonts w:ascii="GHEA Grapalat" w:hAnsi="GHEA Grapalat"/>
          <w:b/>
          <w:i/>
          <w:sz w:val="20"/>
          <w:szCs w:val="20"/>
          <w:lang w:eastAsia="en-US" w:bidi="ar-SA"/>
        </w:rPr>
        <w:t xml:space="preserve"> » ГНКО  </w:t>
      </w:r>
      <w:r w:rsidR="008E6440" w:rsidRPr="006A3BBC">
        <w:rPr>
          <w:rFonts w:ascii="GHEA Grapalat" w:hAnsi="GHEA Grapalat"/>
          <w:b/>
          <w:i/>
          <w:sz w:val="20"/>
          <w:szCs w:val="20"/>
        </w:rPr>
        <w:t>"</w:t>
      </w:r>
      <w:proofErr w:type="gramStart"/>
      <w:r w:rsidR="008E6440" w:rsidRPr="006A3BBC">
        <w:rPr>
          <w:rFonts w:ascii="GHEA Grapalat" w:hAnsi="GHEA Grapalat"/>
          <w:b/>
          <w:i/>
          <w:sz w:val="20"/>
          <w:szCs w:val="20"/>
        </w:rPr>
        <w:t>Араратская</w:t>
      </w:r>
      <w:proofErr w:type="gramEnd"/>
      <w:r w:rsidR="008E6440" w:rsidRPr="006A3BBC">
        <w:rPr>
          <w:rFonts w:ascii="GHEA Grapalat" w:hAnsi="GHEA Grapalat"/>
          <w:b/>
          <w:i/>
          <w:sz w:val="20"/>
          <w:szCs w:val="20"/>
        </w:rPr>
        <w:t xml:space="preserve"> </w:t>
      </w:r>
      <w:proofErr w:type="spellStart"/>
      <w:r w:rsidR="00100C01" w:rsidRPr="006A3BBC">
        <w:rPr>
          <w:rFonts w:ascii="GHEA Grapalat" w:hAnsi="GHEA Grapalat"/>
          <w:b/>
          <w:i/>
          <w:sz w:val="20"/>
          <w:szCs w:val="20"/>
        </w:rPr>
        <w:t>областе</w:t>
      </w:r>
      <w:proofErr w:type="spellEnd"/>
      <w:r w:rsidR="00100C01" w:rsidRPr="006A3BBC">
        <w:rPr>
          <w:rFonts w:ascii="GHEA Grapalat" w:hAnsi="GHEA Grapalat"/>
          <w:b/>
          <w:i/>
          <w:sz w:val="20"/>
          <w:szCs w:val="20"/>
        </w:rPr>
        <w:t xml:space="preserve"> </w:t>
      </w:r>
      <w:r w:rsidR="008E6440" w:rsidRPr="006A3BBC">
        <w:rPr>
          <w:rFonts w:ascii="GHEA Grapalat" w:hAnsi="GHEA Grapalat"/>
          <w:b/>
          <w:i/>
          <w:sz w:val="20"/>
          <w:szCs w:val="20"/>
        </w:rPr>
        <w:t xml:space="preserve"> РА </w:t>
      </w:r>
      <w:r w:rsidRPr="006A3BBC">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6A3BBC">
        <w:rPr>
          <w:rFonts w:ascii="GHEA Grapalat" w:hAnsi="GHEA Grapalat"/>
          <w:i/>
          <w:sz w:val="20"/>
          <w:szCs w:val="20"/>
        </w:rPr>
        <w:t xml:space="preserve">го участника и заключении с ним </w:t>
      </w:r>
      <w:r w:rsidRPr="006A3BBC">
        <w:rPr>
          <w:rFonts w:ascii="GHEA Grapalat" w:hAnsi="GHEA Grapalat"/>
          <w:i/>
          <w:sz w:val="20"/>
          <w:szCs w:val="20"/>
        </w:rPr>
        <w:t>договора, а также содействовать при подготовке заявки на процедуру.</w:t>
      </w:r>
    </w:p>
    <w:p w:rsidR="00096865" w:rsidRPr="006A3BBC" w:rsidRDefault="00096865" w:rsidP="00BC5174">
      <w:pPr>
        <w:widowControl w:val="0"/>
        <w:ind w:firstLine="567"/>
        <w:jc w:val="both"/>
        <w:rPr>
          <w:rFonts w:ascii="GHEA Grapalat" w:hAnsi="GHEA Grapalat"/>
          <w:i/>
          <w:sz w:val="20"/>
          <w:szCs w:val="20"/>
        </w:rPr>
      </w:pPr>
      <w:r w:rsidRPr="006A3BBC">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A3BBC" w:rsidRDefault="00096865" w:rsidP="00BC5174">
      <w:pPr>
        <w:widowControl w:val="0"/>
        <w:ind w:firstLine="567"/>
        <w:jc w:val="both"/>
        <w:rPr>
          <w:rFonts w:ascii="GHEA Grapalat" w:hAnsi="GHEA Grapalat" w:cs="Times Armenian"/>
          <w:i/>
          <w:sz w:val="20"/>
          <w:szCs w:val="20"/>
        </w:rPr>
      </w:pPr>
      <w:r w:rsidRPr="006A3BBC">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6A3BBC" w:rsidRDefault="00BC5174" w:rsidP="00BC5174">
      <w:pPr>
        <w:pStyle w:val="23"/>
        <w:widowControl w:val="0"/>
        <w:spacing w:line="240" w:lineRule="auto"/>
        <w:ind w:firstLine="567"/>
        <w:rPr>
          <w:rFonts w:ascii="GHEA Grapalat" w:hAnsi="GHEA Grapalat"/>
          <w:i/>
        </w:rPr>
      </w:pPr>
    </w:p>
    <w:p w:rsidR="00E32B4C" w:rsidRPr="006A3BBC" w:rsidRDefault="00A81DD5" w:rsidP="00E32B4C">
      <w:pPr>
        <w:pStyle w:val="a3"/>
        <w:spacing w:line="240" w:lineRule="auto"/>
        <w:jc w:val="center"/>
        <w:rPr>
          <w:rFonts w:ascii="GHEA Grapalat" w:eastAsia="Calibri" w:hAnsi="GHEA Grapalat"/>
          <w:lang w:val="af-ZA" w:eastAsia="en-US" w:bidi="ar-SA"/>
        </w:rPr>
      </w:pPr>
      <w:r w:rsidRPr="006A3BBC">
        <w:rPr>
          <w:rFonts w:ascii="GHEA Grapalat" w:hAnsi="GHEA Grapalat"/>
        </w:rPr>
        <w:t>Адрес электронной почты секретаря оценочной комиссии "</w:t>
      </w:r>
      <w:r w:rsidR="008E6440" w:rsidRPr="006A3BBC">
        <w:rPr>
          <w:rFonts w:ascii="GHEA Grapalat" w:hAnsi="GHEA Grapalat"/>
          <w:lang w:eastAsia="en-US" w:bidi="ar-SA"/>
        </w:rPr>
        <w:t xml:space="preserve"> </w:t>
      </w:r>
      <w:r w:rsidR="00E545CE" w:rsidRPr="006A3BBC">
        <w:rPr>
          <w:rFonts w:ascii="GHEA Grapalat" w:hAnsi="GHEA Grapalat"/>
          <w:lang w:eastAsia="en-US" w:bidi="ar-SA"/>
        </w:rPr>
        <w:t xml:space="preserve"> </w:t>
      </w:r>
      <w:r w:rsidR="00E32B4C" w:rsidRPr="006A3BBC">
        <w:rPr>
          <w:rFonts w:ascii="GHEA Grapalat" w:eastAsia="Calibri" w:hAnsi="GHEA Grapalat"/>
          <w:color w:val="000000"/>
          <w:shd w:val="clear" w:color="auto" w:fill="F6F6F6"/>
          <w:lang w:val="af-ZA" w:eastAsia="en-US" w:bidi="ar-SA"/>
        </w:rPr>
        <w:t>artashat1@schools.am</w:t>
      </w:r>
    </w:p>
    <w:p w:rsidR="00100C01" w:rsidRPr="006A3BBC" w:rsidRDefault="00100C01" w:rsidP="00100C01">
      <w:pPr>
        <w:ind w:firstLine="720"/>
        <w:jc w:val="center"/>
        <w:rPr>
          <w:rFonts w:ascii="GHEA Grapalat" w:hAnsi="GHEA Grapalat"/>
          <w:i/>
          <w:sz w:val="20"/>
          <w:szCs w:val="20"/>
          <w:lang w:val="af-ZA" w:eastAsia="en-US" w:bidi="ar-SA"/>
        </w:rPr>
      </w:pPr>
    </w:p>
    <w:p w:rsidR="003E1421" w:rsidRPr="006A3BBC" w:rsidRDefault="003E1421" w:rsidP="00BC5174">
      <w:pPr>
        <w:pStyle w:val="23"/>
        <w:widowControl w:val="0"/>
        <w:spacing w:line="240" w:lineRule="auto"/>
        <w:ind w:firstLine="567"/>
        <w:rPr>
          <w:rFonts w:ascii="GHEA Grapalat" w:hAnsi="GHEA Grapalat"/>
          <w:i/>
        </w:rPr>
      </w:pPr>
    </w:p>
    <w:p w:rsidR="00096865" w:rsidRPr="006A3BBC" w:rsidRDefault="00F5653D" w:rsidP="00BC5174">
      <w:pPr>
        <w:widowControl w:val="0"/>
        <w:jc w:val="both"/>
        <w:rPr>
          <w:rFonts w:ascii="GHEA Grapalat" w:hAnsi="GHEA Grapalat"/>
          <w:i/>
          <w:sz w:val="22"/>
          <w:szCs w:val="22"/>
        </w:rPr>
      </w:pPr>
      <w:r w:rsidRPr="006A3BBC">
        <w:rPr>
          <w:rFonts w:ascii="GHEA Grapalat" w:hAnsi="GHEA Grapalat"/>
          <w:i/>
          <w:sz w:val="20"/>
          <w:szCs w:val="20"/>
        </w:rPr>
        <w:br w:type="page"/>
      </w:r>
      <w:r w:rsidR="008E6440" w:rsidRPr="006A3BBC">
        <w:rPr>
          <w:rFonts w:ascii="GHEA Grapalat" w:hAnsi="GHEA Grapalat"/>
          <w:i/>
          <w:sz w:val="22"/>
          <w:szCs w:val="22"/>
        </w:rPr>
        <w:lastRenderedPageBreak/>
        <w:t xml:space="preserve">                             </w:t>
      </w:r>
      <w:r w:rsidR="00046402" w:rsidRPr="006A3BBC">
        <w:rPr>
          <w:rFonts w:ascii="GHEA Grapalat" w:hAnsi="GHEA Grapalat"/>
          <w:i/>
          <w:sz w:val="22"/>
          <w:szCs w:val="22"/>
        </w:rPr>
        <w:t xml:space="preserve">                              </w:t>
      </w:r>
      <w:r w:rsidR="008E6440" w:rsidRPr="006A3BBC">
        <w:rPr>
          <w:rFonts w:ascii="GHEA Grapalat" w:hAnsi="GHEA Grapalat"/>
          <w:i/>
          <w:sz w:val="22"/>
          <w:szCs w:val="22"/>
        </w:rPr>
        <w:t xml:space="preserve"> </w:t>
      </w:r>
      <w:r w:rsidRPr="006A3BBC">
        <w:rPr>
          <w:rFonts w:ascii="GHEA Grapalat" w:hAnsi="GHEA Grapalat"/>
          <w:i/>
          <w:sz w:val="22"/>
          <w:szCs w:val="22"/>
        </w:rPr>
        <w:t>ЧАСТЬ I</w:t>
      </w:r>
    </w:p>
    <w:p w:rsidR="00096865" w:rsidRPr="006A3BBC" w:rsidRDefault="00096865" w:rsidP="00046402">
      <w:pPr>
        <w:pStyle w:val="3"/>
        <w:keepNext w:val="0"/>
        <w:widowControl w:val="0"/>
        <w:spacing w:after="160" w:line="240" w:lineRule="auto"/>
        <w:jc w:val="left"/>
        <w:rPr>
          <w:rFonts w:ascii="GHEA Grapalat" w:hAnsi="GHEA Grapalat"/>
          <w:sz w:val="22"/>
          <w:szCs w:val="22"/>
        </w:rPr>
      </w:pPr>
    </w:p>
    <w:p w:rsidR="00096865" w:rsidRPr="006A3BBC" w:rsidRDefault="00F63BBB" w:rsidP="00B46D58">
      <w:pPr>
        <w:widowControl w:val="0"/>
        <w:spacing w:after="160"/>
        <w:jc w:val="center"/>
        <w:rPr>
          <w:rFonts w:ascii="GHEA Grapalat" w:hAnsi="GHEA Grapalat" w:cs="Sylfaen"/>
          <w:b/>
          <w:i/>
          <w:sz w:val="20"/>
          <w:szCs w:val="20"/>
        </w:rPr>
      </w:pPr>
      <w:r w:rsidRPr="006A3BBC">
        <w:rPr>
          <w:rFonts w:ascii="GHEA Grapalat" w:hAnsi="GHEA Grapalat"/>
          <w:b/>
          <w:i/>
          <w:sz w:val="20"/>
          <w:szCs w:val="20"/>
        </w:rPr>
        <w:t xml:space="preserve">1. </w:t>
      </w:r>
      <w:r w:rsidR="002B32D6" w:rsidRPr="006A3BBC">
        <w:rPr>
          <w:rFonts w:ascii="GHEA Grapalat" w:hAnsi="GHEA Grapalat"/>
          <w:b/>
          <w:i/>
          <w:sz w:val="20"/>
          <w:szCs w:val="20"/>
        </w:rPr>
        <w:t>ХАРАКТЕРИСТИКА ПРЕДМЕТА ЗАКУПКИ</w:t>
      </w:r>
    </w:p>
    <w:p w:rsidR="00096865" w:rsidRPr="006A3BBC" w:rsidRDefault="00845AA5" w:rsidP="008E6440">
      <w:pPr>
        <w:pStyle w:val="3"/>
        <w:keepNext w:val="0"/>
        <w:widowControl w:val="0"/>
        <w:tabs>
          <w:tab w:val="left" w:pos="1134"/>
        </w:tabs>
        <w:spacing w:line="240" w:lineRule="auto"/>
        <w:ind w:firstLine="567"/>
        <w:jc w:val="both"/>
        <w:rPr>
          <w:rFonts w:ascii="GHEA Grapalat" w:hAnsi="GHEA Grapalat"/>
        </w:rPr>
      </w:pPr>
      <w:r w:rsidRPr="006A3BBC">
        <w:rPr>
          <w:rFonts w:ascii="GHEA Grapalat" w:hAnsi="GHEA Grapalat"/>
        </w:rPr>
        <w:t>1.1</w:t>
      </w:r>
      <w:r w:rsidR="008E6E51" w:rsidRPr="006A3BBC">
        <w:rPr>
          <w:rFonts w:ascii="GHEA Grapalat" w:hAnsi="GHEA Grapalat"/>
        </w:rPr>
        <w:t>.</w:t>
      </w:r>
      <w:r w:rsidR="00F63BBB" w:rsidRPr="006A3BBC">
        <w:rPr>
          <w:rFonts w:ascii="GHEA Grapalat" w:hAnsi="GHEA Grapalat"/>
        </w:rPr>
        <w:tab/>
      </w:r>
      <w:r w:rsidRPr="006A3BBC">
        <w:rPr>
          <w:rFonts w:ascii="GHEA Grapalat" w:hAnsi="GHEA Grapalat"/>
        </w:rPr>
        <w:t>Предметом закупки является приобретени</w:t>
      </w:r>
      <w:r w:rsidR="008E6440" w:rsidRPr="006A3BBC">
        <w:rPr>
          <w:rFonts w:ascii="GHEA Grapalat" w:hAnsi="GHEA Grapalat"/>
        </w:rPr>
        <w:t>е "продуктов питания</w:t>
      </w:r>
      <w:r w:rsidRPr="006A3BBC">
        <w:rPr>
          <w:rFonts w:ascii="GHEA Grapalat" w:hAnsi="GHEA Grapalat"/>
        </w:rPr>
        <w:t>" (далее — также товар) для нужд "</w:t>
      </w:r>
      <w:r w:rsidR="008E6440" w:rsidRPr="006A3BBC">
        <w:rPr>
          <w:rFonts w:ascii="GHEA Grapalat" w:hAnsi="GHEA Grapalat"/>
          <w:lang w:eastAsia="en-US" w:bidi="ar-SA"/>
        </w:rPr>
        <w:t xml:space="preserve"> </w:t>
      </w:r>
      <w:r w:rsidR="00396B45" w:rsidRPr="006A3BBC">
        <w:rPr>
          <w:rFonts w:ascii="GHEA Grapalat" w:hAnsi="GHEA Grapalat"/>
          <w:b/>
          <w:lang w:eastAsia="en-US" w:bidi="ar-SA"/>
        </w:rPr>
        <w:t>Основна</w:t>
      </w:r>
      <w:r w:rsidR="00100C01" w:rsidRPr="006A3BBC">
        <w:rPr>
          <w:rFonts w:ascii="GHEA Grapalat" w:hAnsi="GHEA Grapalat"/>
          <w:b/>
          <w:lang w:eastAsia="en-US" w:bidi="ar-SA"/>
        </w:rPr>
        <w:t xml:space="preserve">я школа </w:t>
      </w:r>
      <w:r w:rsidR="006A3C8D" w:rsidRPr="006A3BBC">
        <w:rPr>
          <w:rFonts w:ascii="GHEA Grapalat" w:hAnsi="GHEA Grapalat"/>
          <w:b/>
          <w:lang w:val="en-US" w:eastAsia="en-US" w:bidi="ar-SA"/>
        </w:rPr>
        <w:t>N</w:t>
      </w:r>
      <w:r w:rsidR="006A3C8D" w:rsidRPr="006A3BBC">
        <w:rPr>
          <w:rFonts w:ascii="GHEA Grapalat" w:hAnsi="GHEA Grapalat"/>
          <w:b/>
          <w:lang w:eastAsia="en-US" w:bidi="ar-SA"/>
        </w:rPr>
        <w:t xml:space="preserve"> 1 </w:t>
      </w:r>
      <w:r w:rsidR="00396B45" w:rsidRPr="006A3BBC">
        <w:rPr>
          <w:rFonts w:ascii="GHEA Grapalat" w:hAnsi="GHEA Grapalat"/>
          <w:b/>
          <w:lang w:eastAsia="en-US" w:bidi="ar-SA"/>
        </w:rPr>
        <w:t>г.</w:t>
      </w:r>
      <w:r w:rsidR="00100C01" w:rsidRPr="006A3BBC">
        <w:rPr>
          <w:rFonts w:ascii="GHEA Grapalat" w:hAnsi="GHEA Grapalat"/>
          <w:b/>
          <w:lang w:eastAsia="en-US" w:bidi="ar-SA"/>
        </w:rPr>
        <w:t xml:space="preserve"> </w:t>
      </w:r>
      <w:r w:rsidR="00396B45" w:rsidRPr="006A3BBC">
        <w:rPr>
          <w:rFonts w:ascii="GHEA Grapalat" w:hAnsi="GHEA Grapalat"/>
          <w:b/>
          <w:lang w:eastAsia="en-US" w:bidi="ar-SA"/>
        </w:rPr>
        <w:t xml:space="preserve">Арташата имени </w:t>
      </w:r>
      <w:proofErr w:type="spellStart"/>
      <w:r w:rsidR="00396B45" w:rsidRPr="006A3BBC">
        <w:rPr>
          <w:rFonts w:ascii="GHEA Grapalat" w:hAnsi="GHEA Grapalat"/>
          <w:b/>
          <w:lang w:eastAsia="en-US" w:bidi="ar-SA"/>
        </w:rPr>
        <w:t>А.Голеця</w:t>
      </w:r>
      <w:r w:rsidR="0084319F" w:rsidRPr="006A3BBC">
        <w:rPr>
          <w:rFonts w:ascii="GHEA Grapalat" w:hAnsi="GHEA Grapalat"/>
          <w:b/>
          <w:lang w:eastAsia="en-US" w:bidi="ar-SA"/>
        </w:rPr>
        <w:t>а</w:t>
      </w:r>
      <w:proofErr w:type="spellEnd"/>
      <w:r w:rsidR="0084319F" w:rsidRPr="006A3BBC">
        <w:rPr>
          <w:rFonts w:ascii="GHEA Grapalat" w:hAnsi="GHEA Grapalat"/>
          <w:b/>
          <w:lang w:eastAsia="en-US" w:bidi="ar-SA"/>
        </w:rPr>
        <w:t xml:space="preserve"> </w:t>
      </w:r>
      <w:r w:rsidR="008E6440" w:rsidRPr="006A3BBC">
        <w:rPr>
          <w:rFonts w:ascii="GHEA Grapalat" w:hAnsi="GHEA Grapalat"/>
          <w:b/>
          <w:lang w:eastAsia="en-US" w:bidi="ar-SA"/>
        </w:rPr>
        <w:t xml:space="preserve">» ГНКО </w:t>
      </w:r>
      <w:r w:rsidR="006A3C8D" w:rsidRPr="006A3BBC">
        <w:rPr>
          <w:rFonts w:ascii="GHEA Grapalat" w:hAnsi="GHEA Grapalat"/>
          <w:b/>
        </w:rPr>
        <w:t>"Араратская область</w:t>
      </w:r>
      <w:r w:rsidR="008E6440" w:rsidRPr="006A3BBC">
        <w:rPr>
          <w:rFonts w:ascii="GHEA Grapalat" w:hAnsi="GHEA Grapalat"/>
          <w:b/>
        </w:rPr>
        <w:t xml:space="preserve"> РА </w:t>
      </w:r>
      <w:r w:rsidRPr="006A3BBC">
        <w:rPr>
          <w:rFonts w:ascii="GHEA Grapalat" w:hAnsi="GHEA Grapalat"/>
        </w:rPr>
        <w:t>", которые с</w:t>
      </w:r>
      <w:r w:rsidR="00BC5174" w:rsidRPr="006A3BBC">
        <w:rPr>
          <w:rFonts w:ascii="GHEA Grapalat" w:hAnsi="GHEA Grapalat"/>
        </w:rPr>
        <w:t xml:space="preserve"> </w:t>
      </w:r>
      <w:r w:rsidRPr="006A3BBC">
        <w:rPr>
          <w:rFonts w:ascii="GHEA Grapalat" w:hAnsi="GHEA Grapalat"/>
        </w:rPr>
        <w:t>группированы в лоты "</w:t>
      </w:r>
      <w:r w:rsidR="008E6440" w:rsidRPr="006A3BBC">
        <w:rPr>
          <w:rFonts w:ascii="GHEA Grapalat" w:hAnsi="GHEA Grapalat"/>
        </w:rPr>
        <w:t>1</w:t>
      </w:r>
      <w:r w:rsidR="006A3C8D" w:rsidRPr="006A3BBC">
        <w:rPr>
          <w:rFonts w:ascii="GHEA Grapalat" w:hAnsi="GHEA Grapalat"/>
        </w:rPr>
        <w:t>1</w:t>
      </w:r>
      <w:r w:rsidRPr="006A3BBC">
        <w:rPr>
          <w:rFonts w:ascii="GHEA Grapalat" w:hAnsi="GHEA Grapalat"/>
        </w:rPr>
        <w:t>":</w:t>
      </w:r>
    </w:p>
    <w:p w:rsidR="008E6440" w:rsidRPr="006A3BBC" w:rsidRDefault="008E6440" w:rsidP="008E6440">
      <w:pPr>
        <w:rPr>
          <w:rFonts w:ascii="GHEA Grapalat" w:hAnsi="GHEA Grapalat"/>
        </w:rPr>
      </w:pP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6A3BBC" w:rsidTr="00BC5174">
        <w:trPr>
          <w:jc w:val="center"/>
        </w:trPr>
        <w:tc>
          <w:tcPr>
            <w:tcW w:w="1530" w:type="dxa"/>
            <w:vAlign w:val="center"/>
          </w:tcPr>
          <w:p w:rsidR="00096865" w:rsidRPr="006A3BBC" w:rsidRDefault="00096865" w:rsidP="001D1F0F">
            <w:pPr>
              <w:pStyle w:val="23"/>
              <w:widowControl w:val="0"/>
              <w:spacing w:line="240" w:lineRule="auto"/>
              <w:ind w:firstLine="0"/>
              <w:jc w:val="center"/>
              <w:rPr>
                <w:rFonts w:ascii="GHEA Grapalat" w:hAnsi="GHEA Grapalat"/>
                <w:b/>
                <w:bCs/>
                <w:i/>
                <w:iCs/>
              </w:rPr>
            </w:pPr>
            <w:r w:rsidRPr="006A3BBC">
              <w:rPr>
                <w:rFonts w:ascii="GHEA Grapalat" w:hAnsi="GHEA Grapalat"/>
                <w:b/>
                <w:i/>
              </w:rPr>
              <w:t>Номера лотов</w:t>
            </w:r>
          </w:p>
        </w:tc>
        <w:tc>
          <w:tcPr>
            <w:tcW w:w="8332" w:type="dxa"/>
            <w:vAlign w:val="center"/>
          </w:tcPr>
          <w:p w:rsidR="00096865" w:rsidRPr="006A3BBC" w:rsidRDefault="00096865" w:rsidP="001D1F0F">
            <w:pPr>
              <w:pStyle w:val="23"/>
              <w:widowControl w:val="0"/>
              <w:spacing w:line="240" w:lineRule="auto"/>
              <w:ind w:firstLine="0"/>
              <w:jc w:val="center"/>
              <w:rPr>
                <w:rFonts w:ascii="GHEA Grapalat" w:hAnsi="GHEA Grapalat"/>
                <w:b/>
                <w:bCs/>
                <w:i/>
                <w:iCs/>
              </w:rPr>
            </w:pPr>
            <w:r w:rsidRPr="006A3BBC">
              <w:rPr>
                <w:rFonts w:ascii="GHEA Grapalat" w:hAnsi="GHEA Grapalat"/>
                <w:b/>
                <w:i/>
              </w:rPr>
              <w:t>Наименование лота</w:t>
            </w:r>
          </w:p>
        </w:tc>
      </w:tr>
      <w:tr w:rsidR="006A3C8D" w:rsidRPr="006A3BBC" w:rsidTr="00100C01">
        <w:trPr>
          <w:jc w:val="center"/>
        </w:trPr>
        <w:tc>
          <w:tcPr>
            <w:tcW w:w="1530" w:type="dxa"/>
            <w:vAlign w:val="center"/>
          </w:tcPr>
          <w:p w:rsidR="006A3C8D" w:rsidRPr="006A3BBC" w:rsidRDefault="006A3C8D" w:rsidP="001D1F0F">
            <w:pPr>
              <w:pStyle w:val="23"/>
              <w:widowControl w:val="0"/>
              <w:spacing w:line="240" w:lineRule="auto"/>
              <w:ind w:firstLine="0"/>
              <w:jc w:val="center"/>
              <w:rPr>
                <w:rFonts w:ascii="GHEA Grapalat" w:hAnsi="GHEA Grapalat"/>
                <w:i/>
              </w:rPr>
            </w:pPr>
            <w:r w:rsidRPr="006A3BBC">
              <w:rPr>
                <w:rFonts w:ascii="GHEA Grapalat" w:hAnsi="GHEA Grapalat"/>
                <w:i/>
              </w:rPr>
              <w:t>1</w:t>
            </w:r>
          </w:p>
        </w:tc>
        <w:tc>
          <w:tcPr>
            <w:tcW w:w="8332" w:type="dxa"/>
          </w:tcPr>
          <w:p w:rsidR="006A3C8D" w:rsidRPr="006A3BBC" w:rsidRDefault="006A3C8D" w:rsidP="00E32B4C">
            <w:pPr>
              <w:rPr>
                <w:rFonts w:ascii="GHEA Grapalat" w:hAnsi="GHEA Grapalat"/>
                <w:i/>
                <w:sz w:val="20"/>
                <w:szCs w:val="20"/>
              </w:rPr>
            </w:pPr>
            <w:r w:rsidRPr="006A3BBC">
              <w:rPr>
                <w:rFonts w:ascii="GHEA Grapalat" w:hAnsi="GHEA Grapalat"/>
                <w:i/>
                <w:sz w:val="20"/>
                <w:szCs w:val="20"/>
              </w:rPr>
              <w:t>хлеб</w:t>
            </w:r>
          </w:p>
        </w:tc>
      </w:tr>
      <w:tr w:rsidR="006A3C8D" w:rsidRPr="006A3BBC" w:rsidTr="00100C01">
        <w:trPr>
          <w:jc w:val="center"/>
        </w:trPr>
        <w:tc>
          <w:tcPr>
            <w:tcW w:w="1530" w:type="dxa"/>
            <w:vAlign w:val="center"/>
          </w:tcPr>
          <w:p w:rsidR="006A3C8D" w:rsidRPr="006A3BBC" w:rsidRDefault="006A3C8D" w:rsidP="001D1F0F">
            <w:pPr>
              <w:pStyle w:val="23"/>
              <w:widowControl w:val="0"/>
              <w:spacing w:line="240" w:lineRule="auto"/>
              <w:ind w:firstLine="0"/>
              <w:jc w:val="center"/>
              <w:rPr>
                <w:rFonts w:ascii="GHEA Grapalat" w:hAnsi="GHEA Grapalat"/>
                <w:i/>
              </w:rPr>
            </w:pPr>
            <w:r w:rsidRPr="006A3BBC">
              <w:rPr>
                <w:rFonts w:ascii="GHEA Grapalat" w:hAnsi="GHEA Grapalat"/>
                <w:i/>
              </w:rPr>
              <w:t>2</w:t>
            </w:r>
          </w:p>
        </w:tc>
        <w:tc>
          <w:tcPr>
            <w:tcW w:w="8332" w:type="dxa"/>
          </w:tcPr>
          <w:p w:rsidR="006A3C8D" w:rsidRPr="006A3BBC" w:rsidRDefault="006A3C8D" w:rsidP="00E32B4C">
            <w:pPr>
              <w:rPr>
                <w:rFonts w:ascii="GHEA Grapalat" w:hAnsi="GHEA Grapalat"/>
                <w:i/>
                <w:sz w:val="20"/>
                <w:szCs w:val="20"/>
              </w:rPr>
            </w:pPr>
            <w:r w:rsidRPr="006A3BBC">
              <w:rPr>
                <w:rFonts w:ascii="GHEA Grapalat" w:hAnsi="GHEA Grapalat"/>
                <w:i/>
                <w:sz w:val="20"/>
                <w:szCs w:val="20"/>
              </w:rPr>
              <w:t>рис</w:t>
            </w:r>
          </w:p>
        </w:tc>
      </w:tr>
      <w:tr w:rsidR="006A3C8D" w:rsidRPr="006A3BBC" w:rsidTr="00BC5174">
        <w:trPr>
          <w:jc w:val="center"/>
        </w:trPr>
        <w:tc>
          <w:tcPr>
            <w:tcW w:w="1530" w:type="dxa"/>
            <w:vAlign w:val="center"/>
          </w:tcPr>
          <w:p w:rsidR="006A3C8D" w:rsidRPr="006A3BBC" w:rsidRDefault="006A3C8D" w:rsidP="001D1F0F">
            <w:pPr>
              <w:pStyle w:val="23"/>
              <w:widowControl w:val="0"/>
              <w:spacing w:line="240" w:lineRule="auto"/>
              <w:ind w:firstLine="0"/>
              <w:jc w:val="center"/>
              <w:rPr>
                <w:rFonts w:ascii="GHEA Grapalat" w:hAnsi="GHEA Grapalat"/>
                <w:i/>
              </w:rPr>
            </w:pPr>
            <w:r w:rsidRPr="006A3BBC">
              <w:rPr>
                <w:rFonts w:ascii="GHEA Grapalat" w:hAnsi="GHEA Grapalat"/>
                <w:i/>
                <w:lang w:val="en-US"/>
              </w:rPr>
              <w:t>3</w:t>
            </w:r>
            <w:r w:rsidRPr="006A3BBC">
              <w:rPr>
                <w:rFonts w:ascii="GHEA Grapalat" w:hAnsi="GHEA Grapalat"/>
                <w:i/>
              </w:rPr>
              <w:t>.</w:t>
            </w:r>
          </w:p>
        </w:tc>
        <w:tc>
          <w:tcPr>
            <w:tcW w:w="8332" w:type="dxa"/>
          </w:tcPr>
          <w:p w:rsidR="006A3C8D" w:rsidRPr="006A3BBC" w:rsidRDefault="006A3C8D" w:rsidP="00E32B4C">
            <w:pPr>
              <w:rPr>
                <w:rFonts w:ascii="GHEA Grapalat" w:hAnsi="GHEA Grapalat"/>
                <w:i/>
                <w:sz w:val="20"/>
                <w:szCs w:val="20"/>
                <w:lang w:val="en-US"/>
              </w:rPr>
            </w:pPr>
            <w:r w:rsidRPr="006A3BBC">
              <w:rPr>
                <w:rFonts w:ascii="GHEA Grapalat" w:hAnsi="GHEA Grapalat"/>
                <w:i/>
                <w:sz w:val="20"/>
                <w:szCs w:val="20"/>
              </w:rPr>
              <w:t>макарон</w:t>
            </w:r>
            <w:r w:rsidRPr="006A3BBC">
              <w:rPr>
                <w:rFonts w:ascii="GHEA Grapalat" w:hAnsi="GHEA Grapalat"/>
                <w:i/>
                <w:sz w:val="20"/>
                <w:szCs w:val="20"/>
                <w:lang w:val="en-US"/>
              </w:rPr>
              <w:t>а</w:t>
            </w:r>
          </w:p>
        </w:tc>
      </w:tr>
      <w:tr w:rsidR="006A3C8D" w:rsidRPr="006A3BBC" w:rsidTr="00BC5174">
        <w:trPr>
          <w:jc w:val="center"/>
        </w:trPr>
        <w:tc>
          <w:tcPr>
            <w:tcW w:w="1530" w:type="dxa"/>
            <w:vAlign w:val="center"/>
          </w:tcPr>
          <w:p w:rsidR="006A3C8D" w:rsidRPr="006A3BBC" w:rsidRDefault="006A3C8D" w:rsidP="001D1F0F">
            <w:pPr>
              <w:pStyle w:val="23"/>
              <w:widowControl w:val="0"/>
              <w:spacing w:line="240" w:lineRule="auto"/>
              <w:ind w:firstLine="0"/>
              <w:jc w:val="center"/>
              <w:rPr>
                <w:rFonts w:ascii="GHEA Grapalat" w:hAnsi="GHEA Grapalat"/>
                <w:i/>
                <w:lang w:val="en-US"/>
              </w:rPr>
            </w:pPr>
            <w:r w:rsidRPr="006A3BBC">
              <w:rPr>
                <w:rFonts w:ascii="GHEA Grapalat" w:hAnsi="GHEA Grapalat"/>
                <w:i/>
                <w:lang w:val="en-US"/>
              </w:rPr>
              <w:t>4</w:t>
            </w:r>
          </w:p>
        </w:tc>
        <w:tc>
          <w:tcPr>
            <w:tcW w:w="8332" w:type="dxa"/>
          </w:tcPr>
          <w:p w:rsidR="006A3C8D" w:rsidRPr="006A3BBC" w:rsidRDefault="006A3C8D" w:rsidP="00E32B4C">
            <w:pPr>
              <w:rPr>
                <w:rFonts w:ascii="GHEA Grapalat" w:hAnsi="GHEA Grapalat"/>
                <w:i/>
                <w:sz w:val="20"/>
                <w:szCs w:val="20"/>
              </w:rPr>
            </w:pPr>
            <w:r w:rsidRPr="006A3BBC">
              <w:rPr>
                <w:rFonts w:ascii="GHEA Grapalat" w:hAnsi="GHEA Grapalat"/>
                <w:i/>
                <w:sz w:val="20"/>
                <w:szCs w:val="20"/>
              </w:rPr>
              <w:t>гречиха</w:t>
            </w:r>
          </w:p>
        </w:tc>
      </w:tr>
      <w:tr w:rsidR="006A3C8D" w:rsidRPr="006A3BBC" w:rsidTr="00BC5174">
        <w:trPr>
          <w:jc w:val="center"/>
        </w:trPr>
        <w:tc>
          <w:tcPr>
            <w:tcW w:w="1530" w:type="dxa"/>
            <w:vAlign w:val="center"/>
          </w:tcPr>
          <w:p w:rsidR="006A3C8D" w:rsidRPr="006A3BBC" w:rsidRDefault="006A3C8D" w:rsidP="001D1F0F">
            <w:pPr>
              <w:pStyle w:val="23"/>
              <w:widowControl w:val="0"/>
              <w:spacing w:line="240" w:lineRule="auto"/>
              <w:ind w:firstLine="0"/>
              <w:jc w:val="center"/>
              <w:rPr>
                <w:rFonts w:ascii="GHEA Grapalat" w:hAnsi="GHEA Grapalat"/>
                <w:i/>
                <w:lang w:val="en-US"/>
              </w:rPr>
            </w:pPr>
            <w:r w:rsidRPr="006A3BBC">
              <w:rPr>
                <w:rFonts w:ascii="GHEA Grapalat" w:hAnsi="GHEA Grapalat"/>
                <w:i/>
                <w:lang w:val="en-US"/>
              </w:rPr>
              <w:t>5</w:t>
            </w:r>
          </w:p>
        </w:tc>
        <w:tc>
          <w:tcPr>
            <w:tcW w:w="8332" w:type="dxa"/>
          </w:tcPr>
          <w:p w:rsidR="006A3C8D" w:rsidRPr="006A3BBC" w:rsidRDefault="006A3C8D" w:rsidP="00E32B4C">
            <w:pPr>
              <w:rPr>
                <w:rFonts w:ascii="GHEA Grapalat" w:hAnsi="GHEA Grapalat"/>
                <w:i/>
                <w:sz w:val="20"/>
                <w:szCs w:val="20"/>
              </w:rPr>
            </w:pPr>
            <w:r w:rsidRPr="006A3BBC">
              <w:rPr>
                <w:rFonts w:ascii="GHEA Grapalat" w:hAnsi="GHEA Grapalat"/>
                <w:i/>
                <w:sz w:val="20"/>
                <w:szCs w:val="20"/>
              </w:rPr>
              <w:t>чечевица</w:t>
            </w:r>
          </w:p>
        </w:tc>
      </w:tr>
      <w:tr w:rsidR="006A3C8D" w:rsidRPr="006A3BBC" w:rsidTr="00BC5174">
        <w:trPr>
          <w:jc w:val="center"/>
        </w:trPr>
        <w:tc>
          <w:tcPr>
            <w:tcW w:w="1530" w:type="dxa"/>
            <w:vAlign w:val="center"/>
          </w:tcPr>
          <w:p w:rsidR="006A3C8D" w:rsidRPr="006A3BBC" w:rsidRDefault="006A3C8D" w:rsidP="001D1F0F">
            <w:pPr>
              <w:pStyle w:val="23"/>
              <w:widowControl w:val="0"/>
              <w:spacing w:line="240" w:lineRule="auto"/>
              <w:ind w:firstLine="0"/>
              <w:jc w:val="center"/>
              <w:rPr>
                <w:rFonts w:ascii="GHEA Grapalat" w:hAnsi="GHEA Grapalat"/>
                <w:i/>
                <w:lang w:val="en-US"/>
              </w:rPr>
            </w:pPr>
            <w:r w:rsidRPr="006A3BBC">
              <w:rPr>
                <w:rFonts w:ascii="GHEA Grapalat" w:hAnsi="GHEA Grapalat"/>
                <w:i/>
                <w:lang w:val="en-US"/>
              </w:rPr>
              <w:t>6</w:t>
            </w:r>
          </w:p>
        </w:tc>
        <w:tc>
          <w:tcPr>
            <w:tcW w:w="8332" w:type="dxa"/>
          </w:tcPr>
          <w:p w:rsidR="006A3C8D" w:rsidRPr="006A3BBC" w:rsidRDefault="006A3C8D" w:rsidP="00E32B4C">
            <w:pPr>
              <w:rPr>
                <w:rFonts w:ascii="GHEA Grapalat" w:hAnsi="GHEA Grapalat"/>
                <w:i/>
                <w:sz w:val="20"/>
                <w:szCs w:val="20"/>
                <w:lang w:val="en-US"/>
              </w:rPr>
            </w:pPr>
            <w:proofErr w:type="spellStart"/>
            <w:r w:rsidRPr="006A3BBC">
              <w:rPr>
                <w:rFonts w:ascii="GHEA Grapalat" w:hAnsi="GHEA Grapalat"/>
                <w:i/>
                <w:sz w:val="20"/>
                <w:szCs w:val="20"/>
                <w:lang w:val="en-US"/>
              </w:rPr>
              <w:t>гарох</w:t>
            </w:r>
            <w:proofErr w:type="spellEnd"/>
          </w:p>
        </w:tc>
      </w:tr>
      <w:tr w:rsidR="006A3C8D" w:rsidRPr="006A3BBC" w:rsidTr="00BC5174">
        <w:trPr>
          <w:jc w:val="center"/>
        </w:trPr>
        <w:tc>
          <w:tcPr>
            <w:tcW w:w="1530" w:type="dxa"/>
            <w:vAlign w:val="center"/>
          </w:tcPr>
          <w:p w:rsidR="006A3C8D" w:rsidRPr="006A3BBC" w:rsidRDefault="006A3C8D" w:rsidP="001D1F0F">
            <w:pPr>
              <w:pStyle w:val="23"/>
              <w:widowControl w:val="0"/>
              <w:spacing w:line="240" w:lineRule="auto"/>
              <w:ind w:firstLine="0"/>
              <w:jc w:val="center"/>
              <w:rPr>
                <w:rFonts w:ascii="GHEA Grapalat" w:hAnsi="GHEA Grapalat"/>
                <w:i/>
                <w:lang w:val="en-US"/>
              </w:rPr>
            </w:pPr>
            <w:r w:rsidRPr="006A3BBC">
              <w:rPr>
                <w:rFonts w:ascii="GHEA Grapalat" w:hAnsi="GHEA Grapalat"/>
                <w:i/>
                <w:lang w:val="en-US"/>
              </w:rPr>
              <w:t>7</w:t>
            </w:r>
          </w:p>
        </w:tc>
        <w:tc>
          <w:tcPr>
            <w:tcW w:w="8332" w:type="dxa"/>
          </w:tcPr>
          <w:p w:rsidR="006A3C8D" w:rsidRPr="006A3BBC" w:rsidRDefault="006A3C8D" w:rsidP="00E32B4C">
            <w:pPr>
              <w:rPr>
                <w:rFonts w:ascii="GHEA Grapalat" w:hAnsi="GHEA Grapalat"/>
                <w:i/>
                <w:sz w:val="20"/>
                <w:szCs w:val="20"/>
              </w:rPr>
            </w:pPr>
            <w:r w:rsidRPr="006A3BBC">
              <w:rPr>
                <w:rFonts w:ascii="GHEA Grapalat" w:hAnsi="GHEA Grapalat"/>
                <w:i/>
                <w:sz w:val="20"/>
                <w:szCs w:val="20"/>
              </w:rPr>
              <w:t xml:space="preserve"> Растительное масло</w:t>
            </w:r>
          </w:p>
        </w:tc>
      </w:tr>
      <w:tr w:rsidR="006A3C8D" w:rsidRPr="006A3BBC" w:rsidTr="00BC5174">
        <w:trPr>
          <w:jc w:val="center"/>
        </w:trPr>
        <w:tc>
          <w:tcPr>
            <w:tcW w:w="1530" w:type="dxa"/>
            <w:vAlign w:val="center"/>
          </w:tcPr>
          <w:p w:rsidR="006A3C8D" w:rsidRPr="006A3BBC" w:rsidRDefault="006A3C8D" w:rsidP="001D1F0F">
            <w:pPr>
              <w:pStyle w:val="23"/>
              <w:widowControl w:val="0"/>
              <w:spacing w:line="240" w:lineRule="auto"/>
              <w:ind w:firstLine="0"/>
              <w:jc w:val="center"/>
              <w:rPr>
                <w:rFonts w:ascii="GHEA Grapalat" w:hAnsi="GHEA Grapalat"/>
                <w:i/>
                <w:lang w:val="en-US"/>
              </w:rPr>
            </w:pPr>
            <w:r w:rsidRPr="006A3BBC">
              <w:rPr>
                <w:rFonts w:ascii="GHEA Grapalat" w:hAnsi="GHEA Grapalat"/>
                <w:i/>
                <w:lang w:val="en-US"/>
              </w:rPr>
              <w:t>8</w:t>
            </w:r>
          </w:p>
        </w:tc>
        <w:tc>
          <w:tcPr>
            <w:tcW w:w="8332" w:type="dxa"/>
          </w:tcPr>
          <w:p w:rsidR="006A3C8D" w:rsidRPr="006A3BBC" w:rsidRDefault="006A3C8D" w:rsidP="006A3C8D">
            <w:pPr>
              <w:rPr>
                <w:rFonts w:ascii="GHEA Grapalat" w:hAnsi="GHEA Grapalat"/>
                <w:i/>
                <w:sz w:val="20"/>
                <w:szCs w:val="20"/>
                <w:lang w:val="en-US"/>
              </w:rPr>
            </w:pPr>
            <w:r w:rsidRPr="006A3BBC">
              <w:rPr>
                <w:rFonts w:ascii="GHEA Grapalat" w:hAnsi="GHEA Grapalat"/>
                <w:i/>
                <w:sz w:val="20"/>
                <w:szCs w:val="20"/>
              </w:rPr>
              <w:t>Кури</w:t>
            </w:r>
            <w:proofErr w:type="spellStart"/>
            <w:r w:rsidRPr="006A3BBC">
              <w:rPr>
                <w:rFonts w:ascii="GHEA Grapalat" w:hAnsi="GHEA Grapalat"/>
                <w:i/>
                <w:sz w:val="20"/>
                <w:szCs w:val="20"/>
                <w:lang w:val="en-US"/>
              </w:rPr>
              <w:t>нная</w:t>
            </w:r>
            <w:proofErr w:type="spellEnd"/>
            <w:r w:rsidRPr="006A3BBC">
              <w:rPr>
                <w:rFonts w:ascii="GHEA Grapalat" w:hAnsi="GHEA Grapalat"/>
                <w:i/>
                <w:sz w:val="20"/>
                <w:szCs w:val="20"/>
                <w:lang w:val="en-US"/>
              </w:rPr>
              <w:t xml:space="preserve"> </w:t>
            </w:r>
            <w:proofErr w:type="spellStart"/>
            <w:r w:rsidRPr="006A3BBC">
              <w:rPr>
                <w:rFonts w:ascii="GHEA Grapalat" w:hAnsi="GHEA Grapalat"/>
                <w:i/>
                <w:sz w:val="20"/>
                <w:szCs w:val="20"/>
                <w:lang w:val="en-US"/>
              </w:rPr>
              <w:t>мясо</w:t>
            </w:r>
            <w:proofErr w:type="spellEnd"/>
          </w:p>
        </w:tc>
      </w:tr>
      <w:tr w:rsidR="006A3C8D" w:rsidRPr="006A3BBC" w:rsidTr="00BC5174">
        <w:trPr>
          <w:jc w:val="center"/>
        </w:trPr>
        <w:tc>
          <w:tcPr>
            <w:tcW w:w="1530" w:type="dxa"/>
            <w:vAlign w:val="center"/>
          </w:tcPr>
          <w:p w:rsidR="006A3C8D" w:rsidRPr="006A3BBC" w:rsidRDefault="006A3C8D" w:rsidP="001D1F0F">
            <w:pPr>
              <w:pStyle w:val="23"/>
              <w:widowControl w:val="0"/>
              <w:spacing w:line="240" w:lineRule="auto"/>
              <w:ind w:firstLine="0"/>
              <w:jc w:val="center"/>
              <w:rPr>
                <w:rFonts w:ascii="GHEA Grapalat" w:hAnsi="GHEA Grapalat"/>
                <w:i/>
                <w:lang w:val="en-US"/>
              </w:rPr>
            </w:pPr>
            <w:r w:rsidRPr="006A3BBC">
              <w:rPr>
                <w:rFonts w:ascii="GHEA Grapalat" w:hAnsi="GHEA Grapalat"/>
                <w:i/>
                <w:lang w:val="en-US"/>
              </w:rPr>
              <w:t>9</w:t>
            </w:r>
          </w:p>
        </w:tc>
        <w:tc>
          <w:tcPr>
            <w:tcW w:w="8332" w:type="dxa"/>
          </w:tcPr>
          <w:p w:rsidR="006A3C8D" w:rsidRPr="006A3BBC" w:rsidRDefault="00E73FFA" w:rsidP="00E73FFA">
            <w:pPr>
              <w:pStyle w:val="HTML"/>
              <w:rPr>
                <w:rFonts w:ascii="GHEA Grapalat" w:hAnsi="GHEA Grapalat"/>
                <w:lang w:val="en-US"/>
              </w:rPr>
            </w:pPr>
            <w:r w:rsidRPr="006A3BBC">
              <w:rPr>
                <w:rFonts w:ascii="GHEA Grapalat" w:hAnsi="GHEA Grapalat"/>
              </w:rPr>
              <w:t>фруктовый сок</w:t>
            </w:r>
            <w:r w:rsidRPr="006A3BBC">
              <w:rPr>
                <w:rFonts w:ascii="GHEA Grapalat" w:hAnsi="GHEA Grapalat"/>
                <w:lang w:val="en-US"/>
              </w:rPr>
              <w:t xml:space="preserve">  1.0л</w:t>
            </w:r>
          </w:p>
        </w:tc>
      </w:tr>
      <w:tr w:rsidR="00E73FFA" w:rsidRPr="006A3BBC" w:rsidTr="00BC5174">
        <w:trPr>
          <w:jc w:val="center"/>
        </w:trPr>
        <w:tc>
          <w:tcPr>
            <w:tcW w:w="1530" w:type="dxa"/>
            <w:vAlign w:val="center"/>
          </w:tcPr>
          <w:p w:rsidR="00E73FFA" w:rsidRPr="006A3BBC" w:rsidRDefault="00E73FFA" w:rsidP="001D1F0F">
            <w:pPr>
              <w:pStyle w:val="23"/>
              <w:widowControl w:val="0"/>
              <w:spacing w:line="240" w:lineRule="auto"/>
              <w:ind w:firstLine="0"/>
              <w:jc w:val="center"/>
              <w:rPr>
                <w:rFonts w:ascii="GHEA Grapalat" w:hAnsi="GHEA Grapalat"/>
                <w:i/>
                <w:lang w:val="en-US"/>
              </w:rPr>
            </w:pPr>
            <w:r w:rsidRPr="006A3BBC">
              <w:rPr>
                <w:rFonts w:ascii="GHEA Grapalat" w:hAnsi="GHEA Grapalat"/>
                <w:i/>
                <w:lang w:val="en-US"/>
              </w:rPr>
              <w:t>10</w:t>
            </w:r>
          </w:p>
        </w:tc>
        <w:tc>
          <w:tcPr>
            <w:tcW w:w="8332" w:type="dxa"/>
          </w:tcPr>
          <w:p w:rsidR="00E73FFA" w:rsidRPr="006A3BBC" w:rsidRDefault="00E73FFA" w:rsidP="00E32B4C">
            <w:pPr>
              <w:rPr>
                <w:rFonts w:ascii="GHEA Grapalat" w:hAnsi="GHEA Grapalat"/>
                <w:i/>
                <w:sz w:val="20"/>
                <w:szCs w:val="20"/>
                <w:lang w:val="en-US"/>
              </w:rPr>
            </w:pPr>
            <w:proofErr w:type="spellStart"/>
            <w:r w:rsidRPr="006A3BBC">
              <w:rPr>
                <w:rFonts w:ascii="GHEA Grapalat" w:hAnsi="GHEA Grapalat"/>
                <w:i/>
                <w:sz w:val="20"/>
                <w:szCs w:val="20"/>
                <w:lang w:val="en-US"/>
              </w:rPr>
              <w:t>Сырь</w:t>
            </w:r>
            <w:proofErr w:type="spellEnd"/>
            <w:r w:rsidRPr="006A3BBC">
              <w:rPr>
                <w:rFonts w:ascii="GHEA Grapalat" w:hAnsi="GHEA Grapalat"/>
                <w:i/>
                <w:sz w:val="20"/>
                <w:szCs w:val="20"/>
                <w:lang w:val="en-US"/>
              </w:rPr>
              <w:t xml:space="preserve"> </w:t>
            </w:r>
            <w:r w:rsidRPr="006A3BBC">
              <w:rPr>
                <w:rFonts w:ascii="GHEA Grapalat" w:hAnsi="GHEA Grapalat"/>
                <w:i/>
                <w:sz w:val="20"/>
                <w:szCs w:val="20"/>
              </w:rPr>
              <w:t xml:space="preserve">Лори </w:t>
            </w:r>
            <w:r w:rsidRPr="006A3BBC">
              <w:rPr>
                <w:rFonts w:ascii="GHEA Grapalat" w:hAnsi="GHEA Grapalat"/>
                <w:i/>
                <w:sz w:val="20"/>
                <w:szCs w:val="20"/>
                <w:lang w:val="en-US"/>
              </w:rPr>
              <w:t xml:space="preserve"> </w:t>
            </w:r>
          </w:p>
        </w:tc>
      </w:tr>
      <w:tr w:rsidR="00E73FFA" w:rsidRPr="006A3BBC" w:rsidTr="00BC5174">
        <w:trPr>
          <w:jc w:val="center"/>
        </w:trPr>
        <w:tc>
          <w:tcPr>
            <w:tcW w:w="1530" w:type="dxa"/>
            <w:vAlign w:val="center"/>
          </w:tcPr>
          <w:p w:rsidR="00E73FFA" w:rsidRPr="006A3BBC" w:rsidRDefault="00E73FFA" w:rsidP="001D1F0F">
            <w:pPr>
              <w:pStyle w:val="23"/>
              <w:widowControl w:val="0"/>
              <w:spacing w:line="240" w:lineRule="auto"/>
              <w:ind w:firstLine="0"/>
              <w:jc w:val="center"/>
              <w:rPr>
                <w:rFonts w:ascii="GHEA Grapalat" w:hAnsi="GHEA Grapalat"/>
                <w:i/>
                <w:lang w:val="en-US"/>
              </w:rPr>
            </w:pPr>
            <w:r w:rsidRPr="006A3BBC">
              <w:rPr>
                <w:rFonts w:ascii="GHEA Grapalat" w:hAnsi="GHEA Grapalat"/>
                <w:i/>
                <w:lang w:val="en-US"/>
              </w:rPr>
              <w:t>11</w:t>
            </w:r>
          </w:p>
        </w:tc>
        <w:tc>
          <w:tcPr>
            <w:tcW w:w="8332" w:type="dxa"/>
          </w:tcPr>
          <w:p w:rsidR="00E73FFA" w:rsidRPr="006A3BBC" w:rsidRDefault="00E73FFA" w:rsidP="00E32B4C">
            <w:pPr>
              <w:rPr>
                <w:rFonts w:ascii="GHEA Grapalat" w:hAnsi="GHEA Grapalat"/>
                <w:i/>
                <w:sz w:val="20"/>
                <w:szCs w:val="20"/>
                <w:lang w:val="en-US"/>
              </w:rPr>
            </w:pPr>
            <w:proofErr w:type="spellStart"/>
            <w:r w:rsidRPr="006A3BBC">
              <w:rPr>
                <w:rFonts w:ascii="GHEA Grapalat" w:hAnsi="GHEA Grapalat"/>
                <w:i/>
                <w:sz w:val="20"/>
                <w:szCs w:val="20"/>
                <w:lang w:val="en-US"/>
              </w:rPr>
              <w:t>Гата</w:t>
            </w:r>
            <w:proofErr w:type="spellEnd"/>
            <w:r w:rsidRPr="006A3BBC">
              <w:rPr>
                <w:rFonts w:ascii="GHEA Grapalat" w:hAnsi="GHEA Grapalat"/>
                <w:i/>
                <w:sz w:val="20"/>
                <w:szCs w:val="20"/>
                <w:lang w:val="en-US"/>
              </w:rPr>
              <w:t xml:space="preserve"> </w:t>
            </w:r>
            <w:proofErr w:type="spellStart"/>
            <w:r w:rsidRPr="006A3BBC">
              <w:rPr>
                <w:rFonts w:ascii="GHEA Grapalat" w:hAnsi="GHEA Grapalat"/>
                <w:i/>
                <w:sz w:val="20"/>
                <w:szCs w:val="20"/>
                <w:lang w:val="en-US"/>
              </w:rPr>
              <w:t>круглий</w:t>
            </w:r>
            <w:proofErr w:type="spellEnd"/>
            <w:r w:rsidR="00E32B4C" w:rsidRPr="006A3BBC">
              <w:rPr>
                <w:rFonts w:ascii="GHEA Grapalat" w:hAnsi="GHEA Grapalat"/>
                <w:i/>
                <w:sz w:val="20"/>
                <w:szCs w:val="20"/>
                <w:lang w:val="en-US"/>
              </w:rPr>
              <w:t xml:space="preserve">  200гр</w:t>
            </w:r>
          </w:p>
        </w:tc>
      </w:tr>
      <w:tr w:rsidR="001E2402" w:rsidRPr="006A3BBC" w:rsidTr="00BC5174">
        <w:trPr>
          <w:jc w:val="center"/>
        </w:trPr>
        <w:tc>
          <w:tcPr>
            <w:tcW w:w="1530" w:type="dxa"/>
            <w:vAlign w:val="center"/>
          </w:tcPr>
          <w:p w:rsidR="001E2402" w:rsidRPr="006A3BBC" w:rsidRDefault="001E2402" w:rsidP="001D1F0F">
            <w:pPr>
              <w:pStyle w:val="23"/>
              <w:widowControl w:val="0"/>
              <w:spacing w:line="240" w:lineRule="auto"/>
              <w:ind w:firstLine="0"/>
              <w:jc w:val="center"/>
              <w:rPr>
                <w:rFonts w:ascii="GHEA Grapalat" w:hAnsi="GHEA Grapalat"/>
                <w:i/>
                <w:lang w:val="en-US"/>
              </w:rPr>
            </w:pPr>
            <w:r w:rsidRPr="006A3BBC">
              <w:rPr>
                <w:rFonts w:ascii="GHEA Grapalat" w:hAnsi="GHEA Grapalat"/>
                <w:i/>
                <w:lang w:val="en-US"/>
              </w:rPr>
              <w:t>12</w:t>
            </w:r>
          </w:p>
        </w:tc>
        <w:tc>
          <w:tcPr>
            <w:tcW w:w="8332" w:type="dxa"/>
          </w:tcPr>
          <w:p w:rsidR="001E2402" w:rsidRPr="006A3BBC" w:rsidRDefault="001E2402" w:rsidP="001E2402">
            <w:pPr>
              <w:rPr>
                <w:rFonts w:ascii="GHEA Grapalat" w:hAnsi="GHEA Grapalat"/>
                <w:i/>
                <w:sz w:val="20"/>
                <w:szCs w:val="20"/>
                <w:lang w:val="en-US"/>
              </w:rPr>
            </w:pPr>
            <w:r w:rsidRPr="006A3BBC">
              <w:rPr>
                <w:rFonts w:ascii="GHEA Grapalat" w:hAnsi="GHEA Grapalat"/>
                <w:sz w:val="20"/>
                <w:szCs w:val="20"/>
              </w:rPr>
              <w:t>фруктовый сок</w:t>
            </w:r>
            <w:r w:rsidRPr="006A3BBC">
              <w:rPr>
                <w:rFonts w:ascii="GHEA Grapalat" w:hAnsi="GHEA Grapalat"/>
                <w:sz w:val="20"/>
                <w:szCs w:val="20"/>
                <w:lang w:val="en-US"/>
              </w:rPr>
              <w:t xml:space="preserve">  0.2л</w:t>
            </w:r>
          </w:p>
        </w:tc>
      </w:tr>
      <w:tr w:rsidR="00E73FFA" w:rsidRPr="006A3BBC" w:rsidTr="00BC5174">
        <w:trPr>
          <w:jc w:val="center"/>
        </w:trPr>
        <w:tc>
          <w:tcPr>
            <w:tcW w:w="1530" w:type="dxa"/>
            <w:vAlign w:val="center"/>
          </w:tcPr>
          <w:p w:rsidR="00E73FFA" w:rsidRPr="006A3BBC" w:rsidRDefault="00E73FFA" w:rsidP="001E2402">
            <w:pPr>
              <w:pStyle w:val="23"/>
              <w:widowControl w:val="0"/>
              <w:spacing w:line="240" w:lineRule="auto"/>
              <w:ind w:firstLine="0"/>
              <w:jc w:val="center"/>
              <w:rPr>
                <w:rFonts w:ascii="GHEA Grapalat" w:hAnsi="GHEA Grapalat"/>
                <w:i/>
                <w:lang w:val="en-US"/>
              </w:rPr>
            </w:pPr>
            <w:r w:rsidRPr="006A3BBC">
              <w:rPr>
                <w:rFonts w:ascii="GHEA Grapalat" w:hAnsi="GHEA Grapalat"/>
                <w:i/>
                <w:lang w:val="en-US"/>
              </w:rPr>
              <w:t>1</w:t>
            </w:r>
            <w:r w:rsidR="001E2402" w:rsidRPr="006A3BBC">
              <w:rPr>
                <w:rFonts w:ascii="GHEA Grapalat" w:hAnsi="GHEA Grapalat"/>
                <w:i/>
                <w:lang w:val="en-US"/>
              </w:rPr>
              <w:t>3</w:t>
            </w:r>
          </w:p>
        </w:tc>
        <w:tc>
          <w:tcPr>
            <w:tcW w:w="8332" w:type="dxa"/>
          </w:tcPr>
          <w:p w:rsidR="00E73FFA" w:rsidRPr="006A3BBC" w:rsidRDefault="00E32B4C" w:rsidP="006A3C8D">
            <w:pPr>
              <w:rPr>
                <w:rFonts w:ascii="GHEA Grapalat" w:hAnsi="GHEA Grapalat"/>
                <w:i/>
                <w:sz w:val="20"/>
                <w:szCs w:val="20"/>
                <w:lang w:val="en-US"/>
              </w:rPr>
            </w:pPr>
            <w:proofErr w:type="spellStart"/>
            <w:r w:rsidRPr="006A3BBC">
              <w:rPr>
                <w:rFonts w:ascii="GHEA Grapalat" w:hAnsi="GHEA Grapalat"/>
                <w:i/>
                <w:sz w:val="20"/>
                <w:szCs w:val="20"/>
                <w:lang w:val="en-US"/>
              </w:rPr>
              <w:t>С</w:t>
            </w:r>
            <w:r w:rsidR="00E73FFA" w:rsidRPr="006A3BBC">
              <w:rPr>
                <w:rFonts w:ascii="GHEA Grapalat" w:hAnsi="GHEA Grapalat"/>
                <w:i/>
                <w:sz w:val="20"/>
                <w:szCs w:val="20"/>
                <w:lang w:val="en-US"/>
              </w:rPr>
              <w:t>метана</w:t>
            </w:r>
            <w:proofErr w:type="spellEnd"/>
            <w:r w:rsidRPr="006A3BBC">
              <w:rPr>
                <w:rFonts w:ascii="GHEA Grapalat" w:hAnsi="GHEA Grapalat"/>
                <w:i/>
                <w:sz w:val="20"/>
                <w:szCs w:val="20"/>
                <w:lang w:val="en-US"/>
              </w:rPr>
              <w:t xml:space="preserve"> 90гр</w:t>
            </w:r>
          </w:p>
        </w:tc>
      </w:tr>
      <w:tr w:rsidR="00E73FFA" w:rsidRPr="006A3BBC" w:rsidTr="00BC5174">
        <w:trPr>
          <w:jc w:val="center"/>
        </w:trPr>
        <w:tc>
          <w:tcPr>
            <w:tcW w:w="1530" w:type="dxa"/>
            <w:vAlign w:val="center"/>
          </w:tcPr>
          <w:p w:rsidR="00E73FFA" w:rsidRPr="006A3BBC" w:rsidRDefault="00E73FFA" w:rsidP="001E2402">
            <w:pPr>
              <w:pStyle w:val="23"/>
              <w:widowControl w:val="0"/>
              <w:spacing w:line="240" w:lineRule="auto"/>
              <w:ind w:firstLine="0"/>
              <w:jc w:val="center"/>
              <w:rPr>
                <w:rFonts w:ascii="GHEA Grapalat" w:hAnsi="GHEA Grapalat"/>
                <w:i/>
                <w:lang w:val="en-US"/>
              </w:rPr>
            </w:pPr>
            <w:r w:rsidRPr="006A3BBC">
              <w:rPr>
                <w:rFonts w:ascii="GHEA Grapalat" w:hAnsi="GHEA Grapalat"/>
                <w:i/>
                <w:lang w:val="en-US"/>
              </w:rPr>
              <w:t>1</w:t>
            </w:r>
            <w:r w:rsidR="001E2402" w:rsidRPr="006A3BBC">
              <w:rPr>
                <w:rFonts w:ascii="GHEA Grapalat" w:hAnsi="GHEA Grapalat"/>
                <w:i/>
                <w:lang w:val="en-US"/>
              </w:rPr>
              <w:t>4</w:t>
            </w:r>
          </w:p>
        </w:tc>
        <w:tc>
          <w:tcPr>
            <w:tcW w:w="8332" w:type="dxa"/>
          </w:tcPr>
          <w:p w:rsidR="00E73FFA" w:rsidRPr="006A3BBC" w:rsidRDefault="00E73FFA" w:rsidP="00E73FFA">
            <w:pPr>
              <w:pStyle w:val="HTML"/>
              <w:rPr>
                <w:rFonts w:ascii="GHEA Grapalat" w:hAnsi="GHEA Grapalat"/>
                <w:lang w:val="en-US"/>
              </w:rPr>
            </w:pPr>
            <w:r w:rsidRPr="006A3BBC">
              <w:rPr>
                <w:rFonts w:ascii="GHEA Grapalat" w:hAnsi="GHEA Grapalat"/>
              </w:rPr>
              <w:t>Творог</w:t>
            </w:r>
            <w:r w:rsidR="00E32B4C" w:rsidRPr="006A3BBC">
              <w:rPr>
                <w:rFonts w:ascii="GHEA Grapalat" w:hAnsi="GHEA Grapalat"/>
                <w:lang w:val="en-US"/>
              </w:rPr>
              <w:t>90гр</w:t>
            </w:r>
          </w:p>
        </w:tc>
      </w:tr>
      <w:tr w:rsidR="00E73FFA" w:rsidRPr="006A3BBC" w:rsidTr="00BC5174">
        <w:trPr>
          <w:jc w:val="center"/>
        </w:trPr>
        <w:tc>
          <w:tcPr>
            <w:tcW w:w="1530" w:type="dxa"/>
            <w:vAlign w:val="center"/>
          </w:tcPr>
          <w:p w:rsidR="00E73FFA" w:rsidRPr="006A3BBC" w:rsidRDefault="00E73FFA" w:rsidP="001E2402">
            <w:pPr>
              <w:pStyle w:val="23"/>
              <w:widowControl w:val="0"/>
              <w:spacing w:line="240" w:lineRule="auto"/>
              <w:ind w:firstLine="0"/>
              <w:jc w:val="center"/>
              <w:rPr>
                <w:rFonts w:ascii="GHEA Grapalat" w:hAnsi="GHEA Grapalat"/>
                <w:i/>
                <w:lang w:val="en-US"/>
              </w:rPr>
            </w:pPr>
            <w:r w:rsidRPr="006A3BBC">
              <w:rPr>
                <w:rFonts w:ascii="GHEA Grapalat" w:hAnsi="GHEA Grapalat"/>
                <w:i/>
                <w:lang w:val="en-US"/>
              </w:rPr>
              <w:t>1</w:t>
            </w:r>
            <w:r w:rsidR="001E2402" w:rsidRPr="006A3BBC">
              <w:rPr>
                <w:rFonts w:ascii="GHEA Grapalat" w:hAnsi="GHEA Grapalat"/>
                <w:i/>
                <w:lang w:val="en-US"/>
              </w:rPr>
              <w:t>5</w:t>
            </w:r>
          </w:p>
        </w:tc>
        <w:tc>
          <w:tcPr>
            <w:tcW w:w="8332" w:type="dxa"/>
          </w:tcPr>
          <w:p w:rsidR="00E73FFA" w:rsidRPr="006A3BBC" w:rsidRDefault="001E2402" w:rsidP="00E32B4C">
            <w:pPr>
              <w:rPr>
                <w:rFonts w:ascii="GHEA Grapalat" w:hAnsi="GHEA Grapalat"/>
                <w:i/>
                <w:sz w:val="20"/>
                <w:szCs w:val="20"/>
                <w:lang w:val="en-US"/>
              </w:rPr>
            </w:pPr>
            <w:proofErr w:type="spellStart"/>
            <w:r w:rsidRPr="006A3BBC">
              <w:rPr>
                <w:rFonts w:ascii="GHEA Grapalat" w:hAnsi="GHEA Grapalat"/>
                <w:i/>
                <w:sz w:val="20"/>
                <w:szCs w:val="20"/>
                <w:lang w:val="en-US"/>
              </w:rPr>
              <w:t>Хлеб</w:t>
            </w:r>
            <w:proofErr w:type="spellEnd"/>
            <w:r w:rsidRPr="006A3BBC">
              <w:rPr>
                <w:rFonts w:ascii="GHEA Grapalat" w:hAnsi="GHEA Grapalat"/>
                <w:i/>
                <w:sz w:val="20"/>
                <w:szCs w:val="20"/>
                <w:lang w:val="en-US"/>
              </w:rPr>
              <w:t xml:space="preserve"> </w:t>
            </w:r>
            <w:r w:rsidR="00E32B4C" w:rsidRPr="006A3BBC">
              <w:rPr>
                <w:rFonts w:ascii="GHEA Grapalat" w:hAnsi="GHEA Grapalat"/>
                <w:i/>
                <w:sz w:val="20"/>
                <w:szCs w:val="20"/>
                <w:lang w:val="en-US"/>
              </w:rPr>
              <w:t xml:space="preserve"> 100гр</w:t>
            </w:r>
          </w:p>
        </w:tc>
      </w:tr>
      <w:tr w:rsidR="00E73FFA" w:rsidRPr="006A3BBC" w:rsidTr="00BC5174">
        <w:trPr>
          <w:jc w:val="center"/>
        </w:trPr>
        <w:tc>
          <w:tcPr>
            <w:tcW w:w="1530" w:type="dxa"/>
            <w:vAlign w:val="center"/>
          </w:tcPr>
          <w:p w:rsidR="00E73FFA" w:rsidRPr="006A3BBC" w:rsidRDefault="00E73FFA" w:rsidP="001E2402">
            <w:pPr>
              <w:pStyle w:val="23"/>
              <w:widowControl w:val="0"/>
              <w:spacing w:line="240" w:lineRule="auto"/>
              <w:ind w:firstLine="0"/>
              <w:jc w:val="center"/>
              <w:rPr>
                <w:rFonts w:ascii="GHEA Grapalat" w:hAnsi="GHEA Grapalat"/>
                <w:i/>
                <w:lang w:val="en-US"/>
              </w:rPr>
            </w:pPr>
            <w:r w:rsidRPr="006A3BBC">
              <w:rPr>
                <w:rFonts w:ascii="GHEA Grapalat" w:hAnsi="GHEA Grapalat"/>
                <w:i/>
                <w:lang w:val="en-US"/>
              </w:rPr>
              <w:t>1</w:t>
            </w:r>
            <w:r w:rsidR="001E2402" w:rsidRPr="006A3BBC">
              <w:rPr>
                <w:rFonts w:ascii="GHEA Grapalat" w:hAnsi="GHEA Grapalat"/>
                <w:i/>
                <w:lang w:val="en-US"/>
              </w:rPr>
              <w:t>6</w:t>
            </w:r>
          </w:p>
        </w:tc>
        <w:tc>
          <w:tcPr>
            <w:tcW w:w="8332" w:type="dxa"/>
          </w:tcPr>
          <w:p w:rsidR="00E73FFA" w:rsidRPr="006A3BBC" w:rsidRDefault="001E2402" w:rsidP="006A3C8D">
            <w:pPr>
              <w:rPr>
                <w:rFonts w:ascii="GHEA Grapalat" w:hAnsi="GHEA Grapalat"/>
                <w:i/>
                <w:sz w:val="20"/>
                <w:szCs w:val="20"/>
                <w:lang w:val="en-US"/>
              </w:rPr>
            </w:pPr>
            <w:proofErr w:type="spellStart"/>
            <w:r w:rsidRPr="006A3BBC">
              <w:rPr>
                <w:rFonts w:ascii="GHEA Grapalat" w:hAnsi="GHEA Grapalat"/>
                <w:i/>
                <w:sz w:val="20"/>
                <w:szCs w:val="20"/>
                <w:lang w:val="en-US"/>
              </w:rPr>
              <w:t>Булки</w:t>
            </w:r>
            <w:proofErr w:type="spellEnd"/>
            <w:r w:rsidR="00E32B4C" w:rsidRPr="006A3BBC">
              <w:rPr>
                <w:rFonts w:ascii="GHEA Grapalat" w:hAnsi="GHEA Grapalat"/>
                <w:i/>
                <w:sz w:val="20"/>
                <w:szCs w:val="20"/>
                <w:lang w:val="en-US"/>
              </w:rPr>
              <w:t xml:space="preserve">  65гр</w:t>
            </w:r>
            <w:r w:rsidRPr="006A3BBC">
              <w:rPr>
                <w:rFonts w:ascii="GHEA Grapalat" w:hAnsi="GHEA Grapalat"/>
                <w:i/>
                <w:sz w:val="20"/>
                <w:szCs w:val="20"/>
                <w:lang w:val="en-US"/>
              </w:rPr>
              <w:t xml:space="preserve"> </w:t>
            </w:r>
          </w:p>
        </w:tc>
      </w:tr>
      <w:tr w:rsidR="00E73FFA" w:rsidRPr="006A3BBC" w:rsidTr="00BC5174">
        <w:trPr>
          <w:jc w:val="center"/>
        </w:trPr>
        <w:tc>
          <w:tcPr>
            <w:tcW w:w="1530" w:type="dxa"/>
            <w:vAlign w:val="center"/>
          </w:tcPr>
          <w:p w:rsidR="00E73FFA" w:rsidRPr="006A3BBC" w:rsidRDefault="00E73FFA" w:rsidP="001E2402">
            <w:pPr>
              <w:pStyle w:val="23"/>
              <w:widowControl w:val="0"/>
              <w:spacing w:line="240" w:lineRule="auto"/>
              <w:ind w:firstLine="0"/>
              <w:jc w:val="center"/>
              <w:rPr>
                <w:rFonts w:ascii="GHEA Grapalat" w:hAnsi="GHEA Grapalat"/>
                <w:i/>
                <w:lang w:val="en-US"/>
              </w:rPr>
            </w:pPr>
            <w:r w:rsidRPr="006A3BBC">
              <w:rPr>
                <w:rFonts w:ascii="GHEA Grapalat" w:hAnsi="GHEA Grapalat"/>
                <w:i/>
                <w:lang w:val="en-US"/>
              </w:rPr>
              <w:t>1</w:t>
            </w:r>
            <w:r w:rsidR="001E2402" w:rsidRPr="006A3BBC">
              <w:rPr>
                <w:rFonts w:ascii="GHEA Grapalat" w:hAnsi="GHEA Grapalat"/>
                <w:i/>
                <w:lang w:val="en-US"/>
              </w:rPr>
              <w:t>7</w:t>
            </w:r>
          </w:p>
        </w:tc>
        <w:tc>
          <w:tcPr>
            <w:tcW w:w="8332" w:type="dxa"/>
          </w:tcPr>
          <w:p w:rsidR="00E73FFA" w:rsidRPr="006A3BBC" w:rsidRDefault="001E2402" w:rsidP="001E2402">
            <w:pPr>
              <w:pStyle w:val="HTML"/>
              <w:rPr>
                <w:rFonts w:ascii="GHEA Grapalat" w:hAnsi="GHEA Grapalat"/>
                <w:lang w:val="en-US"/>
              </w:rPr>
            </w:pPr>
            <w:r w:rsidRPr="006A3BBC">
              <w:rPr>
                <w:rFonts w:ascii="GHEA Grapalat" w:hAnsi="GHEA Grapalat"/>
              </w:rPr>
              <w:t>Плавленый сыр</w:t>
            </w:r>
            <w:r w:rsidR="00E32B4C" w:rsidRPr="006A3BBC">
              <w:rPr>
                <w:rFonts w:ascii="GHEA Grapalat" w:hAnsi="GHEA Grapalat"/>
                <w:lang w:val="en-US"/>
              </w:rPr>
              <w:t xml:space="preserve"> 80гр</w:t>
            </w:r>
          </w:p>
        </w:tc>
      </w:tr>
      <w:tr w:rsidR="00E73FFA" w:rsidRPr="006A3BBC" w:rsidTr="00BC5174">
        <w:trPr>
          <w:jc w:val="center"/>
        </w:trPr>
        <w:tc>
          <w:tcPr>
            <w:tcW w:w="1530" w:type="dxa"/>
            <w:vAlign w:val="center"/>
          </w:tcPr>
          <w:p w:rsidR="00E73FFA" w:rsidRPr="006A3BBC" w:rsidRDefault="001E2402" w:rsidP="001D1F0F">
            <w:pPr>
              <w:pStyle w:val="23"/>
              <w:widowControl w:val="0"/>
              <w:spacing w:line="240" w:lineRule="auto"/>
              <w:ind w:firstLine="0"/>
              <w:jc w:val="center"/>
              <w:rPr>
                <w:rFonts w:ascii="GHEA Grapalat" w:hAnsi="GHEA Grapalat"/>
                <w:i/>
                <w:lang w:val="en-US"/>
              </w:rPr>
            </w:pPr>
            <w:r w:rsidRPr="006A3BBC">
              <w:rPr>
                <w:rFonts w:ascii="GHEA Grapalat" w:hAnsi="GHEA Grapalat"/>
                <w:i/>
                <w:lang w:val="en-US"/>
              </w:rPr>
              <w:t>18</w:t>
            </w:r>
          </w:p>
        </w:tc>
        <w:tc>
          <w:tcPr>
            <w:tcW w:w="8332" w:type="dxa"/>
          </w:tcPr>
          <w:p w:rsidR="00E73FFA" w:rsidRPr="006A3BBC" w:rsidRDefault="001E2402" w:rsidP="001E2402">
            <w:pPr>
              <w:pStyle w:val="HTML"/>
              <w:rPr>
                <w:rFonts w:ascii="GHEA Grapalat" w:hAnsi="GHEA Grapalat"/>
                <w:lang w:val="en-US"/>
              </w:rPr>
            </w:pPr>
            <w:r w:rsidRPr="006A3BBC">
              <w:rPr>
                <w:rFonts w:ascii="GHEA Grapalat" w:hAnsi="GHEA Grapalat"/>
              </w:rPr>
              <w:t>Шоколадные вафли</w:t>
            </w:r>
            <w:r w:rsidR="00E32B4C" w:rsidRPr="006A3BBC">
              <w:rPr>
                <w:rFonts w:ascii="GHEA Grapalat" w:hAnsi="GHEA Grapalat"/>
                <w:lang w:val="en-US"/>
              </w:rPr>
              <w:t xml:space="preserve"> 100гр</w:t>
            </w:r>
          </w:p>
        </w:tc>
      </w:tr>
    </w:tbl>
    <w:p w:rsidR="00096865" w:rsidRPr="006A3BBC" w:rsidRDefault="00816505" w:rsidP="001D1F0F">
      <w:pPr>
        <w:pStyle w:val="23"/>
        <w:widowControl w:val="0"/>
        <w:spacing w:line="240" w:lineRule="auto"/>
        <w:ind w:firstLine="567"/>
        <w:rPr>
          <w:rFonts w:ascii="GHEA Grapalat" w:hAnsi="GHEA Grapalat"/>
          <w:i/>
        </w:rPr>
      </w:pPr>
      <w:r w:rsidRPr="006A3BBC">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6A3BBC">
        <w:rPr>
          <w:rFonts w:ascii="GHEA Grapalat" w:hAnsi="GHEA Grapalat"/>
          <w:i/>
        </w:rPr>
        <w:t xml:space="preserve">6 </w:t>
      </w:r>
      <w:r w:rsidRPr="006A3BBC">
        <w:rPr>
          <w:rFonts w:ascii="GHEA Grapalat" w:hAnsi="GHEA Grapalat"/>
          <w:i/>
        </w:rPr>
        <w:t>к настоящему Приглашению.</w:t>
      </w:r>
    </w:p>
    <w:p w:rsidR="0085236E" w:rsidRPr="006A3BBC" w:rsidRDefault="00845AA5" w:rsidP="001D1F0F">
      <w:pPr>
        <w:pStyle w:val="23"/>
        <w:widowControl w:val="0"/>
        <w:spacing w:line="240" w:lineRule="auto"/>
        <w:ind w:firstLine="0"/>
        <w:rPr>
          <w:rFonts w:ascii="GHEA Grapalat" w:hAnsi="GHEA Grapalat"/>
          <w:i/>
        </w:rPr>
      </w:pPr>
      <w:r w:rsidRPr="006A3BBC">
        <w:rPr>
          <w:rFonts w:ascii="GHEA Grapalat" w:hAnsi="GHEA Grapalat"/>
          <w:i/>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Ind w:w="-2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2"/>
        <w:gridCol w:w="3776"/>
      </w:tblGrid>
      <w:tr w:rsidR="0085236E" w:rsidRPr="006A3BBC" w:rsidTr="001D1F0F">
        <w:trPr>
          <w:jc w:val="center"/>
        </w:trPr>
        <w:tc>
          <w:tcPr>
            <w:tcW w:w="8818" w:type="dxa"/>
            <w:gridSpan w:val="2"/>
          </w:tcPr>
          <w:p w:rsidR="0085236E" w:rsidRPr="006A3BBC" w:rsidRDefault="0085236E" w:rsidP="00B46D58">
            <w:pPr>
              <w:pStyle w:val="23"/>
              <w:widowControl w:val="0"/>
              <w:spacing w:after="120" w:line="240" w:lineRule="auto"/>
              <w:ind w:firstLine="0"/>
              <w:jc w:val="center"/>
              <w:rPr>
                <w:rFonts w:ascii="GHEA Grapalat" w:hAnsi="GHEA Grapalat" w:cs="Sylfaen"/>
                <w:b/>
                <w:i/>
              </w:rPr>
            </w:pPr>
            <w:r w:rsidRPr="006A3BBC">
              <w:rPr>
                <w:rFonts w:ascii="GHEA Grapalat" w:hAnsi="GHEA Grapalat"/>
                <w:b/>
                <w:i/>
              </w:rPr>
              <w:t>Предоставление предоплаты</w:t>
            </w:r>
          </w:p>
        </w:tc>
      </w:tr>
      <w:tr w:rsidR="0085236E" w:rsidRPr="006A3BBC" w:rsidTr="001D1F0F">
        <w:trPr>
          <w:jc w:val="center"/>
        </w:trPr>
        <w:tc>
          <w:tcPr>
            <w:tcW w:w="5042" w:type="dxa"/>
            <w:vAlign w:val="center"/>
          </w:tcPr>
          <w:p w:rsidR="0085236E" w:rsidRPr="006A3BBC" w:rsidRDefault="0085236E" w:rsidP="00B46D58">
            <w:pPr>
              <w:pStyle w:val="23"/>
              <w:widowControl w:val="0"/>
              <w:spacing w:after="120" w:line="240" w:lineRule="auto"/>
              <w:ind w:firstLine="0"/>
              <w:jc w:val="center"/>
              <w:rPr>
                <w:rFonts w:ascii="GHEA Grapalat" w:hAnsi="GHEA Grapalat" w:cs="Sylfaen"/>
                <w:b/>
                <w:i/>
              </w:rPr>
            </w:pPr>
            <w:r w:rsidRPr="006A3BBC">
              <w:rPr>
                <w:rFonts w:ascii="GHEA Grapalat" w:hAnsi="GHEA Grapalat"/>
                <w:b/>
                <w:i/>
              </w:rPr>
              <w:t>максимальный размер (драмы РА)</w:t>
            </w:r>
          </w:p>
        </w:tc>
        <w:tc>
          <w:tcPr>
            <w:tcW w:w="3776" w:type="dxa"/>
            <w:vAlign w:val="center"/>
          </w:tcPr>
          <w:p w:rsidR="0085236E" w:rsidRPr="006A3BBC" w:rsidRDefault="0085236E" w:rsidP="00B46D58">
            <w:pPr>
              <w:pStyle w:val="23"/>
              <w:widowControl w:val="0"/>
              <w:spacing w:after="120" w:line="240" w:lineRule="auto"/>
              <w:ind w:firstLine="0"/>
              <w:jc w:val="center"/>
              <w:rPr>
                <w:rFonts w:ascii="GHEA Grapalat" w:hAnsi="GHEA Grapalat" w:cs="Sylfaen"/>
                <w:b/>
                <w:i/>
              </w:rPr>
            </w:pPr>
            <w:r w:rsidRPr="006A3BBC">
              <w:rPr>
                <w:rFonts w:ascii="GHEA Grapalat" w:hAnsi="GHEA Grapalat"/>
                <w:b/>
                <w:i/>
              </w:rPr>
              <w:t>срок (месяц, год)</w:t>
            </w:r>
          </w:p>
        </w:tc>
      </w:tr>
      <w:tr w:rsidR="0085236E" w:rsidRPr="006A3BBC" w:rsidTr="001D1F0F">
        <w:trPr>
          <w:jc w:val="center"/>
        </w:trPr>
        <w:tc>
          <w:tcPr>
            <w:tcW w:w="5042" w:type="dxa"/>
          </w:tcPr>
          <w:p w:rsidR="0085236E" w:rsidRPr="006A3BBC" w:rsidRDefault="00C4527B" w:rsidP="00B46D58">
            <w:pPr>
              <w:widowControl w:val="0"/>
              <w:spacing w:after="120"/>
              <w:jc w:val="center"/>
              <w:rPr>
                <w:rFonts w:ascii="GHEA Grapalat" w:hAnsi="GHEA Grapalat"/>
                <w:i/>
                <w:sz w:val="20"/>
                <w:szCs w:val="20"/>
                <w:lang w:val="en-US"/>
              </w:rPr>
            </w:pPr>
            <w:r w:rsidRPr="006A3BBC">
              <w:rPr>
                <w:rFonts w:ascii="GHEA Grapalat" w:hAnsi="GHEA Grapalat"/>
                <w:i/>
                <w:sz w:val="20"/>
                <w:szCs w:val="20"/>
                <w:lang w:val="en-US"/>
              </w:rPr>
              <w:t>-----------------------</w:t>
            </w:r>
          </w:p>
        </w:tc>
        <w:tc>
          <w:tcPr>
            <w:tcW w:w="3776" w:type="dxa"/>
          </w:tcPr>
          <w:p w:rsidR="0085236E" w:rsidRPr="006A3BBC" w:rsidRDefault="00C4527B" w:rsidP="00B46D58">
            <w:pPr>
              <w:widowControl w:val="0"/>
              <w:spacing w:after="120"/>
              <w:jc w:val="center"/>
              <w:rPr>
                <w:rFonts w:ascii="GHEA Grapalat" w:hAnsi="GHEA Grapalat"/>
                <w:i/>
                <w:sz w:val="20"/>
                <w:szCs w:val="20"/>
                <w:lang w:val="en-US"/>
              </w:rPr>
            </w:pPr>
            <w:r w:rsidRPr="006A3BBC">
              <w:rPr>
                <w:rFonts w:ascii="GHEA Grapalat" w:hAnsi="GHEA Grapalat"/>
                <w:i/>
                <w:sz w:val="20"/>
                <w:szCs w:val="20"/>
                <w:lang w:val="en-US"/>
              </w:rPr>
              <w:t>----------------------------</w:t>
            </w:r>
          </w:p>
        </w:tc>
      </w:tr>
      <w:tr w:rsidR="0085236E" w:rsidRPr="006A3BBC" w:rsidTr="001D1F0F">
        <w:trPr>
          <w:jc w:val="center"/>
        </w:trPr>
        <w:tc>
          <w:tcPr>
            <w:tcW w:w="5042" w:type="dxa"/>
          </w:tcPr>
          <w:p w:rsidR="0085236E" w:rsidRPr="006A3BBC" w:rsidRDefault="0085236E" w:rsidP="00B46D58">
            <w:pPr>
              <w:widowControl w:val="0"/>
              <w:spacing w:after="120"/>
              <w:jc w:val="center"/>
              <w:rPr>
                <w:rFonts w:ascii="GHEA Grapalat" w:hAnsi="GHEA Grapalat"/>
                <w:i/>
                <w:sz w:val="20"/>
                <w:szCs w:val="20"/>
              </w:rPr>
            </w:pPr>
          </w:p>
        </w:tc>
        <w:tc>
          <w:tcPr>
            <w:tcW w:w="3776" w:type="dxa"/>
          </w:tcPr>
          <w:p w:rsidR="0085236E" w:rsidRPr="006A3BBC" w:rsidRDefault="0085236E" w:rsidP="00B46D58">
            <w:pPr>
              <w:widowControl w:val="0"/>
              <w:spacing w:after="120"/>
              <w:jc w:val="center"/>
              <w:rPr>
                <w:rFonts w:ascii="GHEA Grapalat" w:hAnsi="GHEA Grapalat"/>
                <w:i/>
                <w:sz w:val="20"/>
                <w:szCs w:val="20"/>
              </w:rPr>
            </w:pPr>
          </w:p>
        </w:tc>
      </w:tr>
    </w:tbl>
    <w:p w:rsidR="00096865" w:rsidRPr="006A3BBC" w:rsidRDefault="0085236E" w:rsidP="00D746CA">
      <w:pPr>
        <w:pStyle w:val="23"/>
        <w:widowControl w:val="0"/>
        <w:spacing w:after="160" w:line="240" w:lineRule="auto"/>
        <w:ind w:firstLine="567"/>
        <w:rPr>
          <w:rFonts w:ascii="GHEA Grapalat" w:hAnsi="GHEA Grapalat"/>
          <w:i/>
        </w:rPr>
      </w:pPr>
      <w:r w:rsidRPr="006A3BBC">
        <w:rPr>
          <w:rFonts w:ascii="GHEA Grapalat" w:hAnsi="GHEA Grapalat"/>
          <w:i/>
        </w:rPr>
        <w:t>При этом предоплата будет предоставлена отобранному участнику на условиях, установленных пунктом 10.</w:t>
      </w:r>
      <w:r w:rsidR="006672E6" w:rsidRPr="006A3BBC">
        <w:rPr>
          <w:rFonts w:ascii="GHEA Grapalat" w:hAnsi="GHEA Grapalat"/>
          <w:i/>
        </w:rPr>
        <w:t xml:space="preserve">5 </w:t>
      </w:r>
      <w:r w:rsidRPr="006A3BBC">
        <w:rPr>
          <w:rFonts w:ascii="GHEA Grapalat" w:hAnsi="GHEA Grapalat"/>
          <w:i/>
        </w:rPr>
        <w:t>части 1 настоящего Приглашения, а</w:t>
      </w:r>
      <w:r w:rsidR="00090699" w:rsidRPr="006A3BBC">
        <w:rPr>
          <w:rFonts w:ascii="Courier New" w:hAnsi="Courier New" w:cs="Courier New"/>
          <w:i/>
          <w:lang w:val="en-US"/>
        </w:rPr>
        <w:t> </w:t>
      </w:r>
      <w:r w:rsidRPr="006A3BBC">
        <w:rPr>
          <w:rFonts w:ascii="GHEA Grapalat" w:hAnsi="GHEA Grapalat"/>
          <w:i/>
        </w:rPr>
        <w:t>погашение предоплаты будет осуществлено в порядке, установленном заключаемым договором.</w:t>
      </w:r>
      <w:r w:rsidR="00AA7117" w:rsidRPr="006A3BBC">
        <w:rPr>
          <w:rFonts w:ascii="GHEA Grapalat" w:hAnsi="GHEA Grapalat"/>
          <w:i/>
        </w:rPr>
        <w:t xml:space="preserve"> </w:t>
      </w:r>
    </w:p>
    <w:p w:rsidR="00096865" w:rsidRPr="006A3BBC" w:rsidRDefault="00693101" w:rsidP="00B46D58">
      <w:pPr>
        <w:widowControl w:val="0"/>
        <w:spacing w:after="160"/>
        <w:jc w:val="center"/>
        <w:rPr>
          <w:rFonts w:ascii="GHEA Grapalat" w:hAnsi="GHEA Grapalat"/>
          <w:b/>
          <w:sz w:val="20"/>
          <w:szCs w:val="20"/>
        </w:rPr>
      </w:pPr>
      <w:r w:rsidRPr="006A3BBC">
        <w:rPr>
          <w:rFonts w:ascii="GHEA Grapalat" w:hAnsi="GHEA Grapalat"/>
          <w:b/>
          <w:sz w:val="20"/>
          <w:szCs w:val="20"/>
        </w:rPr>
        <w:t>2.</w:t>
      </w:r>
      <w:r w:rsidR="002B32D6" w:rsidRPr="006A3BBC">
        <w:rPr>
          <w:rFonts w:ascii="GHEA Grapalat" w:hAnsi="GHEA Grapalat"/>
          <w:b/>
          <w:sz w:val="20"/>
          <w:szCs w:val="20"/>
        </w:rPr>
        <w:t xml:space="preserve"> ТРЕБОВАНИЯ К ПРАВУ УЧАСТНИКА НА УЧАСТИЕ, </w:t>
      </w:r>
      <w:r w:rsidRPr="006A3BBC">
        <w:rPr>
          <w:rFonts w:ascii="GHEA Grapalat" w:hAnsi="GHEA Grapalat"/>
          <w:b/>
          <w:sz w:val="20"/>
          <w:szCs w:val="20"/>
        </w:rPr>
        <w:br/>
      </w:r>
      <w:r w:rsidR="002B32D6" w:rsidRPr="006A3BBC">
        <w:rPr>
          <w:rFonts w:ascii="GHEA Grapalat" w:hAnsi="GHEA Grapalat"/>
          <w:b/>
          <w:sz w:val="20"/>
          <w:szCs w:val="20"/>
        </w:rPr>
        <w:t xml:space="preserve">КВАЛИФИКАЦИОННЫЕ КРИТЕРИИ И ПОРЯДОК ИХ ОЦЕНКИ </w:t>
      </w:r>
    </w:p>
    <w:p w:rsidR="00753E6E" w:rsidRPr="006A3BBC" w:rsidRDefault="00096865" w:rsidP="001D1F0F">
      <w:pPr>
        <w:widowControl w:val="0"/>
        <w:tabs>
          <w:tab w:val="left" w:pos="1134"/>
        </w:tabs>
        <w:jc w:val="both"/>
        <w:rPr>
          <w:rFonts w:ascii="GHEA Grapalat" w:hAnsi="GHEA Grapalat" w:cs="Arial Armenian"/>
          <w:i/>
          <w:sz w:val="20"/>
          <w:szCs w:val="20"/>
        </w:rPr>
      </w:pPr>
      <w:r w:rsidRPr="006A3BBC">
        <w:rPr>
          <w:rFonts w:ascii="GHEA Grapalat" w:hAnsi="GHEA Grapalat"/>
          <w:i/>
          <w:sz w:val="20"/>
          <w:szCs w:val="20"/>
        </w:rPr>
        <w:t>2.1</w:t>
      </w:r>
      <w:r w:rsidR="008E6E51" w:rsidRPr="006A3BBC">
        <w:rPr>
          <w:rFonts w:ascii="GHEA Grapalat" w:hAnsi="GHEA Grapalat"/>
          <w:i/>
          <w:sz w:val="20"/>
          <w:szCs w:val="20"/>
        </w:rPr>
        <w:t>.</w:t>
      </w:r>
      <w:r w:rsidRPr="006A3BBC">
        <w:rPr>
          <w:rFonts w:ascii="GHEA Grapalat" w:hAnsi="GHEA Grapalat"/>
          <w:i/>
          <w:sz w:val="20"/>
          <w:szCs w:val="20"/>
        </w:rPr>
        <w:t>В настоящей процедуре не имеют права участвовать лица:</w:t>
      </w:r>
    </w:p>
    <w:p w:rsidR="00753E6E" w:rsidRPr="006A3BBC" w:rsidRDefault="00753E6E" w:rsidP="001D1F0F">
      <w:pPr>
        <w:widowControl w:val="0"/>
        <w:tabs>
          <w:tab w:val="left" w:pos="1134"/>
        </w:tabs>
        <w:jc w:val="both"/>
        <w:rPr>
          <w:rFonts w:ascii="GHEA Grapalat" w:hAnsi="GHEA Grapalat"/>
          <w:i/>
          <w:sz w:val="20"/>
          <w:szCs w:val="20"/>
        </w:rPr>
      </w:pPr>
      <w:r w:rsidRPr="006A3BBC">
        <w:rPr>
          <w:rFonts w:ascii="GHEA Grapalat" w:hAnsi="GHEA Grapalat"/>
          <w:i/>
          <w:sz w:val="20"/>
          <w:szCs w:val="20"/>
        </w:rPr>
        <w:t xml:space="preserve">1)которые на день подачи заявки в судебном порядке признаны банкротом; </w:t>
      </w:r>
    </w:p>
    <w:p w:rsidR="00753E6E" w:rsidRPr="006A3BBC" w:rsidRDefault="00753E6E" w:rsidP="001D1F0F">
      <w:pPr>
        <w:widowControl w:val="0"/>
        <w:tabs>
          <w:tab w:val="left" w:pos="1134"/>
          <w:tab w:val="left" w:pos="7200"/>
        </w:tabs>
        <w:jc w:val="both"/>
        <w:rPr>
          <w:rFonts w:ascii="GHEA Grapalat" w:hAnsi="GHEA Grapalat"/>
          <w:i/>
          <w:sz w:val="20"/>
          <w:szCs w:val="20"/>
        </w:rPr>
      </w:pPr>
      <w:r w:rsidRPr="006A3BBC">
        <w:rPr>
          <w:rFonts w:ascii="GHEA Grapalat" w:hAnsi="GHEA Grapalat"/>
          <w:i/>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6A3BBC">
        <w:rPr>
          <w:rFonts w:ascii="GHEA Grapalat" w:hAnsi="GHEA Grapalat"/>
          <w:i/>
          <w:sz w:val="20"/>
          <w:szCs w:val="20"/>
        </w:rPr>
        <w:t>драмов</w:t>
      </w:r>
      <w:proofErr w:type="spellEnd"/>
      <w:r w:rsidRPr="006A3BBC">
        <w:rPr>
          <w:rFonts w:ascii="GHEA Grapalat" w:hAnsi="GHEA Grapalat"/>
          <w:i/>
          <w:sz w:val="20"/>
          <w:szCs w:val="20"/>
        </w:rPr>
        <w:t xml:space="preserve"> Республики Армения;</w:t>
      </w:r>
    </w:p>
    <w:p w:rsidR="00D746CA" w:rsidRPr="006A3BBC" w:rsidRDefault="00753E6E" w:rsidP="001D1F0F">
      <w:pPr>
        <w:widowControl w:val="0"/>
        <w:tabs>
          <w:tab w:val="left" w:pos="1134"/>
        </w:tabs>
        <w:jc w:val="both"/>
        <w:rPr>
          <w:rFonts w:ascii="GHEA Grapalat" w:hAnsi="GHEA Grapalat"/>
          <w:i/>
          <w:sz w:val="20"/>
          <w:szCs w:val="20"/>
        </w:rPr>
      </w:pPr>
      <w:r w:rsidRPr="006A3BBC">
        <w:rPr>
          <w:rFonts w:ascii="GHEA Grapalat" w:hAnsi="GHEA Grapalat"/>
          <w:i/>
          <w:sz w:val="20"/>
          <w:szCs w:val="20"/>
        </w:rPr>
        <w:t xml:space="preserve">3)которые или представитель исполнительного </w:t>
      </w:r>
      <w:proofErr w:type="gramStart"/>
      <w:r w:rsidRPr="006A3BBC">
        <w:rPr>
          <w:rFonts w:ascii="GHEA Grapalat" w:hAnsi="GHEA Grapalat"/>
          <w:i/>
          <w:sz w:val="20"/>
          <w:szCs w:val="20"/>
        </w:rPr>
        <w:t>органа</w:t>
      </w:r>
      <w:proofErr w:type="gramEnd"/>
      <w:r w:rsidRPr="006A3BBC">
        <w:rPr>
          <w:rFonts w:ascii="GHEA Grapalat" w:hAnsi="GHEA Grapalat"/>
          <w:i/>
          <w:sz w:val="20"/>
          <w:szCs w:val="20"/>
        </w:rPr>
        <w:t xml:space="preserve"> которых в течение трех лет, предшествующих дню подачи заявки, были осуждены за</w:t>
      </w:r>
      <w:r w:rsidR="003240F7" w:rsidRPr="006A3BBC">
        <w:rPr>
          <w:rFonts w:ascii="Courier New" w:hAnsi="Courier New" w:cs="Courier New"/>
          <w:i/>
          <w:sz w:val="20"/>
          <w:szCs w:val="20"/>
          <w:lang w:val="en-US"/>
        </w:rPr>
        <w:t> </w:t>
      </w:r>
      <w:r w:rsidRPr="006A3BBC">
        <w:rPr>
          <w:rFonts w:ascii="GHEA Grapalat" w:hAnsi="GHEA Grapalat"/>
          <w:i/>
          <w:sz w:val="20"/>
          <w:szCs w:val="20"/>
        </w:rPr>
        <w:t xml:space="preserve">финансирование терроризма, </w:t>
      </w:r>
    </w:p>
    <w:p w:rsidR="00753E6E" w:rsidRPr="006A3BBC" w:rsidRDefault="00753E6E" w:rsidP="001D1F0F">
      <w:pPr>
        <w:widowControl w:val="0"/>
        <w:tabs>
          <w:tab w:val="left" w:pos="1134"/>
        </w:tabs>
        <w:jc w:val="both"/>
        <w:rPr>
          <w:rFonts w:ascii="GHEA Grapalat" w:hAnsi="GHEA Grapalat"/>
          <w:i/>
          <w:sz w:val="20"/>
          <w:szCs w:val="20"/>
        </w:rPr>
      </w:pPr>
      <w:r w:rsidRPr="006A3BBC">
        <w:rPr>
          <w:rFonts w:ascii="GHEA Grapalat" w:hAnsi="GHEA Grapalat"/>
          <w:i/>
          <w:sz w:val="20"/>
          <w:szCs w:val="20"/>
        </w:rPr>
        <w:t xml:space="preserve">эксплуатацию детей или преступление, включающее </w:t>
      </w:r>
      <w:proofErr w:type="spellStart"/>
      <w:r w:rsidRPr="006A3BBC">
        <w:rPr>
          <w:rFonts w:ascii="GHEA Grapalat" w:hAnsi="GHEA Grapalat"/>
          <w:i/>
          <w:sz w:val="20"/>
          <w:szCs w:val="20"/>
        </w:rPr>
        <w:t>трафикинг</w:t>
      </w:r>
      <w:proofErr w:type="spellEnd"/>
      <w:r w:rsidRPr="006A3BBC">
        <w:rPr>
          <w:rFonts w:ascii="GHEA Grapalat" w:hAnsi="GHEA Grapalat"/>
          <w:i/>
          <w:sz w:val="20"/>
          <w:szCs w:val="20"/>
        </w:rPr>
        <w:t xml:space="preserve"> людей, создание преступного сообщества или участие в</w:t>
      </w:r>
      <w:r w:rsidR="003240F7" w:rsidRPr="006A3BBC">
        <w:rPr>
          <w:rFonts w:ascii="Courier New" w:hAnsi="Courier New" w:cs="Courier New"/>
          <w:i/>
          <w:sz w:val="20"/>
          <w:szCs w:val="20"/>
          <w:lang w:val="en-US"/>
        </w:rPr>
        <w:t> </w:t>
      </w:r>
      <w:r w:rsidRPr="006A3BBC">
        <w:rPr>
          <w:rFonts w:ascii="GHEA Grapalat" w:hAnsi="GHEA Grapalat"/>
          <w:i/>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w:t>
      </w:r>
      <w:r w:rsidRPr="006A3BBC">
        <w:rPr>
          <w:rFonts w:ascii="GHEA Grapalat" w:hAnsi="GHEA Grapalat"/>
          <w:i/>
          <w:sz w:val="20"/>
          <w:szCs w:val="20"/>
        </w:rPr>
        <w:lastRenderedPageBreak/>
        <w:t>случаев, когда судимость в установленном законом порядке снята или по</w:t>
      </w:r>
      <w:r w:rsidR="003240F7" w:rsidRPr="006A3BBC">
        <w:rPr>
          <w:rFonts w:ascii="GHEA Grapalat" w:hAnsi="GHEA Grapalat"/>
          <w:i/>
          <w:sz w:val="20"/>
          <w:szCs w:val="20"/>
        </w:rPr>
        <w:t>гашена;</w:t>
      </w:r>
    </w:p>
    <w:p w:rsidR="00753E6E" w:rsidRPr="006A3BBC" w:rsidRDefault="00753E6E" w:rsidP="001D1F0F">
      <w:pPr>
        <w:widowControl w:val="0"/>
        <w:tabs>
          <w:tab w:val="left" w:pos="1134"/>
        </w:tabs>
        <w:jc w:val="both"/>
        <w:rPr>
          <w:rFonts w:ascii="GHEA Grapalat" w:hAnsi="GHEA Grapalat"/>
          <w:i/>
          <w:sz w:val="20"/>
          <w:szCs w:val="20"/>
        </w:rPr>
      </w:pPr>
      <w:proofErr w:type="gramStart"/>
      <w:r w:rsidRPr="006A3BBC">
        <w:rPr>
          <w:rFonts w:ascii="GHEA Grapalat" w:hAnsi="GHEA Grapalat"/>
          <w:i/>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6A3BBC">
        <w:rPr>
          <w:rFonts w:ascii="GHEA Grapalat" w:hAnsi="GHEA Grapalat"/>
          <w:i/>
          <w:sz w:val="20"/>
          <w:szCs w:val="20"/>
        </w:rPr>
        <w:t>необжалуемый</w:t>
      </w:r>
      <w:proofErr w:type="spellEnd"/>
      <w:r w:rsidRPr="006A3BBC">
        <w:rPr>
          <w:rFonts w:ascii="GHEA Grapalat" w:hAnsi="GHEA Grapalat"/>
          <w:i/>
          <w:sz w:val="20"/>
          <w:szCs w:val="20"/>
        </w:rPr>
        <w:t xml:space="preserve"> административный акт за </w:t>
      </w:r>
      <w:proofErr w:type="spellStart"/>
      <w:r w:rsidRPr="006A3BBC">
        <w:rPr>
          <w:rFonts w:ascii="GHEA Grapalat" w:hAnsi="GHEA Grapalat"/>
          <w:i/>
          <w:sz w:val="20"/>
          <w:szCs w:val="20"/>
        </w:rPr>
        <w:t>антиконкурентное</w:t>
      </w:r>
      <w:proofErr w:type="spellEnd"/>
      <w:r w:rsidRPr="006A3BBC">
        <w:rPr>
          <w:rFonts w:ascii="GHEA Grapalat" w:hAnsi="GHEA Grapalat"/>
          <w:i/>
          <w:sz w:val="20"/>
          <w:szCs w:val="20"/>
        </w:rPr>
        <w:t xml:space="preserve"> соглашение или злоупотребление доминирующим положением в сфере закупок;</w:t>
      </w:r>
      <w:proofErr w:type="gramEnd"/>
    </w:p>
    <w:p w:rsidR="00753E6E" w:rsidRPr="006A3BBC" w:rsidRDefault="00753E6E" w:rsidP="001D1F0F">
      <w:pPr>
        <w:widowControl w:val="0"/>
        <w:tabs>
          <w:tab w:val="left" w:pos="1134"/>
        </w:tabs>
        <w:jc w:val="both"/>
        <w:rPr>
          <w:rFonts w:ascii="GHEA Grapalat" w:hAnsi="GHEA Grapalat"/>
          <w:i/>
          <w:sz w:val="20"/>
          <w:szCs w:val="20"/>
        </w:rPr>
      </w:pPr>
      <w:r w:rsidRPr="006A3BBC">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A3BBC">
        <w:rPr>
          <w:rFonts w:ascii="Courier New" w:hAnsi="Courier New" w:cs="Courier New"/>
          <w:i/>
          <w:sz w:val="20"/>
          <w:szCs w:val="20"/>
          <w:lang w:val="en-US"/>
        </w:rPr>
        <w:t> </w:t>
      </w:r>
      <w:r w:rsidRPr="006A3BBC">
        <w:rPr>
          <w:rFonts w:ascii="GHEA Grapalat" w:hAnsi="GHEA Grapalat"/>
          <w:i/>
          <w:sz w:val="20"/>
          <w:szCs w:val="20"/>
        </w:rPr>
        <w:t xml:space="preserve">закупках; </w:t>
      </w:r>
    </w:p>
    <w:p w:rsidR="00753E6E" w:rsidRPr="006A3BBC" w:rsidRDefault="00753E6E" w:rsidP="001D1F0F">
      <w:pPr>
        <w:widowControl w:val="0"/>
        <w:tabs>
          <w:tab w:val="left" w:pos="1134"/>
        </w:tabs>
        <w:jc w:val="both"/>
        <w:rPr>
          <w:rFonts w:ascii="GHEA Grapalat" w:hAnsi="GHEA Grapalat"/>
          <w:i/>
          <w:sz w:val="20"/>
          <w:szCs w:val="20"/>
        </w:rPr>
      </w:pPr>
      <w:r w:rsidRPr="006A3BBC">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6A3BBC" w:rsidRDefault="00990561" w:rsidP="001D1F0F">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6A3BBC" w:rsidRDefault="00753E6E" w:rsidP="001D1F0F">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6A3BBC" w:rsidRDefault="00BA3554" w:rsidP="001D1F0F">
      <w:pPr>
        <w:widowControl w:val="0"/>
        <w:tabs>
          <w:tab w:val="left" w:pos="1134"/>
        </w:tabs>
        <w:jc w:val="both"/>
        <w:rPr>
          <w:rFonts w:ascii="GHEA Grapalat" w:hAnsi="GHEA Grapalat"/>
          <w:i/>
          <w:sz w:val="20"/>
          <w:szCs w:val="20"/>
        </w:rPr>
      </w:pPr>
      <w:proofErr w:type="gramStart"/>
      <w:r w:rsidRPr="006A3BBC">
        <w:rPr>
          <w:rFonts w:ascii="GHEA Grapalat" w:hAnsi="GHEA Grapalat"/>
          <w:i/>
          <w:sz w:val="20"/>
          <w:szCs w:val="20"/>
        </w:rPr>
        <w:t>2.3</w:t>
      </w:r>
      <w:r w:rsidR="003240F7" w:rsidRPr="006A3BBC">
        <w:rPr>
          <w:rFonts w:ascii="GHEA Grapalat" w:hAnsi="GHEA Grapalat"/>
          <w:i/>
          <w:sz w:val="20"/>
          <w:szCs w:val="20"/>
        </w:rPr>
        <w:t>.</w:t>
      </w:r>
      <w:r w:rsidRPr="006A3BBC">
        <w:rPr>
          <w:rFonts w:ascii="GHEA Grapalat" w:hAnsi="GHEA Grapalat"/>
          <w:i/>
          <w:sz w:val="20"/>
          <w:szCs w:val="20"/>
        </w:rPr>
        <w:t>Запрещается одновременное участие в настоящей процедуре</w:t>
      </w:r>
      <w:r w:rsidR="00F4264D" w:rsidRPr="006A3BBC">
        <w:rPr>
          <w:rFonts w:ascii="GHEA Grapalat" w:hAnsi="GHEA Grapalat"/>
          <w:i/>
          <w:sz w:val="20"/>
          <w:szCs w:val="20"/>
        </w:rPr>
        <w:t xml:space="preserve"> (</w:t>
      </w:r>
      <w:r w:rsidR="00DA4643" w:rsidRPr="006A3BBC">
        <w:rPr>
          <w:rFonts w:ascii="GHEA Grapalat" w:hAnsi="GHEA Grapalat"/>
          <w:i/>
          <w:sz w:val="20"/>
          <w:szCs w:val="20"/>
        </w:rPr>
        <w:t>на о</w:t>
      </w:r>
      <w:r w:rsidR="00EE7758" w:rsidRPr="006A3BBC">
        <w:rPr>
          <w:rFonts w:ascii="GHEA Grapalat" w:hAnsi="GHEA Grapalat"/>
          <w:i/>
          <w:sz w:val="20"/>
          <w:szCs w:val="20"/>
        </w:rPr>
        <w:t>дин и тот же</w:t>
      </w:r>
      <w:r w:rsidR="00DA4643" w:rsidRPr="006A3BBC">
        <w:rPr>
          <w:rFonts w:ascii="GHEA Grapalat" w:hAnsi="GHEA Grapalat"/>
          <w:i/>
          <w:sz w:val="20"/>
          <w:szCs w:val="20"/>
        </w:rPr>
        <w:t xml:space="preserve"> лот</w:t>
      </w:r>
      <w:r w:rsidR="00F4264D" w:rsidRPr="006A3BBC">
        <w:rPr>
          <w:rFonts w:ascii="GHEA Grapalat" w:hAnsi="GHEA Grapalat"/>
          <w:i/>
          <w:sz w:val="20"/>
          <w:szCs w:val="20"/>
        </w:rPr>
        <w:t>)</w:t>
      </w:r>
      <w:r w:rsidRPr="006A3BBC">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6A3BBC">
        <w:rPr>
          <w:rFonts w:ascii="GHEA Grapalat" w:hAnsi="GHEA Grapalat"/>
          <w:i/>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6A3BBC"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6A3BBC">
        <w:rPr>
          <w:rFonts w:ascii="GHEA Grapalat" w:hAnsi="GHEA Grapalat"/>
          <w:i/>
          <w:sz w:val="20"/>
          <w:szCs w:val="20"/>
        </w:rPr>
        <w:t>По смыслу пункта 119 Порядка:</w:t>
      </w:r>
    </w:p>
    <w:p w:rsidR="00D5674E" w:rsidRPr="006A3BB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A3BBC">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A3BBC">
        <w:rPr>
          <w:rFonts w:ascii="GHEA Grapalat" w:hAnsi="GHEA Grapalat"/>
          <w:i/>
          <w:color w:val="000000"/>
          <w:sz w:val="20"/>
          <w:szCs w:val="20"/>
        </w:rPr>
        <w:t xml:space="preserve"> </w:t>
      </w:r>
    </w:p>
    <w:p w:rsidR="00D5674E" w:rsidRPr="006A3BB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A3BBC">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6A3BB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A3BBC">
        <w:rPr>
          <w:rFonts w:ascii="GHEA Grapalat" w:hAnsi="GHEA Grapalat"/>
          <w:i/>
          <w:color w:val="000000"/>
          <w:sz w:val="20"/>
          <w:szCs w:val="20"/>
        </w:rPr>
        <w:t>а</w:t>
      </w:r>
      <w:proofErr w:type="gramStart"/>
      <w:r w:rsidRPr="006A3BBC">
        <w:rPr>
          <w:rFonts w:ascii="GHEA Grapalat" w:hAnsi="GHEA Grapalat"/>
          <w:i/>
          <w:color w:val="000000"/>
          <w:sz w:val="20"/>
          <w:szCs w:val="20"/>
        </w:rPr>
        <w:t>.у</w:t>
      </w:r>
      <w:proofErr w:type="gramEnd"/>
      <w:r w:rsidRPr="006A3BBC">
        <w:rPr>
          <w:rFonts w:ascii="GHEA Grapalat" w:hAnsi="GHEA Grapalat"/>
          <w:i/>
          <w:color w:val="000000"/>
          <w:sz w:val="20"/>
          <w:szCs w:val="20"/>
        </w:rPr>
        <w:t>частником</w:t>
      </w:r>
      <w:proofErr w:type="spellEnd"/>
      <w:r w:rsidRPr="006A3BBC">
        <w:rPr>
          <w:rFonts w:ascii="GHEA Grapalat" w:hAnsi="GHEA Grapalat"/>
          <w:i/>
          <w:color w:val="000000"/>
          <w:sz w:val="20"/>
          <w:szCs w:val="20"/>
        </w:rPr>
        <w:t>, распоряжающимся более чем десятью процентами акций данного юридического лица;</w:t>
      </w:r>
    </w:p>
    <w:p w:rsidR="00D5674E" w:rsidRPr="006A3BB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A3BBC">
        <w:rPr>
          <w:rFonts w:ascii="GHEA Grapalat" w:hAnsi="GHEA Grapalat"/>
          <w:i/>
          <w:color w:val="000000"/>
          <w:sz w:val="20"/>
          <w:szCs w:val="20"/>
        </w:rPr>
        <w:t>б</w:t>
      </w:r>
      <w:proofErr w:type="gramStart"/>
      <w:r w:rsidRPr="006A3BBC">
        <w:rPr>
          <w:rFonts w:ascii="GHEA Grapalat" w:hAnsi="GHEA Grapalat"/>
          <w:i/>
          <w:color w:val="000000"/>
          <w:sz w:val="20"/>
          <w:szCs w:val="20"/>
        </w:rPr>
        <w:t>.л</w:t>
      </w:r>
      <w:proofErr w:type="gramEnd"/>
      <w:r w:rsidRPr="006A3BBC">
        <w:rPr>
          <w:rFonts w:ascii="GHEA Grapalat" w:hAnsi="GHEA Grapalat"/>
          <w:i/>
          <w:color w:val="000000"/>
          <w:sz w:val="20"/>
          <w:szCs w:val="20"/>
        </w:rPr>
        <w:t>ицом</w:t>
      </w:r>
      <w:proofErr w:type="spellEnd"/>
      <w:r w:rsidRPr="006A3BBC">
        <w:rPr>
          <w:rFonts w:ascii="GHEA Grapalat" w:hAnsi="GHEA Grapalat"/>
          <w:i/>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6A3BB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A3BBC">
        <w:rPr>
          <w:rFonts w:ascii="GHEA Grapalat" w:hAnsi="GHEA Grapalat"/>
          <w:i/>
          <w:color w:val="000000"/>
          <w:sz w:val="20"/>
          <w:szCs w:val="20"/>
        </w:rPr>
        <w:t>в</w:t>
      </w:r>
      <w:proofErr w:type="gramStart"/>
      <w:r w:rsidRPr="006A3BBC">
        <w:rPr>
          <w:rFonts w:ascii="GHEA Grapalat" w:hAnsi="GHEA Grapalat"/>
          <w:i/>
          <w:color w:val="000000"/>
          <w:sz w:val="20"/>
          <w:szCs w:val="20"/>
        </w:rPr>
        <w:t>.п</w:t>
      </w:r>
      <w:proofErr w:type="gramEnd"/>
      <w:r w:rsidRPr="006A3BBC">
        <w:rPr>
          <w:rFonts w:ascii="GHEA Grapalat" w:hAnsi="GHEA Grapalat"/>
          <w:i/>
          <w:color w:val="000000"/>
          <w:sz w:val="20"/>
          <w:szCs w:val="20"/>
        </w:rPr>
        <w:t>редседателем</w:t>
      </w:r>
      <w:proofErr w:type="spellEnd"/>
      <w:r w:rsidRPr="006A3BBC">
        <w:rPr>
          <w:rFonts w:ascii="GHEA Grapalat" w:hAnsi="GHEA Grapalat"/>
          <w:i/>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6A3BB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A3BBC">
        <w:rPr>
          <w:rFonts w:ascii="GHEA Grapalat" w:hAnsi="GHEA Grapalat"/>
          <w:i/>
          <w:color w:val="000000"/>
          <w:sz w:val="20"/>
          <w:szCs w:val="20"/>
        </w:rPr>
        <w:t>г</w:t>
      </w:r>
      <w:proofErr w:type="gramStart"/>
      <w:r w:rsidRPr="006A3BBC">
        <w:rPr>
          <w:rFonts w:ascii="GHEA Grapalat" w:hAnsi="GHEA Grapalat"/>
          <w:i/>
          <w:color w:val="000000"/>
          <w:sz w:val="20"/>
          <w:szCs w:val="20"/>
        </w:rPr>
        <w:t>.с</w:t>
      </w:r>
      <w:proofErr w:type="gramEnd"/>
      <w:r w:rsidRPr="006A3BBC">
        <w:rPr>
          <w:rFonts w:ascii="GHEA Grapalat" w:hAnsi="GHEA Grapalat"/>
          <w:i/>
          <w:color w:val="000000"/>
          <w:sz w:val="20"/>
          <w:szCs w:val="20"/>
        </w:rPr>
        <w:t>отрудником</w:t>
      </w:r>
      <w:proofErr w:type="spellEnd"/>
      <w:r w:rsidRPr="006A3BBC">
        <w:rPr>
          <w:rFonts w:ascii="GHEA Grapalat" w:hAnsi="GHEA Grapalat"/>
          <w:i/>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6A3BB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6A3BBC">
        <w:rPr>
          <w:rFonts w:ascii="GHEA Grapalat" w:hAnsi="GHEA Grapalat"/>
          <w:i/>
          <w:sz w:val="20"/>
          <w:szCs w:val="20"/>
        </w:rPr>
        <w:t>3)участники, не имеющие статуса физического лица, считаются взаимосвязанными, если:</w:t>
      </w:r>
    </w:p>
    <w:p w:rsidR="00D5674E" w:rsidRPr="006A3BB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A3BBC">
        <w:rPr>
          <w:rFonts w:ascii="GHEA Grapalat" w:hAnsi="GHEA Grapalat"/>
          <w:i/>
          <w:color w:val="000000"/>
          <w:sz w:val="20"/>
          <w:szCs w:val="20"/>
        </w:rPr>
        <w:t>а</w:t>
      </w:r>
      <w:proofErr w:type="gramStart"/>
      <w:r w:rsidRPr="006A3BBC">
        <w:rPr>
          <w:rFonts w:ascii="GHEA Grapalat" w:hAnsi="GHEA Grapalat"/>
          <w:i/>
          <w:color w:val="000000"/>
          <w:sz w:val="20"/>
          <w:szCs w:val="20"/>
        </w:rPr>
        <w:t>.д</w:t>
      </w:r>
      <w:proofErr w:type="gramEnd"/>
      <w:r w:rsidRPr="006A3BBC">
        <w:rPr>
          <w:rFonts w:ascii="GHEA Grapalat" w:hAnsi="GHEA Grapalat"/>
          <w:i/>
          <w:color w:val="000000"/>
          <w:sz w:val="20"/>
          <w:szCs w:val="20"/>
        </w:rPr>
        <w:t>анное</w:t>
      </w:r>
      <w:proofErr w:type="spellEnd"/>
      <w:r w:rsidRPr="006A3BBC">
        <w:rPr>
          <w:rFonts w:ascii="GHEA Grapalat" w:hAnsi="GHEA Grapalat"/>
          <w:i/>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A3BBC">
        <w:rPr>
          <w:rFonts w:ascii="Courier New" w:hAnsi="Courier New" w:cs="Courier New"/>
          <w:i/>
          <w:color w:val="000000"/>
          <w:sz w:val="20"/>
          <w:szCs w:val="20"/>
          <w:lang w:val="en-US"/>
        </w:rPr>
        <w:t> </w:t>
      </w:r>
      <w:r w:rsidRPr="006A3BBC">
        <w:rPr>
          <w:rFonts w:ascii="GHEA Grapalat" w:hAnsi="GHEA Grapalat"/>
          <w:i/>
          <w:color w:val="000000"/>
          <w:sz w:val="20"/>
          <w:szCs w:val="20"/>
        </w:rPr>
        <w:t>лица;</w:t>
      </w:r>
    </w:p>
    <w:p w:rsidR="00D5674E" w:rsidRPr="006A3BB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A3BBC">
        <w:rPr>
          <w:rFonts w:ascii="GHEA Grapalat" w:hAnsi="GHEA Grapalat"/>
          <w:i/>
          <w:color w:val="000000"/>
          <w:sz w:val="20"/>
          <w:szCs w:val="20"/>
        </w:rPr>
        <w:t>б</w:t>
      </w:r>
      <w:proofErr w:type="gramStart"/>
      <w:r w:rsidRPr="006A3BBC">
        <w:rPr>
          <w:rFonts w:ascii="GHEA Grapalat" w:hAnsi="GHEA Grapalat"/>
          <w:i/>
          <w:color w:val="000000"/>
          <w:sz w:val="20"/>
          <w:szCs w:val="20"/>
        </w:rPr>
        <w:t>.у</w:t>
      </w:r>
      <w:proofErr w:type="gramEnd"/>
      <w:r w:rsidRPr="006A3BBC">
        <w:rPr>
          <w:rFonts w:ascii="GHEA Grapalat" w:hAnsi="GHEA Grapalat"/>
          <w:i/>
          <w:color w:val="000000"/>
          <w:sz w:val="20"/>
          <w:szCs w:val="20"/>
        </w:rPr>
        <w:t>частник</w:t>
      </w:r>
      <w:proofErr w:type="spellEnd"/>
      <w:r w:rsidRPr="006A3BBC">
        <w:rPr>
          <w:rFonts w:ascii="GHEA Grapalat" w:hAnsi="GHEA Grapalat"/>
          <w:i/>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6A3BBC"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proofErr w:type="spellStart"/>
      <w:r w:rsidRPr="006A3BBC">
        <w:rPr>
          <w:rFonts w:ascii="GHEA Grapalat" w:hAnsi="GHEA Grapalat"/>
          <w:i/>
          <w:color w:val="000000"/>
          <w:sz w:val="20"/>
          <w:szCs w:val="20"/>
        </w:rPr>
        <w:t>в</w:t>
      </w:r>
      <w:proofErr w:type="gramStart"/>
      <w:r w:rsidRPr="006A3BBC">
        <w:rPr>
          <w:rFonts w:ascii="GHEA Grapalat" w:hAnsi="GHEA Grapalat"/>
          <w:i/>
          <w:color w:val="000000"/>
          <w:sz w:val="20"/>
          <w:szCs w:val="20"/>
        </w:rPr>
        <w:t>.к</w:t>
      </w:r>
      <w:proofErr w:type="gramEnd"/>
      <w:r w:rsidRPr="006A3BBC">
        <w:rPr>
          <w:rFonts w:ascii="GHEA Grapalat" w:hAnsi="GHEA Grapalat"/>
          <w:i/>
          <w:color w:val="000000"/>
          <w:sz w:val="20"/>
          <w:szCs w:val="20"/>
        </w:rPr>
        <w:t>то</w:t>
      </w:r>
      <w:proofErr w:type="spellEnd"/>
      <w:r w:rsidRPr="006A3BBC">
        <w:rPr>
          <w:rFonts w:ascii="GHEA Grapalat" w:hAnsi="GHEA Grapalat"/>
          <w:i/>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6A3BB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6A3BBC">
        <w:rPr>
          <w:rFonts w:ascii="GHEA Grapalat" w:hAnsi="GHEA Grapalat"/>
          <w:i/>
          <w:color w:val="000000"/>
          <w:sz w:val="20"/>
          <w:szCs w:val="20"/>
        </w:rPr>
        <w:t>г</w:t>
      </w:r>
      <w:proofErr w:type="gramStart"/>
      <w:r w:rsidRPr="006A3BBC">
        <w:rPr>
          <w:rFonts w:ascii="GHEA Grapalat" w:hAnsi="GHEA Grapalat"/>
          <w:i/>
          <w:color w:val="000000"/>
          <w:sz w:val="20"/>
          <w:szCs w:val="20"/>
        </w:rPr>
        <w:t>.о</w:t>
      </w:r>
      <w:proofErr w:type="gramEnd"/>
      <w:r w:rsidRPr="006A3BBC">
        <w:rPr>
          <w:rFonts w:ascii="GHEA Grapalat" w:hAnsi="GHEA Grapalat"/>
          <w:i/>
          <w:color w:val="000000"/>
          <w:sz w:val="20"/>
          <w:szCs w:val="20"/>
        </w:rPr>
        <w:t>ни</w:t>
      </w:r>
      <w:proofErr w:type="spellEnd"/>
      <w:r w:rsidRPr="006A3BBC">
        <w:rPr>
          <w:rFonts w:ascii="GHEA Grapalat" w:hAnsi="GHEA Grapalat"/>
          <w:i/>
          <w:color w:val="000000"/>
          <w:sz w:val="20"/>
          <w:szCs w:val="20"/>
        </w:rPr>
        <w:t xml:space="preserve"> действовали или действуют согласованно, исходя из общих экономических интересов.</w:t>
      </w:r>
    </w:p>
    <w:p w:rsidR="00D5674E" w:rsidRPr="006A3BBC" w:rsidRDefault="00D5674E" w:rsidP="001D1F0F">
      <w:pPr>
        <w:widowControl w:val="0"/>
        <w:tabs>
          <w:tab w:val="left" w:pos="1134"/>
        </w:tabs>
        <w:jc w:val="both"/>
        <w:rPr>
          <w:rFonts w:ascii="GHEA Grapalat" w:hAnsi="GHEA Grapalat"/>
          <w:i/>
          <w:color w:val="000000"/>
          <w:sz w:val="20"/>
          <w:szCs w:val="20"/>
        </w:rPr>
      </w:pPr>
      <w:proofErr w:type="gramStart"/>
      <w:r w:rsidRPr="006A3BBC">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6A3BBC" w:rsidRDefault="00096865" w:rsidP="001D1F0F">
      <w:pPr>
        <w:widowControl w:val="0"/>
        <w:tabs>
          <w:tab w:val="left" w:pos="1134"/>
        </w:tabs>
        <w:jc w:val="both"/>
        <w:rPr>
          <w:rFonts w:ascii="GHEA Grapalat" w:hAnsi="GHEA Grapalat" w:cs="Arial Armenian"/>
          <w:i/>
          <w:sz w:val="20"/>
          <w:szCs w:val="20"/>
        </w:rPr>
      </w:pPr>
      <w:r w:rsidRPr="006A3BBC">
        <w:rPr>
          <w:rFonts w:ascii="GHEA Grapalat" w:hAnsi="GHEA Grapalat"/>
          <w:i/>
          <w:sz w:val="20"/>
          <w:szCs w:val="20"/>
        </w:rPr>
        <w:t>2.4</w:t>
      </w:r>
      <w:r w:rsidR="00D13662" w:rsidRPr="006A3BBC">
        <w:rPr>
          <w:rFonts w:ascii="GHEA Grapalat" w:hAnsi="GHEA Grapalat"/>
          <w:i/>
          <w:sz w:val="20"/>
          <w:szCs w:val="20"/>
        </w:rPr>
        <w:t>.</w:t>
      </w:r>
      <w:r w:rsidRPr="006A3BBC">
        <w:rPr>
          <w:rFonts w:ascii="GHEA Grapalat" w:hAnsi="GHEA Grapalat"/>
          <w:i/>
          <w:sz w:val="20"/>
          <w:szCs w:val="20"/>
        </w:rPr>
        <w:t>Участник</w:t>
      </w:r>
      <w:r w:rsidR="000C3F69" w:rsidRPr="006A3BBC">
        <w:rPr>
          <w:rFonts w:ascii="GHEA Grapalat" w:hAnsi="GHEA Grapalat"/>
          <w:i/>
          <w:sz w:val="20"/>
          <w:szCs w:val="20"/>
        </w:rPr>
        <w:t>,</w:t>
      </w:r>
      <w:r w:rsidRPr="006A3BBC">
        <w:rPr>
          <w:rFonts w:ascii="GHEA Grapalat" w:hAnsi="GHEA Grapalat"/>
          <w:i/>
          <w:sz w:val="20"/>
          <w:szCs w:val="20"/>
        </w:rPr>
        <w:t xml:space="preserve"> </w:t>
      </w:r>
      <w:r w:rsidR="002C1D72" w:rsidRPr="006A3BBC">
        <w:rPr>
          <w:rFonts w:ascii="GHEA Grapalat" w:hAnsi="GHEA Grapalat"/>
          <w:i/>
          <w:sz w:val="20"/>
          <w:szCs w:val="20"/>
        </w:rPr>
        <w:t xml:space="preserve">в случае признания </w:t>
      </w:r>
      <w:r w:rsidR="00876D7D" w:rsidRPr="006A3BBC">
        <w:rPr>
          <w:rFonts w:ascii="GHEA Grapalat" w:hAnsi="GHEA Grapalat"/>
          <w:i/>
          <w:sz w:val="20"/>
          <w:szCs w:val="20"/>
        </w:rPr>
        <w:t>ото</w:t>
      </w:r>
      <w:r w:rsidR="002C1D72" w:rsidRPr="006A3BBC">
        <w:rPr>
          <w:rFonts w:ascii="GHEA Grapalat" w:hAnsi="GHEA Grapalat"/>
          <w:i/>
          <w:sz w:val="20"/>
          <w:szCs w:val="20"/>
        </w:rPr>
        <w:t>бранным участником</w:t>
      </w:r>
      <w:r w:rsidR="000C3F69" w:rsidRPr="006A3BBC">
        <w:rPr>
          <w:rFonts w:ascii="GHEA Grapalat" w:hAnsi="GHEA Grapalat"/>
          <w:i/>
          <w:sz w:val="20"/>
          <w:szCs w:val="20"/>
        </w:rPr>
        <w:t>,</w:t>
      </w:r>
      <w:r w:rsidR="002C1D72" w:rsidRPr="006A3BBC">
        <w:rPr>
          <w:rFonts w:ascii="GHEA Grapalat" w:hAnsi="GHEA Grapalat"/>
          <w:i/>
          <w:sz w:val="20"/>
          <w:szCs w:val="20"/>
        </w:rPr>
        <w:t xml:space="preserve"> в срок</w:t>
      </w:r>
      <w:r w:rsidR="00BB67B5" w:rsidRPr="006A3BBC">
        <w:rPr>
          <w:rFonts w:ascii="GHEA Grapalat" w:hAnsi="GHEA Grapalat"/>
          <w:i/>
          <w:sz w:val="20"/>
          <w:szCs w:val="20"/>
        </w:rPr>
        <w:t>и</w:t>
      </w:r>
      <w:r w:rsidR="002C1D72" w:rsidRPr="006A3BBC">
        <w:rPr>
          <w:rFonts w:ascii="GHEA Grapalat" w:hAnsi="GHEA Grapalat"/>
          <w:i/>
          <w:sz w:val="20"/>
          <w:szCs w:val="20"/>
        </w:rPr>
        <w:t xml:space="preserve"> и порядке, установленны</w:t>
      </w:r>
      <w:r w:rsidR="00180D64" w:rsidRPr="006A3BBC">
        <w:rPr>
          <w:rFonts w:ascii="GHEA Grapalat" w:hAnsi="GHEA Grapalat"/>
          <w:i/>
          <w:sz w:val="20"/>
          <w:szCs w:val="20"/>
        </w:rPr>
        <w:t>ми</w:t>
      </w:r>
      <w:r w:rsidR="002C1D72" w:rsidRPr="006A3BBC">
        <w:rPr>
          <w:rFonts w:ascii="GHEA Grapalat" w:hAnsi="GHEA Grapalat"/>
          <w:i/>
          <w:sz w:val="20"/>
          <w:szCs w:val="20"/>
        </w:rPr>
        <w:t xml:space="preserve"> статьей 35 </w:t>
      </w:r>
      <w:r w:rsidR="00876D7D" w:rsidRPr="006A3BBC">
        <w:rPr>
          <w:rFonts w:ascii="GHEA Grapalat" w:hAnsi="GHEA Grapalat"/>
          <w:i/>
          <w:sz w:val="20"/>
          <w:szCs w:val="20"/>
        </w:rPr>
        <w:lastRenderedPageBreak/>
        <w:t>З</w:t>
      </w:r>
      <w:r w:rsidR="002C1D72" w:rsidRPr="006A3BBC">
        <w:rPr>
          <w:rFonts w:ascii="GHEA Grapalat" w:hAnsi="GHEA Grapalat"/>
          <w:i/>
          <w:sz w:val="20"/>
          <w:szCs w:val="20"/>
        </w:rPr>
        <w:t xml:space="preserve">акона, </w:t>
      </w:r>
      <w:r w:rsidR="00466F7A" w:rsidRPr="006A3BBC">
        <w:rPr>
          <w:rFonts w:ascii="GHEA Grapalat" w:hAnsi="GHEA Grapalat"/>
          <w:i/>
          <w:sz w:val="20"/>
          <w:szCs w:val="20"/>
        </w:rPr>
        <w:t xml:space="preserve">представляет </w:t>
      </w:r>
      <w:r w:rsidR="002C1D72" w:rsidRPr="006A3BBC">
        <w:rPr>
          <w:rFonts w:ascii="GHEA Grapalat" w:hAnsi="GHEA Grapalat"/>
          <w:i/>
          <w:sz w:val="20"/>
          <w:szCs w:val="20"/>
        </w:rPr>
        <w:t>обеспеч</w:t>
      </w:r>
      <w:r w:rsidR="00466F7A" w:rsidRPr="006A3BBC">
        <w:rPr>
          <w:rFonts w:ascii="GHEA Grapalat" w:hAnsi="GHEA Grapalat"/>
          <w:i/>
          <w:sz w:val="20"/>
          <w:szCs w:val="20"/>
        </w:rPr>
        <w:t>ение</w:t>
      </w:r>
      <w:r w:rsidR="002C1D72" w:rsidRPr="006A3BBC">
        <w:rPr>
          <w:rFonts w:ascii="GHEA Grapalat" w:hAnsi="GHEA Grapalat"/>
          <w:i/>
          <w:sz w:val="20"/>
          <w:szCs w:val="20"/>
        </w:rPr>
        <w:t xml:space="preserve"> квалификаци</w:t>
      </w:r>
      <w:r w:rsidR="00466F7A" w:rsidRPr="006A3BBC">
        <w:rPr>
          <w:rFonts w:ascii="GHEA Grapalat" w:hAnsi="GHEA Grapalat"/>
          <w:i/>
          <w:sz w:val="20"/>
          <w:szCs w:val="20"/>
        </w:rPr>
        <w:t>и</w:t>
      </w:r>
      <w:r w:rsidR="002C1D72" w:rsidRPr="006A3BBC">
        <w:rPr>
          <w:rFonts w:ascii="GHEA Grapalat" w:hAnsi="GHEA Grapalat"/>
          <w:i/>
          <w:sz w:val="20"/>
          <w:szCs w:val="20"/>
        </w:rPr>
        <w:t xml:space="preserve"> в размере представленного им ценового предложения</w:t>
      </w:r>
      <w:r w:rsidR="000964F1" w:rsidRPr="006A3BBC">
        <w:rPr>
          <w:rFonts w:ascii="GHEA Grapalat" w:hAnsi="GHEA Grapalat"/>
          <w:i/>
          <w:sz w:val="20"/>
          <w:szCs w:val="20"/>
        </w:rPr>
        <w:t>.</w:t>
      </w:r>
    </w:p>
    <w:p w:rsidR="000A6B75" w:rsidRPr="006A3BBC" w:rsidRDefault="000A6B75" w:rsidP="001D1F0F">
      <w:pPr>
        <w:pStyle w:val="norm"/>
        <w:widowControl w:val="0"/>
        <w:tabs>
          <w:tab w:val="left" w:pos="1134"/>
        </w:tabs>
        <w:spacing w:line="240" w:lineRule="auto"/>
        <w:ind w:firstLine="0"/>
        <w:rPr>
          <w:rFonts w:ascii="GHEA Grapalat" w:hAnsi="GHEA Grapalat" w:cs="Sylfaen"/>
          <w:i/>
          <w:sz w:val="20"/>
        </w:rPr>
      </w:pPr>
      <w:r w:rsidRPr="006A3BBC">
        <w:rPr>
          <w:rFonts w:ascii="GHEA Grapalat" w:hAnsi="GHEA Grapalat"/>
          <w:i/>
          <w:sz w:val="20"/>
        </w:rPr>
        <w:t>2.</w:t>
      </w:r>
      <w:r w:rsidR="00DA4643" w:rsidRPr="006A3BBC">
        <w:rPr>
          <w:rFonts w:ascii="GHEA Grapalat" w:hAnsi="GHEA Grapalat"/>
          <w:i/>
          <w:sz w:val="20"/>
        </w:rPr>
        <w:t>5</w:t>
      </w:r>
      <w:r w:rsidR="000A15F9" w:rsidRPr="006A3BBC">
        <w:rPr>
          <w:rFonts w:ascii="GHEA Grapalat" w:hAnsi="GHEA Grapalat"/>
          <w:i/>
          <w:sz w:val="20"/>
        </w:rPr>
        <w:t>.</w:t>
      </w:r>
      <w:r w:rsidRPr="006A3BBC">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6A3BBC">
        <w:rPr>
          <w:rFonts w:ascii="GHEA Grapalat" w:hAnsi="GHEA Grapalat"/>
          <w:i/>
          <w:sz w:val="20"/>
        </w:rPr>
        <w:t xml:space="preserve"> </w:t>
      </w:r>
      <w:r w:rsidR="00C366B6" w:rsidRPr="006A3BBC">
        <w:rPr>
          <w:rFonts w:ascii="GHEA Grapalat" w:hAnsi="GHEA Grapalat"/>
          <w:i/>
          <w:sz w:val="20"/>
        </w:rPr>
        <w:t>(на один и тот же лот)</w:t>
      </w:r>
      <w:r w:rsidRPr="006A3BBC">
        <w:rPr>
          <w:rFonts w:ascii="GHEA Grapalat" w:hAnsi="GHEA Grapalat"/>
          <w:i/>
          <w:sz w:val="20"/>
        </w:rPr>
        <w:t xml:space="preserve">. </w:t>
      </w:r>
    </w:p>
    <w:p w:rsidR="00C4527B" w:rsidRPr="006A3BBC" w:rsidRDefault="000A6B75" w:rsidP="001D1F0F">
      <w:pPr>
        <w:pStyle w:val="23"/>
        <w:widowControl w:val="0"/>
        <w:tabs>
          <w:tab w:val="left" w:pos="1134"/>
        </w:tabs>
        <w:spacing w:line="240" w:lineRule="auto"/>
        <w:ind w:firstLine="0"/>
        <w:rPr>
          <w:rFonts w:ascii="GHEA Grapalat" w:hAnsi="GHEA Grapalat"/>
          <w:i/>
        </w:rPr>
      </w:pPr>
      <w:r w:rsidRPr="006A3BBC">
        <w:rPr>
          <w:rFonts w:ascii="GHEA Grapalat" w:hAnsi="GHEA Grapalat"/>
          <w:i/>
        </w:rPr>
        <w:t>2.</w:t>
      </w:r>
      <w:r w:rsidR="00C366B6" w:rsidRPr="006A3BBC">
        <w:rPr>
          <w:rFonts w:ascii="GHEA Grapalat" w:hAnsi="GHEA Grapalat"/>
          <w:i/>
        </w:rPr>
        <w:t>6</w:t>
      </w:r>
      <w:r w:rsidR="000A15F9" w:rsidRPr="006A3BBC">
        <w:rPr>
          <w:rFonts w:ascii="GHEA Grapalat" w:hAnsi="GHEA Grapalat"/>
          <w:i/>
        </w:rPr>
        <w:t>.</w:t>
      </w:r>
      <w:r w:rsidRPr="006A3BBC">
        <w:rPr>
          <w:rFonts w:ascii="GHEA Grapalat" w:hAnsi="GHEA Grapalat"/>
          <w:i/>
        </w:rPr>
        <w:t>Участники могут участвовать в настоящей процедуре в порядке совместной деятельности (консорциумом). В подобном случае:</w:t>
      </w:r>
    </w:p>
    <w:p w:rsidR="005A405F" w:rsidRPr="006A3BBC" w:rsidRDefault="00C366B6" w:rsidP="001D1F0F">
      <w:pPr>
        <w:pStyle w:val="23"/>
        <w:widowControl w:val="0"/>
        <w:tabs>
          <w:tab w:val="left" w:pos="1134"/>
        </w:tabs>
        <w:spacing w:line="240" w:lineRule="auto"/>
        <w:ind w:firstLine="0"/>
        <w:rPr>
          <w:rFonts w:ascii="GHEA Grapalat" w:hAnsi="GHEA Grapalat"/>
          <w:i/>
        </w:rPr>
      </w:pPr>
      <w:r w:rsidRPr="006A3BBC">
        <w:rPr>
          <w:rFonts w:ascii="GHEA Grapalat" w:hAnsi="GHEA Grapalat"/>
          <w:i/>
        </w:rPr>
        <w:t>1</w:t>
      </w:r>
      <w:r w:rsidR="000A6B75" w:rsidRPr="006A3BBC">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6A3BBC">
        <w:rPr>
          <w:rFonts w:ascii="GHEA Grapalat" w:hAnsi="GHEA Grapalat"/>
          <w:i/>
        </w:rPr>
        <w:t xml:space="preserve"> (на один и тот же лот)</w:t>
      </w:r>
      <w:r w:rsidR="000A6B75" w:rsidRPr="006A3BBC">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6A3BBC" w:rsidRDefault="00C366B6" w:rsidP="001D1F0F">
      <w:pPr>
        <w:pStyle w:val="23"/>
        <w:widowControl w:val="0"/>
        <w:tabs>
          <w:tab w:val="left" w:pos="1134"/>
        </w:tabs>
        <w:spacing w:line="240" w:lineRule="auto"/>
        <w:ind w:firstLine="0"/>
        <w:rPr>
          <w:rFonts w:ascii="GHEA Grapalat" w:hAnsi="GHEA Grapalat" w:cs="Sylfaen"/>
          <w:i/>
        </w:rPr>
      </w:pPr>
      <w:r w:rsidRPr="006A3BBC">
        <w:rPr>
          <w:rFonts w:ascii="GHEA Grapalat" w:hAnsi="GHEA Grapalat"/>
          <w:i/>
        </w:rPr>
        <w:t>2</w:t>
      </w:r>
      <w:r w:rsidR="000A6B75" w:rsidRPr="006A3BBC">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6A3BBC" w:rsidRDefault="00096865" w:rsidP="00B46D58">
      <w:pPr>
        <w:widowControl w:val="0"/>
        <w:spacing w:after="160"/>
        <w:ind w:firstLine="567"/>
        <w:jc w:val="both"/>
        <w:rPr>
          <w:rFonts w:ascii="GHEA Grapalat" w:hAnsi="GHEA Grapalat"/>
          <w:b/>
          <w:i/>
          <w:sz w:val="20"/>
          <w:szCs w:val="20"/>
        </w:rPr>
      </w:pPr>
    </w:p>
    <w:p w:rsidR="00096865" w:rsidRPr="006A3BBC" w:rsidRDefault="00ED2352" w:rsidP="00B46D58">
      <w:pPr>
        <w:widowControl w:val="0"/>
        <w:spacing w:after="160"/>
        <w:jc w:val="center"/>
        <w:rPr>
          <w:rFonts w:ascii="GHEA Grapalat" w:hAnsi="GHEA Grapalat" w:cs="Arial"/>
          <w:b/>
          <w:sz w:val="20"/>
          <w:szCs w:val="20"/>
        </w:rPr>
      </w:pPr>
      <w:r w:rsidRPr="006A3BBC">
        <w:rPr>
          <w:rFonts w:ascii="GHEA Grapalat" w:hAnsi="GHEA Grapalat"/>
          <w:b/>
          <w:sz w:val="20"/>
          <w:szCs w:val="20"/>
        </w:rPr>
        <w:t>3.</w:t>
      </w:r>
      <w:r w:rsidR="002B32D6" w:rsidRPr="006A3BBC">
        <w:rPr>
          <w:rFonts w:ascii="GHEA Grapalat" w:hAnsi="GHEA Grapalat"/>
          <w:b/>
          <w:sz w:val="20"/>
          <w:szCs w:val="20"/>
        </w:rPr>
        <w:t xml:space="preserve"> РАЗЪЯСНЕНИЕ ПРИГЛАШЕНИЯ </w:t>
      </w:r>
      <w:r w:rsidRPr="006A3BBC">
        <w:rPr>
          <w:rFonts w:ascii="GHEA Grapalat" w:hAnsi="GHEA Grapalat"/>
          <w:b/>
          <w:sz w:val="20"/>
          <w:szCs w:val="20"/>
        </w:rPr>
        <w:br/>
      </w:r>
      <w:r w:rsidR="002B32D6" w:rsidRPr="006A3BBC">
        <w:rPr>
          <w:rFonts w:ascii="GHEA Grapalat" w:hAnsi="GHEA Grapalat"/>
          <w:b/>
          <w:sz w:val="20"/>
          <w:szCs w:val="20"/>
        </w:rPr>
        <w:t xml:space="preserve">И ПОРЯДОК ВНЕСЕНИЯ ИЗМЕНЕНИЯ В ПРИГЛАШЕНИЕ </w:t>
      </w:r>
    </w:p>
    <w:p w:rsidR="001D1F0F" w:rsidRPr="006A3BBC" w:rsidRDefault="001D1F0F" w:rsidP="001D1F0F">
      <w:pPr>
        <w:widowControl w:val="0"/>
        <w:tabs>
          <w:tab w:val="left" w:pos="1134"/>
        </w:tabs>
        <w:jc w:val="both"/>
        <w:rPr>
          <w:rFonts w:ascii="GHEA Grapalat" w:hAnsi="GHEA Grapalat"/>
          <w:i/>
          <w:sz w:val="20"/>
          <w:szCs w:val="20"/>
        </w:rPr>
      </w:pPr>
    </w:p>
    <w:p w:rsidR="00096865" w:rsidRPr="006A3BBC" w:rsidRDefault="00096865" w:rsidP="001D1F0F">
      <w:pPr>
        <w:widowControl w:val="0"/>
        <w:tabs>
          <w:tab w:val="left" w:pos="1134"/>
        </w:tabs>
        <w:jc w:val="both"/>
        <w:rPr>
          <w:rFonts w:ascii="GHEA Grapalat" w:hAnsi="GHEA Grapalat"/>
          <w:i/>
          <w:sz w:val="20"/>
          <w:szCs w:val="20"/>
        </w:rPr>
      </w:pPr>
      <w:r w:rsidRPr="006A3BBC">
        <w:rPr>
          <w:rFonts w:ascii="GHEA Grapalat" w:hAnsi="GHEA Grapalat"/>
          <w:i/>
          <w:sz w:val="20"/>
          <w:szCs w:val="20"/>
        </w:rPr>
        <w:t>3.1</w:t>
      </w:r>
      <w:r w:rsidR="000A15F9" w:rsidRPr="006A3BBC">
        <w:rPr>
          <w:rFonts w:ascii="GHEA Grapalat" w:hAnsi="GHEA Grapalat"/>
          <w:i/>
          <w:sz w:val="20"/>
          <w:szCs w:val="20"/>
        </w:rPr>
        <w:t>.</w:t>
      </w:r>
      <w:r w:rsidRPr="006A3BBC">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6A3BBC" w:rsidRDefault="00096865" w:rsidP="001D1F0F">
      <w:pPr>
        <w:widowControl w:val="0"/>
        <w:autoSpaceDE w:val="0"/>
        <w:autoSpaceDN w:val="0"/>
        <w:adjustRightInd w:val="0"/>
        <w:jc w:val="both"/>
        <w:rPr>
          <w:rFonts w:ascii="GHEA Grapalat" w:hAnsi="GHEA Grapalat"/>
          <w:i/>
          <w:sz w:val="20"/>
          <w:szCs w:val="20"/>
        </w:rPr>
      </w:pPr>
      <w:r w:rsidRPr="006A3BBC">
        <w:rPr>
          <w:rFonts w:ascii="GHEA Grapalat" w:hAnsi="GHEA Grapalat"/>
          <w:i/>
          <w:sz w:val="20"/>
          <w:szCs w:val="20"/>
        </w:rPr>
        <w:t xml:space="preserve">Участник имеет право </w:t>
      </w:r>
      <w:r w:rsidR="006735A4" w:rsidRPr="006A3BBC">
        <w:rPr>
          <w:rFonts w:ascii="GHEA Grapalat" w:hAnsi="GHEA Grapalat"/>
          <w:i/>
          <w:sz w:val="20"/>
          <w:szCs w:val="20"/>
        </w:rPr>
        <w:t>в письменной форме</w:t>
      </w:r>
      <w:r w:rsidRPr="006A3BBC">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6A3BBC">
        <w:rPr>
          <w:rFonts w:ascii="GHEA Grapalat" w:hAnsi="GHEA Grapalat"/>
          <w:i/>
          <w:sz w:val="20"/>
          <w:szCs w:val="20"/>
        </w:rPr>
        <w:t xml:space="preserve">в письменной форме </w:t>
      </w:r>
      <w:r w:rsidRPr="006A3BBC">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6A3BBC">
        <w:rPr>
          <w:rStyle w:val="af6"/>
          <w:rFonts w:ascii="GHEA Grapalat" w:hAnsi="GHEA Grapalat"/>
          <w:i/>
          <w:sz w:val="20"/>
          <w:szCs w:val="20"/>
        </w:rPr>
        <w:footnoteReference w:customMarkFollows="1" w:id="1"/>
        <w:t>5</w:t>
      </w:r>
      <w:r w:rsidRPr="006A3BBC">
        <w:rPr>
          <w:rFonts w:ascii="GHEA Grapalat" w:hAnsi="GHEA Grapalat"/>
          <w:i/>
          <w:sz w:val="20"/>
          <w:szCs w:val="20"/>
        </w:rPr>
        <w:t>.</w:t>
      </w:r>
      <w:r w:rsidR="00AA7117" w:rsidRPr="006A3BBC">
        <w:rPr>
          <w:rFonts w:ascii="GHEA Grapalat" w:hAnsi="GHEA Grapalat"/>
          <w:i/>
          <w:sz w:val="20"/>
          <w:szCs w:val="20"/>
        </w:rPr>
        <w:t xml:space="preserve"> </w:t>
      </w:r>
    </w:p>
    <w:p w:rsidR="00096865" w:rsidRPr="006A3BBC" w:rsidRDefault="00096865" w:rsidP="001D1F0F">
      <w:pPr>
        <w:widowControl w:val="0"/>
        <w:tabs>
          <w:tab w:val="left" w:pos="1134"/>
        </w:tabs>
        <w:jc w:val="both"/>
        <w:rPr>
          <w:rFonts w:ascii="GHEA Grapalat" w:hAnsi="GHEA Grapalat"/>
          <w:i/>
          <w:sz w:val="20"/>
          <w:szCs w:val="20"/>
        </w:rPr>
      </w:pPr>
      <w:r w:rsidRPr="006A3BBC">
        <w:rPr>
          <w:rFonts w:ascii="GHEA Grapalat" w:hAnsi="GHEA Grapalat"/>
          <w:i/>
          <w:sz w:val="20"/>
          <w:szCs w:val="20"/>
        </w:rPr>
        <w:t>3.2.В день предоставления разъяснения объявление о запросе и о</w:t>
      </w:r>
      <w:r w:rsidR="00775FAF" w:rsidRPr="006A3BBC">
        <w:rPr>
          <w:rFonts w:ascii="Courier New" w:hAnsi="Courier New" w:cs="Courier New"/>
          <w:i/>
          <w:sz w:val="20"/>
          <w:szCs w:val="20"/>
          <w:lang w:val="en-US"/>
        </w:rPr>
        <w:t> </w:t>
      </w:r>
      <w:r w:rsidRPr="006A3BBC">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6A3BBC">
        <w:rPr>
          <w:rFonts w:ascii="Courier New" w:hAnsi="Courier New" w:cs="Courier New"/>
          <w:i/>
          <w:sz w:val="20"/>
          <w:szCs w:val="20"/>
          <w:lang w:val="en-US"/>
        </w:rPr>
        <w:t> </w:t>
      </w:r>
      <w:r w:rsidRPr="006A3BBC">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6A3BBC" w:rsidRDefault="00096865" w:rsidP="001D1F0F">
      <w:pPr>
        <w:widowControl w:val="0"/>
        <w:tabs>
          <w:tab w:val="left" w:pos="1134"/>
        </w:tabs>
        <w:autoSpaceDE w:val="0"/>
        <w:autoSpaceDN w:val="0"/>
        <w:adjustRightInd w:val="0"/>
        <w:jc w:val="both"/>
        <w:rPr>
          <w:rFonts w:ascii="GHEA Grapalat" w:hAnsi="GHEA Grapalat"/>
          <w:i/>
          <w:sz w:val="20"/>
          <w:szCs w:val="20"/>
        </w:rPr>
      </w:pPr>
      <w:r w:rsidRPr="006A3BBC">
        <w:rPr>
          <w:rFonts w:ascii="GHEA Grapalat" w:hAnsi="GHEA Grapalat"/>
          <w:i/>
          <w:sz w:val="20"/>
          <w:szCs w:val="20"/>
        </w:rPr>
        <w:t>3.3</w:t>
      </w:r>
      <w:r w:rsidR="000A15F9" w:rsidRPr="006A3BBC">
        <w:rPr>
          <w:rFonts w:ascii="GHEA Grapalat" w:hAnsi="GHEA Grapalat"/>
          <w:i/>
          <w:sz w:val="20"/>
          <w:szCs w:val="20"/>
        </w:rPr>
        <w:t>.</w:t>
      </w:r>
      <w:r w:rsidRPr="006A3BBC">
        <w:rPr>
          <w:rFonts w:ascii="GHEA Grapalat" w:hAnsi="GHEA Grapalat"/>
          <w:i/>
          <w:sz w:val="20"/>
          <w:szCs w:val="20"/>
        </w:rPr>
        <w:t>Разъяснения не предоставляется, если запрос представлен с</w:t>
      </w:r>
      <w:r w:rsidRPr="006A3BBC">
        <w:rPr>
          <w:rFonts w:ascii="Courier New" w:hAnsi="Courier New" w:cs="Courier New"/>
          <w:i/>
          <w:sz w:val="20"/>
          <w:szCs w:val="20"/>
        </w:rPr>
        <w:t> </w:t>
      </w:r>
      <w:r w:rsidRPr="006A3BBC">
        <w:rPr>
          <w:rFonts w:ascii="GHEA Grapalat" w:hAnsi="GHEA Grapalat" w:cs="GHEA Grapalat"/>
          <w:i/>
          <w:sz w:val="20"/>
          <w:szCs w:val="20"/>
        </w:rPr>
        <w:t>нарушением</w:t>
      </w:r>
      <w:r w:rsidRPr="006A3BBC">
        <w:rPr>
          <w:rFonts w:ascii="GHEA Grapalat" w:hAnsi="GHEA Grapalat"/>
          <w:i/>
          <w:sz w:val="20"/>
          <w:szCs w:val="20"/>
        </w:rPr>
        <w:t xml:space="preserve"> </w:t>
      </w:r>
      <w:r w:rsidRPr="006A3BBC">
        <w:rPr>
          <w:rFonts w:ascii="GHEA Grapalat" w:hAnsi="GHEA Grapalat" w:cs="GHEA Grapalat"/>
          <w:i/>
          <w:sz w:val="20"/>
          <w:szCs w:val="20"/>
        </w:rPr>
        <w:t>установленного</w:t>
      </w:r>
      <w:r w:rsidRPr="006A3BBC">
        <w:rPr>
          <w:rFonts w:ascii="GHEA Grapalat" w:hAnsi="GHEA Grapalat"/>
          <w:i/>
          <w:sz w:val="20"/>
          <w:szCs w:val="20"/>
        </w:rPr>
        <w:t xml:space="preserve"> </w:t>
      </w:r>
      <w:r w:rsidRPr="006A3BBC">
        <w:rPr>
          <w:rFonts w:ascii="GHEA Grapalat" w:hAnsi="GHEA Grapalat" w:cs="GHEA Grapalat"/>
          <w:i/>
          <w:sz w:val="20"/>
          <w:szCs w:val="20"/>
        </w:rPr>
        <w:t>настоящим</w:t>
      </w:r>
      <w:r w:rsidRPr="006A3BBC">
        <w:rPr>
          <w:rFonts w:ascii="GHEA Grapalat" w:hAnsi="GHEA Grapalat"/>
          <w:i/>
          <w:sz w:val="20"/>
          <w:szCs w:val="20"/>
        </w:rPr>
        <w:t xml:space="preserve"> </w:t>
      </w:r>
      <w:r w:rsidRPr="006A3BBC">
        <w:rPr>
          <w:rFonts w:ascii="GHEA Grapalat" w:hAnsi="GHEA Grapalat" w:cs="GHEA Grapalat"/>
          <w:i/>
          <w:sz w:val="20"/>
          <w:szCs w:val="20"/>
        </w:rPr>
        <w:t>разделом</w:t>
      </w:r>
      <w:r w:rsidRPr="006A3BBC">
        <w:rPr>
          <w:rFonts w:ascii="GHEA Grapalat" w:hAnsi="GHEA Grapalat"/>
          <w:i/>
          <w:sz w:val="20"/>
          <w:szCs w:val="20"/>
        </w:rPr>
        <w:t xml:space="preserve"> </w:t>
      </w:r>
      <w:r w:rsidRPr="006A3BBC">
        <w:rPr>
          <w:rFonts w:ascii="GHEA Grapalat" w:hAnsi="GHEA Grapalat" w:cs="GHEA Grapalat"/>
          <w:i/>
          <w:sz w:val="20"/>
          <w:szCs w:val="20"/>
        </w:rPr>
        <w:t>срока</w:t>
      </w:r>
      <w:r w:rsidRPr="006A3BBC">
        <w:rPr>
          <w:rFonts w:ascii="GHEA Grapalat" w:hAnsi="GHEA Grapalat"/>
          <w:i/>
          <w:sz w:val="20"/>
          <w:szCs w:val="20"/>
        </w:rPr>
        <w:t xml:space="preserve">, </w:t>
      </w:r>
      <w:r w:rsidRPr="006A3BBC">
        <w:rPr>
          <w:rFonts w:ascii="GHEA Grapalat" w:hAnsi="GHEA Grapalat" w:cs="GHEA Grapalat"/>
          <w:i/>
          <w:sz w:val="20"/>
          <w:szCs w:val="20"/>
        </w:rPr>
        <w:t>а</w:t>
      </w:r>
      <w:r w:rsidRPr="006A3BBC">
        <w:rPr>
          <w:rFonts w:ascii="GHEA Grapalat" w:hAnsi="GHEA Grapalat"/>
          <w:i/>
          <w:sz w:val="20"/>
          <w:szCs w:val="20"/>
        </w:rPr>
        <w:t xml:space="preserve"> </w:t>
      </w:r>
      <w:r w:rsidRPr="006A3BBC">
        <w:rPr>
          <w:rFonts w:ascii="GHEA Grapalat" w:hAnsi="GHEA Grapalat" w:cs="GHEA Grapalat"/>
          <w:i/>
          <w:sz w:val="20"/>
          <w:szCs w:val="20"/>
        </w:rPr>
        <w:t>также</w:t>
      </w:r>
      <w:r w:rsidRPr="006A3BBC">
        <w:rPr>
          <w:rFonts w:ascii="GHEA Grapalat" w:hAnsi="GHEA Grapalat"/>
          <w:i/>
          <w:sz w:val="20"/>
          <w:szCs w:val="20"/>
        </w:rPr>
        <w:t xml:space="preserve"> </w:t>
      </w:r>
      <w:r w:rsidRPr="006A3BBC">
        <w:rPr>
          <w:rFonts w:ascii="GHEA Grapalat" w:hAnsi="GHEA Grapalat" w:cs="GHEA Grapalat"/>
          <w:i/>
          <w:sz w:val="20"/>
          <w:szCs w:val="20"/>
        </w:rPr>
        <w:t>в</w:t>
      </w:r>
      <w:r w:rsidRPr="006A3BBC">
        <w:rPr>
          <w:rFonts w:ascii="GHEA Grapalat" w:hAnsi="GHEA Grapalat"/>
          <w:i/>
          <w:sz w:val="20"/>
          <w:szCs w:val="20"/>
        </w:rPr>
        <w:t xml:space="preserve"> </w:t>
      </w:r>
      <w:r w:rsidRPr="006A3BBC">
        <w:rPr>
          <w:rFonts w:ascii="GHEA Grapalat" w:hAnsi="GHEA Grapalat" w:cs="GHEA Grapalat"/>
          <w:i/>
          <w:sz w:val="20"/>
          <w:szCs w:val="20"/>
        </w:rPr>
        <w:t>случае</w:t>
      </w:r>
      <w:r w:rsidRPr="006A3BBC">
        <w:rPr>
          <w:rFonts w:ascii="GHEA Grapalat" w:hAnsi="GHEA Grapalat"/>
          <w:i/>
          <w:sz w:val="20"/>
          <w:szCs w:val="20"/>
        </w:rPr>
        <w:t xml:space="preserve">, </w:t>
      </w:r>
      <w:r w:rsidRPr="006A3BBC">
        <w:rPr>
          <w:rFonts w:ascii="GHEA Grapalat" w:hAnsi="GHEA Grapalat" w:cs="GHEA Grapalat"/>
          <w:i/>
          <w:sz w:val="20"/>
          <w:szCs w:val="20"/>
        </w:rPr>
        <w:t>если</w:t>
      </w:r>
      <w:r w:rsidRPr="006A3BBC">
        <w:rPr>
          <w:rFonts w:ascii="GHEA Grapalat" w:hAnsi="GHEA Grapalat"/>
          <w:i/>
          <w:sz w:val="20"/>
          <w:szCs w:val="20"/>
        </w:rPr>
        <w:t xml:space="preserve"> </w:t>
      </w:r>
      <w:r w:rsidRPr="006A3BBC">
        <w:rPr>
          <w:rFonts w:ascii="GHEA Grapalat" w:hAnsi="GHEA Grapalat" w:cs="GHEA Grapalat"/>
          <w:i/>
          <w:sz w:val="20"/>
          <w:szCs w:val="20"/>
        </w:rPr>
        <w:t>запрос</w:t>
      </w:r>
      <w:r w:rsidRPr="006A3BBC">
        <w:rPr>
          <w:rFonts w:ascii="GHEA Grapalat" w:hAnsi="GHEA Grapalat"/>
          <w:i/>
          <w:sz w:val="20"/>
          <w:szCs w:val="20"/>
        </w:rPr>
        <w:t xml:space="preserve"> </w:t>
      </w:r>
      <w:r w:rsidRPr="006A3BBC">
        <w:rPr>
          <w:rFonts w:ascii="GHEA Grapalat" w:hAnsi="GHEA Grapalat" w:cs="GHEA Grapalat"/>
          <w:i/>
          <w:sz w:val="20"/>
          <w:szCs w:val="20"/>
        </w:rPr>
        <w:t>выходит</w:t>
      </w:r>
      <w:r w:rsidRPr="006A3BBC">
        <w:rPr>
          <w:rFonts w:ascii="GHEA Grapalat" w:hAnsi="GHEA Grapalat"/>
          <w:i/>
          <w:sz w:val="20"/>
          <w:szCs w:val="20"/>
        </w:rPr>
        <w:t xml:space="preserve"> </w:t>
      </w:r>
      <w:r w:rsidRPr="006A3BBC">
        <w:rPr>
          <w:rFonts w:ascii="GHEA Grapalat" w:hAnsi="GHEA Grapalat" w:cs="GHEA Grapalat"/>
          <w:i/>
          <w:sz w:val="20"/>
          <w:szCs w:val="20"/>
        </w:rPr>
        <w:t>за</w:t>
      </w:r>
      <w:r w:rsidRPr="006A3BBC">
        <w:rPr>
          <w:rFonts w:ascii="GHEA Grapalat" w:hAnsi="GHEA Grapalat"/>
          <w:i/>
          <w:sz w:val="20"/>
          <w:szCs w:val="20"/>
        </w:rPr>
        <w:t xml:space="preserve"> </w:t>
      </w:r>
      <w:r w:rsidRPr="006A3BBC">
        <w:rPr>
          <w:rFonts w:ascii="GHEA Grapalat" w:hAnsi="GHEA Grapalat" w:cs="GHEA Grapalat"/>
          <w:i/>
          <w:sz w:val="20"/>
          <w:szCs w:val="20"/>
        </w:rPr>
        <w:t>рамки</w:t>
      </w:r>
      <w:r w:rsidRPr="006A3BBC">
        <w:rPr>
          <w:rFonts w:ascii="GHEA Grapalat" w:hAnsi="GHEA Grapalat"/>
          <w:i/>
          <w:sz w:val="20"/>
          <w:szCs w:val="20"/>
        </w:rPr>
        <w:t xml:space="preserve"> </w:t>
      </w:r>
      <w:r w:rsidRPr="006A3BBC">
        <w:rPr>
          <w:rFonts w:ascii="GHEA Grapalat" w:hAnsi="GHEA Grapalat" w:cs="GHEA Grapalat"/>
          <w:i/>
          <w:sz w:val="20"/>
          <w:szCs w:val="20"/>
        </w:rPr>
        <w:t>содержания</w:t>
      </w:r>
      <w:r w:rsidRPr="006A3BBC">
        <w:rPr>
          <w:rFonts w:ascii="GHEA Grapalat" w:hAnsi="GHEA Grapalat"/>
          <w:i/>
          <w:sz w:val="20"/>
          <w:szCs w:val="20"/>
        </w:rPr>
        <w:t xml:space="preserve"> </w:t>
      </w:r>
      <w:r w:rsidRPr="006A3BBC">
        <w:rPr>
          <w:rFonts w:ascii="GHEA Grapalat" w:hAnsi="GHEA Grapalat" w:cs="GHEA Grapalat"/>
          <w:i/>
          <w:sz w:val="20"/>
          <w:szCs w:val="20"/>
        </w:rPr>
        <w:t>настоящего</w:t>
      </w:r>
      <w:r w:rsidRPr="006A3BBC">
        <w:rPr>
          <w:rFonts w:ascii="GHEA Grapalat" w:hAnsi="GHEA Grapalat"/>
          <w:i/>
          <w:sz w:val="20"/>
          <w:szCs w:val="20"/>
        </w:rPr>
        <w:t xml:space="preserve"> </w:t>
      </w:r>
      <w:r w:rsidRPr="006A3BBC">
        <w:rPr>
          <w:rFonts w:ascii="GHEA Grapalat" w:hAnsi="GHEA Grapalat" w:cs="GHEA Grapalat"/>
          <w:i/>
          <w:sz w:val="20"/>
          <w:szCs w:val="20"/>
        </w:rPr>
        <w:t>Приглашения</w:t>
      </w:r>
      <w:r w:rsidR="00791FE4" w:rsidRPr="006A3BBC">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6A3BBC">
        <w:rPr>
          <w:rFonts w:ascii="GHEA Grapalat" w:hAnsi="GHEA Grapalat"/>
          <w:i/>
          <w:sz w:val="20"/>
          <w:szCs w:val="20"/>
        </w:rPr>
        <w:t>у</w:t>
      </w:r>
      <w:r w:rsidR="00791FE4" w:rsidRPr="006A3BBC">
        <w:rPr>
          <w:rFonts w:ascii="GHEA Grapalat" w:hAnsi="GHEA Grapalat"/>
          <w:i/>
          <w:sz w:val="20"/>
          <w:szCs w:val="20"/>
        </w:rPr>
        <w:t>частником товаров техническим характеристикам, предусмотренным настоящим</w:t>
      </w:r>
      <w:r w:rsidR="00791FE4" w:rsidRPr="006A3BBC">
        <w:rPr>
          <w:rFonts w:ascii="GHEA Grapalat" w:hAnsi="GHEA Grapalat"/>
          <w:i/>
          <w:sz w:val="20"/>
          <w:szCs w:val="20"/>
          <w:lang w:val="hy-AM"/>
        </w:rPr>
        <w:t xml:space="preserve"> </w:t>
      </w:r>
      <w:r w:rsidR="00791FE4" w:rsidRPr="006A3BBC">
        <w:rPr>
          <w:rFonts w:ascii="GHEA Grapalat" w:hAnsi="GHEA Grapalat"/>
          <w:i/>
          <w:sz w:val="20"/>
          <w:szCs w:val="20"/>
        </w:rPr>
        <w:t>приглашением</w:t>
      </w:r>
      <w:r w:rsidRPr="006A3BBC">
        <w:rPr>
          <w:rFonts w:ascii="GHEA Grapalat" w:hAnsi="GHEA Grapalat"/>
          <w:i/>
          <w:sz w:val="20"/>
          <w:szCs w:val="20"/>
        </w:rPr>
        <w:t xml:space="preserve">. При этом участник в письменной форме уведомляется об основаниях </w:t>
      </w:r>
      <w:proofErr w:type="spellStart"/>
      <w:r w:rsidRPr="006A3BBC">
        <w:rPr>
          <w:rFonts w:ascii="GHEA Grapalat" w:hAnsi="GHEA Grapalat"/>
          <w:i/>
          <w:sz w:val="20"/>
          <w:szCs w:val="20"/>
        </w:rPr>
        <w:t>непредоставления</w:t>
      </w:r>
      <w:proofErr w:type="spellEnd"/>
      <w:r w:rsidRPr="006A3BBC">
        <w:rPr>
          <w:rFonts w:ascii="GHEA Grapalat" w:hAnsi="GHEA Grapalat"/>
          <w:i/>
          <w:sz w:val="20"/>
          <w:szCs w:val="20"/>
        </w:rPr>
        <w:t xml:space="preserve"> разъяснения в течение двух календарных дней, следующих за днем получения запроса.</w:t>
      </w:r>
    </w:p>
    <w:p w:rsidR="00096865" w:rsidRPr="006A3BBC"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6A3BBC">
        <w:rPr>
          <w:rFonts w:ascii="GHEA Grapalat" w:hAnsi="GHEA Grapalat"/>
          <w:i/>
          <w:sz w:val="20"/>
          <w:szCs w:val="20"/>
        </w:rPr>
        <w:t>3.4</w:t>
      </w:r>
      <w:r w:rsidR="000A15F9" w:rsidRPr="006A3BBC">
        <w:rPr>
          <w:rFonts w:ascii="GHEA Grapalat" w:hAnsi="GHEA Grapalat"/>
          <w:i/>
          <w:sz w:val="20"/>
          <w:szCs w:val="20"/>
        </w:rPr>
        <w:t>.</w:t>
      </w:r>
      <w:r w:rsidRPr="006A3BBC">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6A3BBC">
        <w:rPr>
          <w:rFonts w:ascii="GHEA Grapalat" w:hAnsi="GHEA Grapalat"/>
          <w:i/>
          <w:sz w:val="20"/>
          <w:szCs w:val="20"/>
          <w:vertAlign w:val="superscript"/>
          <w:lang w:val="hy-AM"/>
        </w:rPr>
        <w:t>5</w:t>
      </w:r>
      <w:r w:rsidRPr="006A3BBC">
        <w:rPr>
          <w:rFonts w:ascii="GHEA Grapalat" w:hAnsi="GHEA Grapalat"/>
          <w:i/>
          <w:sz w:val="20"/>
          <w:szCs w:val="20"/>
        </w:rPr>
        <w:t xml:space="preserve"> </w:t>
      </w:r>
    </w:p>
    <w:p w:rsidR="002D7D70" w:rsidRPr="006A3BBC"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6A3BBC">
        <w:rPr>
          <w:rFonts w:ascii="GHEA Grapalat" w:hAnsi="GHEA Grapalat"/>
          <w:i/>
          <w:sz w:val="20"/>
          <w:szCs w:val="20"/>
          <w:lang w:val="hy-AM"/>
        </w:rPr>
        <w:t>3.5</w:t>
      </w:r>
      <w:r w:rsidR="00F9791A" w:rsidRPr="006A3BBC">
        <w:rPr>
          <w:rFonts w:ascii="GHEA Grapalat" w:hAnsi="GHEA Grapalat"/>
          <w:i/>
          <w:sz w:val="20"/>
          <w:szCs w:val="20"/>
        </w:rPr>
        <w:t xml:space="preserve"> </w:t>
      </w:r>
      <w:r w:rsidR="00F9791A" w:rsidRPr="006A3BBC">
        <w:rPr>
          <w:rFonts w:ascii="GHEA Grapalat" w:hAnsi="GHEA Grapalat"/>
          <w:i/>
          <w:sz w:val="20"/>
          <w:szCs w:val="20"/>
          <w:lang w:val="hy-AM"/>
        </w:rPr>
        <w:t>Кажд</w:t>
      </w:r>
      <w:proofErr w:type="spellStart"/>
      <w:r w:rsidR="00F9791A" w:rsidRPr="006A3BBC">
        <w:rPr>
          <w:rFonts w:ascii="GHEA Grapalat" w:hAnsi="GHEA Grapalat"/>
          <w:i/>
          <w:sz w:val="20"/>
          <w:szCs w:val="20"/>
        </w:rPr>
        <w:t>ое</w:t>
      </w:r>
      <w:proofErr w:type="spellEnd"/>
      <w:r w:rsidR="00F9791A" w:rsidRPr="006A3BBC">
        <w:rPr>
          <w:rFonts w:ascii="GHEA Grapalat" w:hAnsi="GHEA Grapalat"/>
          <w:i/>
          <w:sz w:val="20"/>
          <w:szCs w:val="20"/>
        </w:rPr>
        <w:t xml:space="preserve"> лиц</w:t>
      </w:r>
      <w:r w:rsidR="00CA1F39" w:rsidRPr="006A3BBC">
        <w:rPr>
          <w:rFonts w:ascii="GHEA Grapalat" w:hAnsi="GHEA Grapalat"/>
          <w:i/>
          <w:sz w:val="20"/>
          <w:szCs w:val="20"/>
        </w:rPr>
        <w:t>о</w:t>
      </w:r>
      <w:r w:rsidR="00CA1F39" w:rsidRPr="006A3BBC">
        <w:rPr>
          <w:rFonts w:ascii="GHEA Grapalat" w:hAnsi="GHEA Grapalat"/>
          <w:i/>
          <w:sz w:val="20"/>
          <w:szCs w:val="20"/>
          <w:lang w:val="hy-AM"/>
        </w:rPr>
        <w:t xml:space="preserve"> без указания имени</w:t>
      </w:r>
      <w:r w:rsidR="00F9791A" w:rsidRPr="006A3BBC">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6A3BBC">
        <w:rPr>
          <w:rFonts w:ascii="GHEA Grapalat" w:hAnsi="GHEA Grapalat"/>
          <w:i/>
          <w:sz w:val="20"/>
          <w:szCs w:val="20"/>
        </w:rPr>
        <w:t xml:space="preserve">имеет право </w:t>
      </w:r>
      <w:r w:rsidR="00F9791A" w:rsidRPr="006A3BBC">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A3BBC">
        <w:rPr>
          <w:rFonts w:ascii="GHEA Grapalat" w:hAnsi="GHEA Grapalat"/>
          <w:i/>
          <w:sz w:val="20"/>
          <w:szCs w:val="20"/>
        </w:rPr>
        <w:t xml:space="preserve"> </w:t>
      </w:r>
      <w:r w:rsidR="00F9791A" w:rsidRPr="006A3BBC">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6A3BBC">
        <w:rPr>
          <w:rFonts w:ascii="GHEA Grapalat" w:hAnsi="GHEA Grapalat"/>
          <w:i/>
          <w:sz w:val="20"/>
          <w:szCs w:val="20"/>
        </w:rPr>
        <w:t>.</w:t>
      </w:r>
      <w:r w:rsidR="00F9791A" w:rsidRPr="006A3BBC">
        <w:rPr>
          <w:rFonts w:ascii="GHEA Grapalat" w:hAnsi="GHEA Grapalat"/>
          <w:i/>
          <w:sz w:val="20"/>
          <w:szCs w:val="20"/>
          <w:lang w:val="hy-AM"/>
        </w:rPr>
        <w:t xml:space="preserve"> </w:t>
      </w:r>
      <w:r w:rsidR="00750FFF" w:rsidRPr="006A3BBC">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E65D1" w:rsidRPr="006A3BBC" w:rsidRDefault="00096865" w:rsidP="001F1977">
      <w:pPr>
        <w:widowControl w:val="0"/>
        <w:tabs>
          <w:tab w:val="left" w:pos="1134"/>
        </w:tabs>
        <w:autoSpaceDE w:val="0"/>
        <w:autoSpaceDN w:val="0"/>
        <w:adjustRightInd w:val="0"/>
        <w:jc w:val="both"/>
        <w:rPr>
          <w:rFonts w:ascii="GHEA Grapalat" w:hAnsi="GHEA Grapalat" w:cs="Arial Unicode"/>
          <w:i/>
          <w:sz w:val="20"/>
          <w:szCs w:val="20"/>
        </w:rPr>
      </w:pPr>
      <w:r w:rsidRPr="006A3BBC">
        <w:rPr>
          <w:rFonts w:ascii="GHEA Grapalat" w:hAnsi="GHEA Grapalat"/>
          <w:i/>
          <w:sz w:val="20"/>
          <w:szCs w:val="20"/>
        </w:rPr>
        <w:lastRenderedPageBreak/>
        <w:t>3.</w:t>
      </w:r>
      <w:r w:rsidR="00E648D1" w:rsidRPr="006A3BBC">
        <w:rPr>
          <w:rFonts w:ascii="GHEA Grapalat" w:hAnsi="GHEA Grapalat"/>
          <w:i/>
          <w:sz w:val="20"/>
          <w:szCs w:val="20"/>
          <w:lang w:val="hy-AM"/>
        </w:rPr>
        <w:t>6</w:t>
      </w:r>
      <w:r w:rsidR="000A15F9" w:rsidRPr="006A3BBC">
        <w:rPr>
          <w:rFonts w:ascii="GHEA Grapalat" w:hAnsi="GHEA Grapalat"/>
          <w:i/>
          <w:sz w:val="20"/>
          <w:szCs w:val="20"/>
        </w:rPr>
        <w:t>.</w:t>
      </w:r>
      <w:r w:rsidRPr="006A3BBC">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A3BBC">
        <w:rPr>
          <w:rFonts w:ascii="Courier New" w:hAnsi="Courier New" w:cs="Courier New"/>
          <w:i/>
          <w:sz w:val="20"/>
          <w:szCs w:val="20"/>
          <w:lang w:val="en-US"/>
        </w:rPr>
        <w:t> </w:t>
      </w:r>
      <w:r w:rsidRPr="006A3BBC">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6A3BBC">
        <w:rPr>
          <w:rStyle w:val="af6"/>
          <w:rFonts w:ascii="GHEA Grapalat" w:hAnsi="GHEA Grapalat"/>
          <w:i/>
          <w:sz w:val="20"/>
          <w:szCs w:val="20"/>
        </w:rPr>
        <w:footnoteReference w:customMarkFollows="1" w:id="2"/>
        <w:t>6</w:t>
      </w:r>
      <w:r w:rsidRPr="006A3BBC">
        <w:rPr>
          <w:rFonts w:ascii="GHEA Grapalat" w:hAnsi="GHEA Grapalat"/>
          <w:i/>
          <w:sz w:val="20"/>
          <w:szCs w:val="20"/>
        </w:rPr>
        <w:t xml:space="preserve">. </w:t>
      </w:r>
    </w:p>
    <w:p w:rsidR="00096865" w:rsidRPr="006A3BBC" w:rsidRDefault="00955A1E" w:rsidP="00B46D58">
      <w:pPr>
        <w:widowControl w:val="0"/>
        <w:spacing w:after="160"/>
        <w:jc w:val="center"/>
        <w:rPr>
          <w:rFonts w:ascii="GHEA Grapalat" w:hAnsi="GHEA Grapalat" w:cs="Arial"/>
          <w:b/>
          <w:sz w:val="20"/>
          <w:szCs w:val="20"/>
        </w:rPr>
      </w:pPr>
      <w:r w:rsidRPr="006A3BBC">
        <w:rPr>
          <w:rFonts w:ascii="GHEA Grapalat" w:hAnsi="GHEA Grapalat"/>
          <w:b/>
          <w:sz w:val="20"/>
          <w:szCs w:val="20"/>
        </w:rPr>
        <w:t>4. ПОРЯДОК ПОДАЧИ ЗАЯВКИ</w:t>
      </w:r>
    </w:p>
    <w:p w:rsidR="00096865" w:rsidRPr="006A3BBC" w:rsidRDefault="00096865" w:rsidP="00B10C2A">
      <w:pPr>
        <w:widowControl w:val="0"/>
        <w:tabs>
          <w:tab w:val="left" w:pos="1134"/>
        </w:tabs>
        <w:jc w:val="both"/>
        <w:rPr>
          <w:rFonts w:ascii="GHEA Grapalat" w:hAnsi="GHEA Grapalat"/>
          <w:i/>
          <w:sz w:val="20"/>
          <w:szCs w:val="20"/>
        </w:rPr>
      </w:pPr>
      <w:r w:rsidRPr="006A3BBC">
        <w:rPr>
          <w:rFonts w:ascii="GHEA Grapalat" w:hAnsi="GHEA Grapalat"/>
          <w:i/>
          <w:sz w:val="20"/>
          <w:szCs w:val="20"/>
        </w:rPr>
        <w:t>4.1</w:t>
      </w:r>
      <w:r w:rsidR="00A34DFE" w:rsidRPr="006A3BBC">
        <w:rPr>
          <w:rFonts w:ascii="GHEA Grapalat" w:hAnsi="GHEA Grapalat"/>
          <w:i/>
          <w:sz w:val="20"/>
          <w:szCs w:val="20"/>
        </w:rPr>
        <w:t>.</w:t>
      </w:r>
      <w:r w:rsidRPr="006A3BBC">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A3BBC" w:rsidRDefault="00096865" w:rsidP="00B10C2A">
      <w:pPr>
        <w:pStyle w:val="23"/>
        <w:widowControl w:val="0"/>
        <w:spacing w:line="240" w:lineRule="auto"/>
        <w:ind w:firstLine="0"/>
        <w:rPr>
          <w:rFonts w:ascii="GHEA Grapalat" w:hAnsi="GHEA Grapalat" w:cs="Sylfaen"/>
          <w:i/>
        </w:rPr>
      </w:pPr>
      <w:r w:rsidRPr="006A3BBC">
        <w:rPr>
          <w:rFonts w:ascii="GHEA Grapalat" w:hAnsi="GHEA Grapalat"/>
          <w:i/>
        </w:rPr>
        <w:t xml:space="preserve">Участник может подать </w:t>
      </w:r>
      <w:proofErr w:type="gramStart"/>
      <w:r w:rsidRPr="006A3BBC">
        <w:rPr>
          <w:rFonts w:ascii="GHEA Grapalat" w:hAnsi="GHEA Grapalat"/>
          <w:i/>
        </w:rPr>
        <w:t>заявку</w:t>
      </w:r>
      <w:proofErr w:type="gramEnd"/>
      <w:r w:rsidRPr="006A3BBC">
        <w:rPr>
          <w:rFonts w:ascii="GHEA Grapalat" w:hAnsi="GHEA Grapalat"/>
          <w:i/>
        </w:rPr>
        <w:t xml:space="preserve"> как для каждого лота, так и для нескольких или всех лотов.</w:t>
      </w:r>
      <w:r w:rsidR="00AA7117" w:rsidRPr="006A3BBC">
        <w:rPr>
          <w:rFonts w:ascii="GHEA Grapalat" w:hAnsi="GHEA Grapalat"/>
          <w:i/>
        </w:rPr>
        <w:t xml:space="preserve"> </w:t>
      </w:r>
    </w:p>
    <w:p w:rsidR="00096865" w:rsidRPr="006A3BBC" w:rsidRDefault="000946A3" w:rsidP="00B10C2A">
      <w:pPr>
        <w:pStyle w:val="23"/>
        <w:widowControl w:val="0"/>
        <w:spacing w:line="240" w:lineRule="auto"/>
        <w:ind w:firstLine="0"/>
        <w:rPr>
          <w:rFonts w:ascii="GHEA Grapalat" w:hAnsi="GHEA Grapalat" w:cs="Sylfaen"/>
          <w:i/>
        </w:rPr>
      </w:pPr>
      <w:r w:rsidRPr="006A3BBC">
        <w:rPr>
          <w:rFonts w:ascii="GHEA Grapalat" w:hAnsi="GHEA Grapalat"/>
          <w:i/>
        </w:rPr>
        <w:t>Заявка подается до истечения срока, установленного для этого настоящим Приглашением.</w:t>
      </w:r>
    </w:p>
    <w:p w:rsidR="00096865" w:rsidRPr="006A3BBC" w:rsidRDefault="000946A3" w:rsidP="008A7430">
      <w:pPr>
        <w:pStyle w:val="23"/>
        <w:widowControl w:val="0"/>
        <w:spacing w:line="240" w:lineRule="auto"/>
        <w:ind w:firstLine="0"/>
        <w:rPr>
          <w:rFonts w:ascii="GHEA Grapalat" w:hAnsi="GHEA Grapalat"/>
          <w:i/>
        </w:rPr>
      </w:pPr>
      <w:r w:rsidRPr="006A3BBC">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6A3BBC" w:rsidRDefault="00096865" w:rsidP="00B10C2A">
      <w:pPr>
        <w:pStyle w:val="23"/>
        <w:widowControl w:val="0"/>
        <w:tabs>
          <w:tab w:val="left" w:pos="1134"/>
        </w:tabs>
        <w:spacing w:line="240" w:lineRule="auto"/>
        <w:ind w:firstLine="0"/>
        <w:rPr>
          <w:rFonts w:ascii="GHEA Grapalat" w:hAnsi="GHEA Grapalat"/>
          <w:i/>
        </w:rPr>
      </w:pPr>
      <w:r w:rsidRPr="006A3BBC">
        <w:rPr>
          <w:rFonts w:ascii="GHEA Grapalat" w:hAnsi="GHEA Grapalat"/>
          <w:i/>
        </w:rPr>
        <w:t>4.2</w:t>
      </w:r>
      <w:r w:rsidR="00444026" w:rsidRPr="006A3BBC">
        <w:rPr>
          <w:rFonts w:ascii="GHEA Grapalat" w:hAnsi="GHEA Grapalat"/>
          <w:i/>
        </w:rPr>
        <w:t>.</w:t>
      </w:r>
      <w:r w:rsidRPr="006A3BBC">
        <w:rPr>
          <w:rFonts w:ascii="GHEA Grapalat" w:hAnsi="GHEA Grapalat"/>
          <w:i/>
        </w:rPr>
        <w:t xml:space="preserve">Заявки на процедуру необходимо подать </w:t>
      </w:r>
      <w:r w:rsidR="00A70E4C" w:rsidRPr="006A3BBC">
        <w:rPr>
          <w:rFonts w:ascii="GHEA Grapalat" w:hAnsi="GHEA Grapalat"/>
          <w:i/>
        </w:rPr>
        <w:t xml:space="preserve">в Комиссию </w:t>
      </w:r>
      <w:r w:rsidRPr="006A3BBC">
        <w:rPr>
          <w:rFonts w:ascii="GHEA Grapalat" w:hAnsi="GHEA Grapalat"/>
          <w:i/>
        </w:rPr>
        <w:t>не позднее, чем "окончатель</w:t>
      </w:r>
      <w:r w:rsidR="001D1F0F" w:rsidRPr="006A3BBC">
        <w:rPr>
          <w:rFonts w:ascii="GHEA Grapalat" w:hAnsi="GHEA Grapalat"/>
          <w:i/>
        </w:rPr>
        <w:t>ный срок подачи заявок" часов "7</w:t>
      </w:r>
      <w:r w:rsidRPr="006A3BBC">
        <w:rPr>
          <w:rFonts w:ascii="GHEA Grapalat" w:hAnsi="GHEA Grapalat"/>
          <w:i/>
        </w:rPr>
        <w:t xml:space="preserve">"-го дня опубликования в </w:t>
      </w:r>
      <w:r w:rsidR="00FB10C7" w:rsidRPr="006A3BBC">
        <w:rPr>
          <w:rFonts w:ascii="GHEA Grapalat" w:hAnsi="GHEA Grapalat"/>
          <w:i/>
        </w:rPr>
        <w:t xml:space="preserve">бюллетене </w:t>
      </w:r>
      <w:r w:rsidRPr="006A3BBC">
        <w:rPr>
          <w:rFonts w:ascii="GHEA Grapalat" w:hAnsi="GHEA Grapalat"/>
          <w:i/>
        </w:rPr>
        <w:t>объявления и приглашения на настоящую процедуру.</w:t>
      </w:r>
      <w:r w:rsidR="00AA7117" w:rsidRPr="006A3BBC">
        <w:rPr>
          <w:rFonts w:ascii="GHEA Grapalat" w:hAnsi="GHEA Grapalat"/>
          <w:i/>
        </w:rPr>
        <w:t xml:space="preserve"> </w:t>
      </w:r>
    </w:p>
    <w:p w:rsidR="00A80ECD" w:rsidRPr="006A3BBC" w:rsidRDefault="00A80ECD" w:rsidP="00B10C2A">
      <w:pPr>
        <w:pStyle w:val="23"/>
        <w:widowControl w:val="0"/>
        <w:tabs>
          <w:tab w:val="left" w:pos="1134"/>
        </w:tabs>
        <w:spacing w:line="240" w:lineRule="auto"/>
        <w:ind w:firstLine="0"/>
        <w:rPr>
          <w:rFonts w:ascii="GHEA Grapalat" w:hAnsi="GHEA Grapalat" w:cs="Sylfaen"/>
          <w:i/>
        </w:rPr>
      </w:pPr>
      <w:r w:rsidRPr="006A3BBC">
        <w:rPr>
          <w:rFonts w:ascii="GHEA Grapalat" w:hAnsi="GHEA Grapalat"/>
          <w:i/>
        </w:rPr>
        <w:t>4.2</w:t>
      </w:r>
      <w:r w:rsidR="001D1F0F" w:rsidRPr="006A3BBC">
        <w:rPr>
          <w:rFonts w:ascii="GHEA Grapalat" w:hAnsi="GHEA Grapalat"/>
          <w:i/>
        </w:rPr>
        <w:t>.</w:t>
      </w:r>
      <w:r w:rsidRPr="006A3BBC">
        <w:rPr>
          <w:rFonts w:ascii="GHEA Grapalat" w:hAnsi="GHEA Grapalat"/>
          <w:i/>
        </w:rPr>
        <w:t>Заявки на процедуру необходимо представить в комиссию по адресу "</w:t>
      </w:r>
      <w:r w:rsidR="00CE7392" w:rsidRPr="006A3BBC">
        <w:rPr>
          <w:rFonts w:ascii="GHEA Grapalat" w:hAnsi="GHEA Grapalat"/>
          <w:i/>
          <w:lang w:eastAsia="en-US" w:bidi="ar-SA"/>
        </w:rPr>
        <w:t xml:space="preserve"> Араратском </w:t>
      </w:r>
      <w:proofErr w:type="spellStart"/>
      <w:r w:rsidR="00CE7392" w:rsidRPr="006A3BBC">
        <w:rPr>
          <w:rFonts w:ascii="GHEA Grapalat" w:hAnsi="GHEA Grapalat"/>
          <w:i/>
          <w:lang w:eastAsia="en-US" w:bidi="ar-SA"/>
        </w:rPr>
        <w:t>областе</w:t>
      </w:r>
      <w:proofErr w:type="spellEnd"/>
      <w:r w:rsidR="00CE7392" w:rsidRPr="006A3BBC">
        <w:rPr>
          <w:rFonts w:ascii="GHEA Grapalat" w:hAnsi="GHEA Grapalat"/>
          <w:i/>
          <w:lang w:eastAsia="en-US" w:bidi="ar-SA"/>
        </w:rPr>
        <w:t xml:space="preserve"> </w:t>
      </w:r>
      <w:r w:rsidR="006A3C8D" w:rsidRPr="006A3BBC">
        <w:rPr>
          <w:rFonts w:ascii="GHEA Grapalat" w:hAnsi="GHEA Grapalat"/>
          <w:i/>
          <w:lang w:eastAsia="en-US" w:bidi="ar-SA"/>
        </w:rPr>
        <w:t xml:space="preserve"> РА,</w:t>
      </w:r>
      <w:r w:rsidR="001D1F0F" w:rsidRPr="006A3BBC">
        <w:rPr>
          <w:rFonts w:ascii="GHEA Grapalat" w:hAnsi="GHEA Grapalat"/>
          <w:i/>
          <w:lang w:eastAsia="en-US" w:bidi="ar-SA"/>
        </w:rPr>
        <w:t xml:space="preserve"> </w:t>
      </w:r>
      <w:r w:rsidR="006A3C8D" w:rsidRPr="006A3BBC">
        <w:rPr>
          <w:rFonts w:ascii="GHEA Grapalat" w:hAnsi="GHEA Grapalat"/>
          <w:i/>
          <w:lang w:eastAsia="en-US" w:bidi="ar-SA"/>
        </w:rPr>
        <w:t xml:space="preserve">" Основная школа N 1 г. Арташата имени </w:t>
      </w:r>
      <w:proofErr w:type="spellStart"/>
      <w:r w:rsidR="006A3C8D" w:rsidRPr="006A3BBC">
        <w:rPr>
          <w:rFonts w:ascii="GHEA Grapalat" w:hAnsi="GHEA Grapalat"/>
          <w:i/>
          <w:lang w:eastAsia="en-US" w:bidi="ar-SA"/>
        </w:rPr>
        <w:t>А.Голецяа</w:t>
      </w:r>
      <w:proofErr w:type="spellEnd"/>
      <w:r w:rsidR="006A3C8D" w:rsidRPr="006A3BBC">
        <w:rPr>
          <w:rFonts w:ascii="GHEA Grapalat" w:hAnsi="GHEA Grapalat"/>
          <w:i/>
          <w:lang w:eastAsia="en-US" w:bidi="ar-SA"/>
        </w:rPr>
        <w:t xml:space="preserve"> » ГНКО улица Маркса 13 </w:t>
      </w:r>
      <w:r w:rsidRPr="006A3BBC">
        <w:rPr>
          <w:rFonts w:ascii="GHEA Grapalat" w:hAnsi="GHEA Grapalat"/>
          <w:i/>
        </w:rPr>
        <w:t>" не позднее, чем "</w:t>
      </w:r>
      <w:r w:rsidR="001D1F0F" w:rsidRPr="006A3BBC">
        <w:rPr>
          <w:rFonts w:ascii="GHEA Grapalat" w:hAnsi="GHEA Grapalat"/>
          <w:i/>
        </w:rPr>
        <w:t>1</w:t>
      </w:r>
      <w:r w:rsidR="00E32B4C" w:rsidRPr="006A3BBC">
        <w:rPr>
          <w:rFonts w:ascii="GHEA Grapalat" w:hAnsi="GHEA Grapalat"/>
          <w:i/>
        </w:rPr>
        <w:t>0</w:t>
      </w:r>
      <w:r w:rsidR="001D1F0F" w:rsidRPr="006A3BBC">
        <w:rPr>
          <w:rFonts w:ascii="GHEA Grapalat" w:hAnsi="GHEA Grapalat"/>
          <w:i/>
        </w:rPr>
        <w:t>;00</w:t>
      </w:r>
      <w:r w:rsidRPr="006A3BBC">
        <w:rPr>
          <w:rFonts w:ascii="GHEA Grapalat" w:hAnsi="GHEA Grapalat"/>
          <w:i/>
        </w:rPr>
        <w:t>" часов "</w:t>
      </w:r>
      <w:r w:rsidR="001D1F0F" w:rsidRPr="006A3BBC">
        <w:rPr>
          <w:rFonts w:ascii="GHEA Grapalat" w:hAnsi="GHEA Grapalat"/>
          <w:i/>
        </w:rPr>
        <w:t>7</w:t>
      </w:r>
      <w:r w:rsidRPr="006A3BBC">
        <w:rPr>
          <w:rFonts w:ascii="GHEA Grapalat" w:hAnsi="GHEA Grapalat"/>
          <w:i/>
        </w:rPr>
        <w:t xml:space="preserve">"-го дня </w:t>
      </w:r>
      <w:proofErr w:type="gramStart"/>
      <w:r w:rsidRPr="006A3BBC">
        <w:rPr>
          <w:rFonts w:ascii="GHEA Grapalat" w:hAnsi="GHEA Grapalat"/>
          <w:i/>
        </w:rPr>
        <w:t>с даты опубликования</w:t>
      </w:r>
      <w:proofErr w:type="gramEnd"/>
      <w:r w:rsidRPr="006A3BBC">
        <w:rPr>
          <w:rFonts w:ascii="GHEA Grapalat" w:hAnsi="GHEA Grapalat"/>
          <w:i/>
        </w:rPr>
        <w:t xml:space="preserve"> в бюллетене объявления и приглашения на настоящую процедуру. </w:t>
      </w:r>
    </w:p>
    <w:p w:rsidR="00A80ECD" w:rsidRPr="006A3BBC" w:rsidRDefault="00A80ECD" w:rsidP="008A7430">
      <w:pPr>
        <w:pStyle w:val="23"/>
        <w:widowControl w:val="0"/>
        <w:spacing w:line="240" w:lineRule="auto"/>
        <w:ind w:firstLine="567"/>
        <w:rPr>
          <w:rFonts w:ascii="GHEA Grapalat" w:hAnsi="GHEA Grapalat"/>
          <w:i/>
        </w:rPr>
      </w:pPr>
      <w:r w:rsidRPr="006A3BBC">
        <w:rPr>
          <w:rFonts w:ascii="GHEA Grapalat" w:hAnsi="GHEA Grapalat"/>
          <w:i/>
        </w:rPr>
        <w:t>Заявки на процедуру получает и в журнале регистрации заявок регистрирует секретарь комиссии "</w:t>
      </w:r>
      <w:proofErr w:type="spellStart"/>
      <w:r w:rsidR="00B10C2A" w:rsidRPr="006A3BBC">
        <w:rPr>
          <w:rFonts w:ascii="GHEA Grapalat" w:hAnsi="GHEA Grapalat"/>
          <w:i/>
        </w:rPr>
        <w:t>Г.Оганнисян</w:t>
      </w:r>
      <w:proofErr w:type="spellEnd"/>
      <w:r w:rsidRPr="006A3BBC">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6A3BBC" w:rsidRDefault="00B67CCD" w:rsidP="001D1F0F">
      <w:pPr>
        <w:pStyle w:val="23"/>
        <w:widowControl w:val="0"/>
        <w:tabs>
          <w:tab w:val="left" w:pos="1134"/>
        </w:tabs>
        <w:spacing w:line="240" w:lineRule="auto"/>
        <w:ind w:firstLine="0"/>
        <w:rPr>
          <w:rFonts w:ascii="GHEA Grapalat" w:hAnsi="GHEA Grapalat"/>
          <w:i/>
        </w:rPr>
      </w:pPr>
      <w:r w:rsidRPr="006A3BBC">
        <w:rPr>
          <w:rFonts w:ascii="GHEA Grapalat" w:hAnsi="GHEA Grapalat"/>
          <w:i/>
        </w:rPr>
        <w:t>4.3.В заявке участник представляет:</w:t>
      </w:r>
    </w:p>
    <w:p w:rsidR="005F25EF" w:rsidRPr="006A3BBC" w:rsidRDefault="005F25EF" w:rsidP="001D1F0F">
      <w:pPr>
        <w:jc w:val="both"/>
        <w:rPr>
          <w:rFonts w:ascii="GHEA Grapalat" w:hAnsi="GHEA Grapalat"/>
          <w:i/>
          <w:sz w:val="20"/>
          <w:szCs w:val="20"/>
        </w:rPr>
      </w:pPr>
      <w:r w:rsidRPr="006A3BBC">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6A3BBC">
        <w:rPr>
          <w:rFonts w:ascii="GHEA Grapalat" w:hAnsi="GHEA Grapalat"/>
          <w:i/>
          <w:sz w:val="20"/>
          <w:szCs w:val="20"/>
          <w:lang w:val="hy-AM"/>
        </w:rPr>
        <w:t xml:space="preserve"> </w:t>
      </w:r>
      <w:r w:rsidR="003C5795" w:rsidRPr="006A3BBC">
        <w:rPr>
          <w:rFonts w:ascii="GHEA Grapalat" w:hAnsi="GHEA Grapalat"/>
          <w:i/>
          <w:sz w:val="20"/>
          <w:szCs w:val="20"/>
        </w:rPr>
        <w:t>указав адрес электронной почты, учетный номер налогоплательщика, адрес деятельности и номер телефона</w:t>
      </w:r>
      <w:proofErr w:type="gramStart"/>
      <w:r w:rsidR="003C5795" w:rsidRPr="006A3BBC">
        <w:rPr>
          <w:rFonts w:ascii="GHEA Grapalat" w:hAnsi="GHEA Grapalat"/>
          <w:i/>
          <w:sz w:val="20"/>
          <w:szCs w:val="20"/>
        </w:rPr>
        <w:t xml:space="preserve"> </w:t>
      </w:r>
      <w:r w:rsidRPr="006A3BBC">
        <w:rPr>
          <w:rFonts w:ascii="GHEA Grapalat" w:hAnsi="GHEA Grapalat"/>
          <w:i/>
          <w:sz w:val="20"/>
          <w:szCs w:val="20"/>
        </w:rPr>
        <w:t>,</w:t>
      </w:r>
      <w:proofErr w:type="gramEnd"/>
      <w:r w:rsidRPr="006A3BBC">
        <w:rPr>
          <w:rFonts w:ascii="GHEA Grapalat" w:hAnsi="GHEA Grapalat"/>
          <w:i/>
          <w:sz w:val="20"/>
          <w:szCs w:val="20"/>
        </w:rPr>
        <w:t xml:space="preserve"> которое включает:</w:t>
      </w:r>
    </w:p>
    <w:p w:rsidR="005F25EF" w:rsidRPr="006A3BBC" w:rsidRDefault="005F25EF" w:rsidP="001D1F0F">
      <w:pPr>
        <w:jc w:val="both"/>
        <w:rPr>
          <w:rFonts w:ascii="GHEA Grapalat" w:hAnsi="GHEA Grapalat"/>
          <w:i/>
          <w:sz w:val="20"/>
          <w:szCs w:val="20"/>
        </w:rPr>
      </w:pPr>
      <w:r w:rsidRPr="006A3BBC">
        <w:rPr>
          <w:rFonts w:ascii="GHEA Grapalat" w:hAnsi="GHEA Grapalat"/>
          <w:i/>
          <w:sz w:val="20"/>
          <w:szCs w:val="20"/>
        </w:rPr>
        <w:t xml:space="preserve">   а) </w:t>
      </w:r>
      <w:r w:rsidR="003C5795" w:rsidRPr="006A3BBC">
        <w:rPr>
          <w:rFonts w:ascii="GHEA Grapalat" w:hAnsi="GHEA Grapalat"/>
          <w:i/>
          <w:sz w:val="20"/>
          <w:szCs w:val="20"/>
        </w:rPr>
        <w:t xml:space="preserve">подтверждение </w:t>
      </w:r>
      <w:r w:rsidRPr="006A3BBC">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6A3BBC" w:rsidRDefault="005F25EF" w:rsidP="001D1F0F">
      <w:pPr>
        <w:jc w:val="both"/>
        <w:rPr>
          <w:rFonts w:ascii="GHEA Grapalat" w:hAnsi="GHEA Grapalat"/>
          <w:i/>
          <w:sz w:val="20"/>
          <w:szCs w:val="20"/>
        </w:rPr>
      </w:pPr>
      <w:r w:rsidRPr="006A3BBC">
        <w:rPr>
          <w:rFonts w:ascii="GHEA Grapalat" w:hAnsi="GHEA Grapalat"/>
          <w:i/>
          <w:sz w:val="20"/>
          <w:szCs w:val="20"/>
        </w:rPr>
        <w:t xml:space="preserve">   б) </w:t>
      </w:r>
      <w:r w:rsidR="003C5795" w:rsidRPr="006A3BBC">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6A3BBC">
        <w:rPr>
          <w:rFonts w:ascii="GHEA Grapalat" w:hAnsi="GHEA Grapalat"/>
          <w:i/>
          <w:sz w:val="20"/>
          <w:szCs w:val="20"/>
        </w:rPr>
        <w:t xml:space="preserve"> в случае признания отобранным участником</w:t>
      </w:r>
      <w:r w:rsidR="0049623A" w:rsidRPr="006A3BBC">
        <w:rPr>
          <w:rFonts w:ascii="GHEA Grapalat" w:hAnsi="GHEA Grapalat"/>
          <w:i/>
          <w:sz w:val="20"/>
          <w:szCs w:val="20"/>
        </w:rPr>
        <w:t xml:space="preserve">    </w:t>
      </w:r>
    </w:p>
    <w:p w:rsidR="005F25EF" w:rsidRPr="006A3BBC" w:rsidRDefault="005F25EF" w:rsidP="001D1F0F">
      <w:pPr>
        <w:ind w:firstLine="284"/>
        <w:jc w:val="both"/>
        <w:rPr>
          <w:rFonts w:ascii="GHEA Grapalat" w:hAnsi="GHEA Grapalat"/>
          <w:i/>
          <w:sz w:val="20"/>
          <w:szCs w:val="20"/>
        </w:rPr>
      </w:pPr>
      <w:r w:rsidRPr="006A3BBC">
        <w:rPr>
          <w:rFonts w:ascii="GHEA Grapalat" w:hAnsi="GHEA Grapalat"/>
          <w:i/>
          <w:sz w:val="20"/>
          <w:szCs w:val="20"/>
        </w:rPr>
        <w:t xml:space="preserve">в) объявление об отсутствии злоупотребления доминирующим положением и </w:t>
      </w:r>
      <w:proofErr w:type="spellStart"/>
      <w:r w:rsidRPr="006A3BBC">
        <w:rPr>
          <w:rFonts w:ascii="GHEA Grapalat" w:hAnsi="GHEA Grapalat"/>
          <w:i/>
          <w:sz w:val="20"/>
          <w:szCs w:val="20"/>
        </w:rPr>
        <w:t>антиконкурентного</w:t>
      </w:r>
      <w:proofErr w:type="spellEnd"/>
      <w:r w:rsidRPr="006A3BBC">
        <w:rPr>
          <w:rFonts w:ascii="GHEA Grapalat" w:hAnsi="GHEA Grapalat"/>
          <w:i/>
          <w:sz w:val="20"/>
          <w:szCs w:val="20"/>
        </w:rPr>
        <w:t xml:space="preserve"> соглашения в рамках настоящей процедуры</w:t>
      </w:r>
    </w:p>
    <w:p w:rsidR="005F25EF" w:rsidRPr="006A3BBC" w:rsidRDefault="005F25EF" w:rsidP="001D1F0F">
      <w:pPr>
        <w:jc w:val="both"/>
        <w:rPr>
          <w:rFonts w:ascii="GHEA Grapalat" w:hAnsi="GHEA Grapalat"/>
          <w:i/>
          <w:sz w:val="20"/>
          <w:szCs w:val="20"/>
        </w:rPr>
      </w:pPr>
      <w:r w:rsidRPr="006A3BBC">
        <w:rPr>
          <w:rFonts w:ascii="GHEA Grapalat" w:hAnsi="GHEA Grapalat"/>
          <w:i/>
          <w:sz w:val="20"/>
          <w:szCs w:val="20"/>
        </w:rPr>
        <w:t xml:space="preserve">    г) объявление об отсутствии в рамках настоящей процедуры одновременного участия </w:t>
      </w:r>
      <w:proofErr w:type="spellStart"/>
      <w:r w:rsidRPr="006A3BBC">
        <w:rPr>
          <w:rFonts w:ascii="GHEA Grapalat" w:hAnsi="GHEA Grapalat"/>
          <w:i/>
          <w:sz w:val="20"/>
          <w:szCs w:val="20"/>
        </w:rPr>
        <w:t>взаимосвязянных</w:t>
      </w:r>
      <w:proofErr w:type="spellEnd"/>
      <w:r w:rsidRPr="006A3BBC">
        <w:rPr>
          <w:rFonts w:ascii="GHEA Grapalat" w:hAnsi="GHEA Grapalat"/>
          <w:i/>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6A3BBC" w:rsidRDefault="001361B2" w:rsidP="001D1F0F">
      <w:pPr>
        <w:pStyle w:val="norm"/>
        <w:widowControl w:val="0"/>
        <w:tabs>
          <w:tab w:val="left" w:pos="1134"/>
        </w:tabs>
        <w:spacing w:line="240" w:lineRule="auto"/>
        <w:ind w:firstLine="284"/>
        <w:rPr>
          <w:rFonts w:ascii="GHEA Grapalat" w:hAnsi="GHEA Grapalat"/>
          <w:i/>
          <w:sz w:val="20"/>
        </w:rPr>
      </w:pPr>
      <w:proofErr w:type="gramStart"/>
      <w:r w:rsidRPr="006A3BBC">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6A3BBC">
        <w:rPr>
          <w:rFonts w:ascii="GHEA Grapalat" w:hAnsi="GHEA Grapalat"/>
          <w:i/>
          <w:spacing w:val="-6"/>
          <w:sz w:val="20"/>
        </w:rPr>
        <w:t>прибыли, полученной в результате осуществления участником предпринимательской</w:t>
      </w:r>
      <w:proofErr w:type="gramEnd"/>
      <w:r w:rsidRPr="006A3BBC">
        <w:rPr>
          <w:rFonts w:ascii="GHEA Grapalat" w:hAnsi="GHEA Grapalat"/>
          <w:i/>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6A3BBC">
        <w:rPr>
          <w:rFonts w:ascii="GHEA Grapalat" w:hAnsi="GHEA Grapalat"/>
          <w:i/>
          <w:spacing w:val="-6"/>
          <w:sz w:val="20"/>
        </w:rPr>
        <w:t>,</w:t>
      </w:r>
      <w:proofErr w:type="gramEnd"/>
      <w:r w:rsidRPr="006A3BBC">
        <w:rPr>
          <w:rFonts w:ascii="GHEA Grapalat" w:hAnsi="GHEA Grapalat"/>
          <w:i/>
          <w:spacing w:val="-6"/>
          <w:sz w:val="20"/>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6A3BBC">
        <w:rPr>
          <w:rFonts w:ascii="GHEA Grapalat" w:hAnsi="GHEA Grapalat"/>
          <w:i/>
          <w:sz w:val="20"/>
        </w:rPr>
        <w:t xml:space="preserve"> решении заключить договор;</w:t>
      </w:r>
      <w:r w:rsidR="005F25EF" w:rsidRPr="006A3BBC">
        <w:rPr>
          <w:rFonts w:ascii="GHEA Grapalat" w:hAnsi="GHEA Grapalat"/>
          <w:i/>
          <w:sz w:val="20"/>
        </w:rPr>
        <w:t xml:space="preserve">  </w:t>
      </w:r>
    </w:p>
    <w:p w:rsidR="00071119" w:rsidRPr="006A3BBC" w:rsidRDefault="00932115" w:rsidP="001D1F0F">
      <w:pPr>
        <w:pStyle w:val="norm"/>
        <w:widowControl w:val="0"/>
        <w:tabs>
          <w:tab w:val="left" w:pos="1134"/>
        </w:tabs>
        <w:spacing w:line="240" w:lineRule="auto"/>
        <w:ind w:firstLine="284"/>
        <w:rPr>
          <w:rFonts w:ascii="GHEA Grapalat" w:hAnsi="GHEA Grapalat"/>
          <w:i/>
          <w:sz w:val="20"/>
        </w:rPr>
      </w:pPr>
      <w:r w:rsidRPr="006A3BBC">
        <w:rPr>
          <w:rFonts w:ascii="GHEA Grapalat" w:hAnsi="GHEA Grapalat"/>
          <w:i/>
          <w:sz w:val="20"/>
        </w:rPr>
        <w:t>2</w:t>
      </w:r>
      <w:r w:rsidR="005F25EF" w:rsidRPr="006A3BBC">
        <w:rPr>
          <w:rFonts w:ascii="GHEA Grapalat" w:hAnsi="GHEA Grapalat"/>
          <w:i/>
          <w:sz w:val="20"/>
        </w:rPr>
        <w:t>) технические характеристики</w:t>
      </w:r>
      <w:r w:rsidRPr="006A3BBC">
        <w:rPr>
          <w:rFonts w:ascii="GHEA Grapalat" w:hAnsi="GHEA Grapalat" w:cs="Sylfaen"/>
          <w:i/>
          <w:sz w:val="20"/>
        </w:rPr>
        <w:t xml:space="preserve"> предлагаемого им товара</w:t>
      </w:r>
      <w:r w:rsidR="005F25EF" w:rsidRPr="006A3BBC">
        <w:rPr>
          <w:rFonts w:ascii="GHEA Grapalat" w:hAnsi="GHEA Grapalat"/>
          <w:i/>
          <w:sz w:val="20"/>
        </w:rPr>
        <w:t xml:space="preserve">, а также товарный знак, </w:t>
      </w:r>
      <w:r w:rsidRPr="006A3BBC">
        <w:rPr>
          <w:rFonts w:ascii="GHEA Grapalat" w:hAnsi="GHEA Grapalat" w:cs="Sylfaen"/>
          <w:i/>
          <w:sz w:val="20"/>
        </w:rPr>
        <w:t>фирменное наименование, марка и</w:t>
      </w:r>
      <w:r w:rsidRPr="006A3BBC">
        <w:rPr>
          <w:rFonts w:ascii="GHEA Grapalat" w:hAnsi="GHEA Grapalat"/>
          <w:i/>
          <w:sz w:val="20"/>
        </w:rPr>
        <w:t xml:space="preserve"> </w:t>
      </w:r>
      <w:r w:rsidR="005F25EF" w:rsidRPr="006A3BBC">
        <w:rPr>
          <w:rFonts w:ascii="GHEA Grapalat" w:hAnsi="GHEA Grapalat"/>
          <w:i/>
          <w:sz w:val="20"/>
        </w:rPr>
        <w:t>наименование производителя, (далее</w:t>
      </w:r>
      <w:r w:rsidR="005F25EF" w:rsidRPr="006A3BBC">
        <w:rPr>
          <w:rFonts w:ascii="Courier New" w:hAnsi="Courier New" w:cs="Courier New"/>
          <w:i/>
          <w:sz w:val="20"/>
        </w:rPr>
        <w:t> </w:t>
      </w:r>
      <w:r w:rsidR="005F25EF" w:rsidRPr="006A3BBC">
        <w:rPr>
          <w:rFonts w:ascii="GHEA Grapalat" w:hAnsi="GHEA Grapalat" w:cs="GHEA Grapalat"/>
          <w:i/>
          <w:sz w:val="20"/>
        </w:rPr>
        <w:t>—</w:t>
      </w:r>
      <w:r w:rsidR="005F25EF" w:rsidRPr="006A3BBC">
        <w:rPr>
          <w:rFonts w:ascii="GHEA Grapalat" w:hAnsi="GHEA Grapalat"/>
          <w:i/>
          <w:sz w:val="20"/>
        </w:rPr>
        <w:t xml:space="preserve"> </w:t>
      </w:r>
      <w:r w:rsidR="005F25EF" w:rsidRPr="006A3BBC">
        <w:rPr>
          <w:rFonts w:ascii="GHEA Grapalat" w:hAnsi="GHEA Grapalat" w:cs="GHEA Grapalat"/>
          <w:i/>
          <w:sz w:val="20"/>
        </w:rPr>
        <w:t>полное</w:t>
      </w:r>
      <w:r w:rsidR="005F25EF" w:rsidRPr="006A3BBC">
        <w:rPr>
          <w:rFonts w:ascii="GHEA Grapalat" w:hAnsi="GHEA Grapalat"/>
          <w:i/>
          <w:sz w:val="20"/>
        </w:rPr>
        <w:t xml:space="preserve"> </w:t>
      </w:r>
      <w:r w:rsidR="005F25EF" w:rsidRPr="006A3BBC">
        <w:rPr>
          <w:rFonts w:ascii="GHEA Grapalat" w:hAnsi="GHEA Grapalat" w:cs="GHEA Grapalat"/>
          <w:i/>
          <w:sz w:val="20"/>
        </w:rPr>
        <w:t>описание</w:t>
      </w:r>
      <w:r w:rsidR="005F25EF" w:rsidRPr="006A3BBC">
        <w:rPr>
          <w:rFonts w:ascii="GHEA Grapalat" w:hAnsi="GHEA Grapalat"/>
          <w:i/>
          <w:sz w:val="20"/>
        </w:rPr>
        <w:t xml:space="preserve"> </w:t>
      </w:r>
      <w:r w:rsidR="005F25EF" w:rsidRPr="006A3BBC">
        <w:rPr>
          <w:rFonts w:ascii="GHEA Grapalat" w:hAnsi="GHEA Grapalat" w:cs="GHEA Grapalat"/>
          <w:i/>
          <w:sz w:val="20"/>
        </w:rPr>
        <w:t>товара</w:t>
      </w:r>
      <w:r w:rsidR="005F25EF" w:rsidRPr="006A3BBC">
        <w:rPr>
          <w:rFonts w:ascii="GHEA Grapalat" w:hAnsi="GHEA Grapalat"/>
          <w:i/>
          <w:sz w:val="20"/>
        </w:rPr>
        <w:t>)</w:t>
      </w:r>
      <w:r w:rsidR="00EA6AE0" w:rsidRPr="006A3BBC">
        <w:rPr>
          <w:rStyle w:val="af6"/>
          <w:rFonts w:ascii="GHEA Grapalat" w:hAnsi="GHEA Grapalat" w:cs="Sylfaen"/>
          <w:i/>
          <w:sz w:val="20"/>
        </w:rPr>
        <w:footnoteReference w:customMarkFollows="1" w:id="3"/>
        <w:t>7</w:t>
      </w:r>
      <w:r w:rsidR="005F25EF" w:rsidRPr="006A3BBC">
        <w:rPr>
          <w:rFonts w:ascii="GHEA Grapalat" w:hAnsi="GHEA Grapalat" w:cs="Sylfaen"/>
          <w:i/>
          <w:sz w:val="20"/>
        </w:rPr>
        <w:t>:</w:t>
      </w:r>
      <w:r w:rsidRPr="006A3BBC">
        <w:rPr>
          <w:rFonts w:ascii="GHEA Grapalat" w:hAnsi="GHEA Grapalat"/>
          <w:i/>
          <w:sz w:val="20"/>
        </w:rPr>
        <w:t xml:space="preserve"> </w:t>
      </w:r>
    </w:p>
    <w:p w:rsidR="00B67CCD" w:rsidRPr="006A3BBC" w:rsidRDefault="001C6688" w:rsidP="001D1F0F">
      <w:pPr>
        <w:pStyle w:val="norm"/>
        <w:widowControl w:val="0"/>
        <w:tabs>
          <w:tab w:val="left" w:pos="1134"/>
        </w:tabs>
        <w:spacing w:line="240" w:lineRule="auto"/>
        <w:ind w:firstLine="0"/>
        <w:rPr>
          <w:rFonts w:ascii="GHEA Grapalat" w:hAnsi="GHEA Grapalat" w:cs="Sylfaen"/>
          <w:i/>
          <w:sz w:val="20"/>
        </w:rPr>
      </w:pPr>
      <w:r w:rsidRPr="006A3BBC">
        <w:rPr>
          <w:rFonts w:ascii="GHEA Grapalat" w:hAnsi="GHEA Grapalat"/>
          <w:i/>
          <w:sz w:val="20"/>
          <w:lang w:val="hy-AM"/>
        </w:rPr>
        <w:t>3</w:t>
      </w:r>
      <w:r w:rsidR="0047117B" w:rsidRPr="006A3BBC">
        <w:rPr>
          <w:rFonts w:ascii="GHEA Grapalat" w:hAnsi="GHEA Grapalat"/>
          <w:i/>
          <w:sz w:val="20"/>
        </w:rPr>
        <w:t>)утвержденное им ценовое предложение;</w:t>
      </w:r>
    </w:p>
    <w:p w:rsidR="000845F6" w:rsidRPr="006A3BBC" w:rsidRDefault="005F25EF" w:rsidP="001D1F0F">
      <w:pPr>
        <w:pStyle w:val="norm"/>
        <w:widowControl w:val="0"/>
        <w:tabs>
          <w:tab w:val="left" w:pos="1134"/>
        </w:tabs>
        <w:spacing w:line="240" w:lineRule="auto"/>
        <w:ind w:firstLine="0"/>
        <w:rPr>
          <w:rFonts w:ascii="GHEA Grapalat" w:hAnsi="GHEA Grapalat" w:cs="Sylfaen"/>
          <w:i/>
          <w:sz w:val="20"/>
        </w:rPr>
      </w:pPr>
      <w:r w:rsidRPr="006A3BBC">
        <w:rPr>
          <w:rFonts w:ascii="GHEA Grapalat" w:hAnsi="GHEA Grapalat"/>
          <w:i/>
          <w:sz w:val="20"/>
        </w:rPr>
        <w:t>5</w:t>
      </w:r>
      <w:r w:rsidR="003E3FD0" w:rsidRPr="006A3BBC">
        <w:rPr>
          <w:rFonts w:ascii="GHEA Grapalat" w:hAnsi="GHEA Grapalat"/>
          <w:i/>
          <w:sz w:val="20"/>
        </w:rPr>
        <w:t xml:space="preserve">)копию агентского договора и данные лица, являющегося стороной этого договора, если заключаемый </w:t>
      </w:r>
      <w:r w:rsidR="003E3FD0" w:rsidRPr="006A3BBC">
        <w:rPr>
          <w:rFonts w:ascii="GHEA Grapalat" w:hAnsi="GHEA Grapalat"/>
          <w:i/>
          <w:sz w:val="20"/>
        </w:rPr>
        <w:lastRenderedPageBreak/>
        <w:t>договор будет исполняться через агентство;</w:t>
      </w:r>
    </w:p>
    <w:p w:rsidR="000845F6" w:rsidRPr="006A3BBC" w:rsidRDefault="005F25EF" w:rsidP="001D1F0F">
      <w:pPr>
        <w:pStyle w:val="norm"/>
        <w:widowControl w:val="0"/>
        <w:tabs>
          <w:tab w:val="left" w:pos="1134"/>
        </w:tabs>
        <w:spacing w:line="240" w:lineRule="auto"/>
        <w:ind w:firstLine="0"/>
        <w:rPr>
          <w:rFonts w:ascii="GHEA Grapalat" w:hAnsi="GHEA Grapalat"/>
          <w:i/>
          <w:sz w:val="20"/>
        </w:rPr>
      </w:pPr>
      <w:r w:rsidRPr="006A3BBC">
        <w:rPr>
          <w:rFonts w:ascii="GHEA Grapalat" w:hAnsi="GHEA Grapalat"/>
          <w:i/>
          <w:sz w:val="20"/>
        </w:rPr>
        <w:t>6</w:t>
      </w:r>
      <w:r w:rsidR="003E3FD0" w:rsidRPr="006A3BBC">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6A3BBC" w:rsidRDefault="00721677" w:rsidP="001D1F0F">
      <w:pPr>
        <w:jc w:val="both"/>
        <w:rPr>
          <w:rFonts w:ascii="GHEA Grapalat" w:hAnsi="GHEA Grapalat" w:cs="Sylfaen"/>
          <w:i/>
          <w:sz w:val="20"/>
          <w:szCs w:val="20"/>
        </w:rPr>
      </w:pPr>
      <w:r w:rsidRPr="006A3BBC">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6A3BBC" w:rsidRDefault="00721677" w:rsidP="001D1F0F">
      <w:pPr>
        <w:jc w:val="both"/>
        <w:rPr>
          <w:rFonts w:ascii="GHEA Grapalat" w:hAnsi="GHEA Grapalat" w:cs="Sylfaen"/>
          <w:i/>
          <w:sz w:val="20"/>
          <w:szCs w:val="20"/>
        </w:rPr>
      </w:pPr>
      <w:r w:rsidRPr="006A3BBC">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6A3BBC">
        <w:rPr>
          <w:rFonts w:ascii="GHEA Grapalat" w:hAnsi="GHEA Grapalat" w:cs="Sylfaen"/>
          <w:i/>
          <w:sz w:val="20"/>
          <w:szCs w:val="20"/>
        </w:rPr>
        <w:t xml:space="preserve"> (на один и тот же лот)</w:t>
      </w:r>
      <w:r w:rsidRPr="006A3BBC">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6A3BBC" w:rsidRDefault="00721677" w:rsidP="001D1F0F">
      <w:pPr>
        <w:jc w:val="both"/>
        <w:rPr>
          <w:rFonts w:ascii="GHEA Grapalat" w:hAnsi="GHEA Grapalat" w:cs="Sylfaen"/>
          <w:i/>
          <w:sz w:val="20"/>
          <w:szCs w:val="20"/>
        </w:rPr>
      </w:pPr>
      <w:r w:rsidRPr="006A3BBC">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6A3BBC" w:rsidRDefault="00D746CA" w:rsidP="00B46D58">
      <w:pPr>
        <w:widowControl w:val="0"/>
        <w:spacing w:after="160"/>
        <w:jc w:val="center"/>
        <w:rPr>
          <w:rFonts w:ascii="GHEA Grapalat" w:hAnsi="GHEA Grapalat"/>
          <w:b/>
          <w:sz w:val="20"/>
          <w:szCs w:val="20"/>
        </w:rPr>
      </w:pPr>
    </w:p>
    <w:p w:rsidR="00A45946" w:rsidRPr="006A3BBC" w:rsidRDefault="00333B85" w:rsidP="00B46D58">
      <w:pPr>
        <w:widowControl w:val="0"/>
        <w:spacing w:after="160"/>
        <w:jc w:val="center"/>
        <w:rPr>
          <w:rFonts w:ascii="GHEA Grapalat" w:hAnsi="GHEA Grapalat" w:cs="Arial"/>
          <w:b/>
          <w:sz w:val="20"/>
          <w:szCs w:val="20"/>
        </w:rPr>
      </w:pPr>
      <w:r w:rsidRPr="006A3BBC">
        <w:rPr>
          <w:rFonts w:ascii="GHEA Grapalat" w:hAnsi="GHEA Grapalat"/>
          <w:b/>
          <w:sz w:val="20"/>
          <w:szCs w:val="20"/>
        </w:rPr>
        <w:t>5.</w:t>
      </w:r>
      <w:r w:rsidR="00D746CA" w:rsidRPr="006A3BBC">
        <w:rPr>
          <w:rFonts w:ascii="GHEA Grapalat" w:hAnsi="GHEA Grapalat"/>
          <w:b/>
          <w:sz w:val="20"/>
          <w:szCs w:val="20"/>
        </w:rPr>
        <w:t xml:space="preserve"> </w:t>
      </w:r>
      <w:r w:rsidR="00C8055A" w:rsidRPr="006A3BBC">
        <w:rPr>
          <w:rFonts w:ascii="GHEA Grapalat" w:hAnsi="GHEA Grapalat"/>
          <w:b/>
          <w:sz w:val="20"/>
          <w:szCs w:val="20"/>
        </w:rPr>
        <w:t xml:space="preserve">ЦЕНОВОЕ ПРЕДЛОЖЕНИЕ ЗАЯВКИ </w:t>
      </w:r>
    </w:p>
    <w:p w:rsidR="00A45946" w:rsidRPr="006A3BBC" w:rsidRDefault="00C8055A" w:rsidP="001D1F0F">
      <w:pPr>
        <w:widowControl w:val="0"/>
        <w:tabs>
          <w:tab w:val="left" w:pos="1134"/>
        </w:tabs>
        <w:jc w:val="both"/>
        <w:rPr>
          <w:rFonts w:ascii="GHEA Grapalat" w:hAnsi="GHEA Grapalat"/>
          <w:i/>
          <w:sz w:val="20"/>
          <w:szCs w:val="20"/>
        </w:rPr>
      </w:pPr>
      <w:r w:rsidRPr="006A3BBC">
        <w:rPr>
          <w:rFonts w:ascii="GHEA Grapalat" w:hAnsi="GHEA Grapalat"/>
          <w:i/>
          <w:sz w:val="20"/>
          <w:szCs w:val="20"/>
        </w:rPr>
        <w:t>5.1</w:t>
      </w:r>
      <w:r w:rsidR="00A34DFE" w:rsidRPr="006A3BBC">
        <w:rPr>
          <w:rFonts w:ascii="GHEA Grapalat" w:hAnsi="GHEA Grapalat"/>
          <w:i/>
          <w:sz w:val="20"/>
          <w:szCs w:val="20"/>
        </w:rPr>
        <w:t>.</w:t>
      </w:r>
      <w:r w:rsidRPr="006A3BBC">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6A3BBC" w:rsidRDefault="00C8055A" w:rsidP="001D1F0F">
      <w:pPr>
        <w:pStyle w:val="norm"/>
        <w:widowControl w:val="0"/>
        <w:tabs>
          <w:tab w:val="left" w:pos="1134"/>
        </w:tabs>
        <w:spacing w:line="240" w:lineRule="auto"/>
        <w:ind w:firstLine="0"/>
        <w:rPr>
          <w:rFonts w:ascii="GHEA Grapalat" w:hAnsi="GHEA Grapalat" w:cs="Sylfaen"/>
          <w:i/>
          <w:sz w:val="20"/>
        </w:rPr>
      </w:pPr>
      <w:r w:rsidRPr="006A3BBC">
        <w:rPr>
          <w:rFonts w:ascii="GHEA Grapalat" w:hAnsi="GHEA Grapalat"/>
          <w:i/>
          <w:sz w:val="20"/>
        </w:rPr>
        <w:t>5.2.Участник представляет ценовое предложение в форме расчета, состоящего из обобщенных компоненто</w:t>
      </w:r>
      <w:proofErr w:type="gramStart"/>
      <w:r w:rsidRPr="006A3BBC">
        <w:rPr>
          <w:rFonts w:ascii="GHEA Grapalat" w:hAnsi="GHEA Grapalat"/>
          <w:i/>
          <w:sz w:val="20"/>
        </w:rPr>
        <w:t>в</w:t>
      </w:r>
      <w:r w:rsidR="00443317" w:rsidRPr="006A3BBC">
        <w:rPr>
          <w:rFonts w:ascii="GHEA Grapalat" w:hAnsi="GHEA Grapalat"/>
          <w:i/>
          <w:sz w:val="20"/>
        </w:rPr>
        <w:t>-</w:t>
      </w:r>
      <w:proofErr w:type="gramEnd"/>
      <w:r w:rsidRPr="006A3BBC">
        <w:rPr>
          <w:rFonts w:ascii="GHEA Grapalat" w:hAnsi="GHEA Grapalat"/>
          <w:i/>
          <w:sz w:val="20"/>
        </w:rPr>
        <w:t xml:space="preserve"> </w:t>
      </w:r>
      <w:r w:rsidR="00443317" w:rsidRPr="006A3BBC">
        <w:rPr>
          <w:rFonts w:ascii="GHEA Grapalat" w:hAnsi="GHEA Grapalat"/>
          <w:i/>
          <w:sz w:val="20"/>
        </w:rPr>
        <w:t>себестоимость, прибыль</w:t>
      </w:r>
      <w:r w:rsidRPr="006A3BBC">
        <w:rPr>
          <w:rFonts w:ascii="GHEA Grapalat" w:hAnsi="GHEA Grapalat"/>
          <w:i/>
          <w:sz w:val="20"/>
        </w:rPr>
        <w:t xml:space="preserve"> и налог на добавленную стоимость. Расчет компонентов </w:t>
      </w:r>
      <w:r w:rsidR="009963C3" w:rsidRPr="006A3BBC">
        <w:rPr>
          <w:rFonts w:ascii="GHEA Grapalat" w:hAnsi="GHEA Grapalat"/>
          <w:i/>
          <w:sz w:val="20"/>
        </w:rPr>
        <w:t>себе</w:t>
      </w:r>
      <w:r w:rsidRPr="006A3BBC">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6A3BBC" w:rsidRDefault="00B95FE0" w:rsidP="001D1F0F">
      <w:pPr>
        <w:pStyle w:val="norm"/>
        <w:widowControl w:val="0"/>
        <w:spacing w:line="240" w:lineRule="auto"/>
        <w:ind w:firstLine="567"/>
        <w:rPr>
          <w:rFonts w:ascii="GHEA Grapalat" w:hAnsi="GHEA Grapalat" w:cs="Sylfaen"/>
          <w:i/>
          <w:sz w:val="20"/>
        </w:rPr>
      </w:pPr>
      <w:r w:rsidRPr="006A3BBC">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6A3BBC"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6A3BBC">
        <w:rPr>
          <w:rFonts w:ascii="GHEA Grapalat" w:hAnsi="GHEA Grapalat"/>
          <w:i/>
          <w:sz w:val="20"/>
        </w:rPr>
        <w:t>а</w:t>
      </w:r>
      <w:proofErr w:type="gramStart"/>
      <w:r w:rsidRPr="006A3BBC">
        <w:rPr>
          <w:rFonts w:ascii="GHEA Grapalat" w:hAnsi="GHEA Grapalat"/>
          <w:i/>
          <w:sz w:val="20"/>
        </w:rPr>
        <w:t>.г</w:t>
      </w:r>
      <w:proofErr w:type="gramEnd"/>
      <w:r w:rsidRPr="006A3BBC">
        <w:rPr>
          <w:rFonts w:ascii="GHEA Grapalat" w:hAnsi="GHEA Grapalat"/>
          <w:i/>
          <w:sz w:val="20"/>
        </w:rPr>
        <w:t>рафы</w:t>
      </w:r>
      <w:proofErr w:type="spellEnd"/>
      <w:r w:rsidRPr="006A3BBC">
        <w:rPr>
          <w:rFonts w:ascii="GHEA Grapalat" w:hAnsi="GHEA Grapalat"/>
          <w:i/>
          <w:sz w:val="20"/>
        </w:rPr>
        <w:t xml:space="preserve"> "</w:t>
      </w:r>
      <w:r w:rsidR="00830AD3" w:rsidRPr="006A3BBC">
        <w:rPr>
          <w:rFonts w:ascii="GHEA Grapalat" w:hAnsi="GHEA Grapalat"/>
          <w:i/>
          <w:sz w:val="20"/>
        </w:rPr>
        <w:t>себе</w:t>
      </w:r>
      <w:r w:rsidRPr="006A3BBC">
        <w:rPr>
          <w:rFonts w:ascii="GHEA Grapalat" w:hAnsi="GHEA Grapalat"/>
          <w:i/>
          <w:sz w:val="20"/>
        </w:rPr>
        <w:t>стоимость</w:t>
      </w:r>
      <w:r w:rsidR="00DF3688" w:rsidRPr="006A3BBC">
        <w:rPr>
          <w:rFonts w:ascii="GHEA Grapalat" w:hAnsi="GHEA Grapalat"/>
          <w:i/>
          <w:sz w:val="20"/>
        </w:rPr>
        <w:t>"</w:t>
      </w:r>
      <w:r w:rsidR="00830AD3" w:rsidRPr="006A3BBC">
        <w:rPr>
          <w:rFonts w:ascii="GHEA Grapalat" w:hAnsi="GHEA Grapalat"/>
          <w:i/>
          <w:sz w:val="20"/>
        </w:rPr>
        <w:t xml:space="preserve">, </w:t>
      </w:r>
      <w:r w:rsidR="00DF3688" w:rsidRPr="006A3BBC">
        <w:rPr>
          <w:rFonts w:ascii="GHEA Grapalat" w:hAnsi="GHEA Grapalat"/>
          <w:i/>
          <w:sz w:val="20"/>
        </w:rPr>
        <w:t>"</w:t>
      </w:r>
      <w:r w:rsidR="00830AD3" w:rsidRPr="006A3BBC">
        <w:rPr>
          <w:rFonts w:ascii="GHEA Grapalat" w:hAnsi="GHEA Grapalat"/>
          <w:i/>
          <w:sz w:val="20"/>
        </w:rPr>
        <w:t>прибыль"</w:t>
      </w:r>
      <w:r w:rsidRPr="006A3BBC">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6A3BBC"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6A3BBC">
        <w:rPr>
          <w:rFonts w:ascii="GHEA Grapalat" w:hAnsi="GHEA Grapalat"/>
          <w:i/>
          <w:sz w:val="20"/>
        </w:rPr>
        <w:t>б</w:t>
      </w:r>
      <w:proofErr w:type="gramStart"/>
      <w:r w:rsidRPr="006A3BBC">
        <w:rPr>
          <w:rFonts w:ascii="GHEA Grapalat" w:hAnsi="GHEA Grapalat"/>
          <w:i/>
          <w:sz w:val="20"/>
        </w:rPr>
        <w:t>.м</w:t>
      </w:r>
      <w:proofErr w:type="gramEnd"/>
      <w:r w:rsidRPr="006A3BBC">
        <w:rPr>
          <w:rFonts w:ascii="GHEA Grapalat" w:hAnsi="GHEA Grapalat"/>
          <w:i/>
          <w:sz w:val="20"/>
        </w:rPr>
        <w:t>ежду</w:t>
      </w:r>
      <w:proofErr w:type="spellEnd"/>
      <w:r w:rsidRPr="006A3BBC">
        <w:rPr>
          <w:rFonts w:ascii="GHEA Grapalat" w:hAnsi="GHEA Grapalat"/>
          <w:i/>
          <w:sz w:val="20"/>
        </w:rPr>
        <w:t xml:space="preserve"> суммами, указанными прописью или цифрами в графах </w:t>
      </w:r>
      <w:r w:rsidR="00A60D60" w:rsidRPr="006A3BBC">
        <w:rPr>
          <w:rFonts w:ascii="GHEA Grapalat" w:hAnsi="GHEA Grapalat"/>
          <w:i/>
          <w:sz w:val="20"/>
        </w:rPr>
        <w:t xml:space="preserve">"себестоимость", "прибыль" </w:t>
      </w:r>
      <w:r w:rsidRPr="006A3BBC">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A3BBC" w:rsidRDefault="00B95FE0" w:rsidP="001D1F0F">
      <w:pPr>
        <w:pStyle w:val="norm"/>
        <w:widowControl w:val="0"/>
        <w:tabs>
          <w:tab w:val="left" w:pos="1134"/>
        </w:tabs>
        <w:spacing w:line="240" w:lineRule="auto"/>
        <w:ind w:firstLine="0"/>
        <w:rPr>
          <w:rFonts w:ascii="GHEA Grapalat" w:hAnsi="GHEA Grapalat"/>
          <w:i/>
          <w:sz w:val="20"/>
        </w:rPr>
      </w:pPr>
      <w:proofErr w:type="spellStart"/>
      <w:r w:rsidRPr="006A3BBC">
        <w:rPr>
          <w:rFonts w:ascii="GHEA Grapalat" w:hAnsi="GHEA Grapalat"/>
          <w:i/>
          <w:sz w:val="20"/>
        </w:rPr>
        <w:t>в</w:t>
      </w:r>
      <w:proofErr w:type="gramStart"/>
      <w:r w:rsidRPr="006A3BBC">
        <w:rPr>
          <w:rFonts w:ascii="GHEA Grapalat" w:hAnsi="GHEA Grapalat"/>
          <w:i/>
          <w:sz w:val="20"/>
        </w:rPr>
        <w:t>.н</w:t>
      </w:r>
      <w:proofErr w:type="gramEnd"/>
      <w:r w:rsidRPr="006A3BBC">
        <w:rPr>
          <w:rFonts w:ascii="GHEA Grapalat" w:hAnsi="GHEA Grapalat"/>
          <w:i/>
          <w:sz w:val="20"/>
        </w:rPr>
        <w:t>омер</w:t>
      </w:r>
      <w:proofErr w:type="spellEnd"/>
      <w:r w:rsidRPr="006A3BBC">
        <w:rPr>
          <w:rFonts w:ascii="GHEA Grapalat" w:hAnsi="GHEA Grapalat"/>
          <w:i/>
          <w:sz w:val="20"/>
        </w:rPr>
        <w:t xml:space="preserve"> лота в ценовом предложении указан неверно, однако наименование предмета закупки заполнено правильно.</w:t>
      </w:r>
    </w:p>
    <w:p w:rsidR="00B9778A" w:rsidRPr="006A3BBC" w:rsidRDefault="00B9778A" w:rsidP="001D1F0F">
      <w:pPr>
        <w:pStyle w:val="norm"/>
        <w:widowControl w:val="0"/>
        <w:tabs>
          <w:tab w:val="left" w:pos="1134"/>
        </w:tabs>
        <w:spacing w:line="240" w:lineRule="auto"/>
        <w:ind w:firstLine="0"/>
        <w:rPr>
          <w:rFonts w:ascii="GHEA Grapalat" w:hAnsi="GHEA Grapalat"/>
          <w:i/>
          <w:sz w:val="20"/>
        </w:rPr>
      </w:pPr>
      <w:r w:rsidRPr="006A3BBC">
        <w:rPr>
          <w:rFonts w:ascii="GHEA Grapalat" w:hAnsi="GHEA Grapalat"/>
          <w:i/>
          <w:sz w:val="20"/>
        </w:rPr>
        <w:t>г. себестоимость, прибыль, налог на добавленную стоимость и общая сумма</w:t>
      </w:r>
      <w:r w:rsidR="00910938" w:rsidRPr="006A3BBC">
        <w:rPr>
          <w:rFonts w:ascii="GHEA Grapalat" w:hAnsi="GHEA Grapalat"/>
          <w:i/>
          <w:sz w:val="20"/>
        </w:rPr>
        <w:t xml:space="preserve"> ценового предложения</w:t>
      </w:r>
      <w:r w:rsidRPr="006A3BBC">
        <w:rPr>
          <w:rFonts w:ascii="GHEA Grapalat" w:hAnsi="GHEA Grapalat"/>
          <w:i/>
          <w:sz w:val="20"/>
        </w:rPr>
        <w:t xml:space="preserve">, указанные в графах </w:t>
      </w:r>
      <w:r w:rsidR="00207490" w:rsidRPr="006A3BBC">
        <w:rPr>
          <w:rFonts w:ascii="GHEA Grapalat" w:hAnsi="GHEA Grapalat"/>
          <w:i/>
          <w:sz w:val="20"/>
        </w:rPr>
        <w:t>прописью</w:t>
      </w:r>
      <w:r w:rsidRPr="006A3BBC">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6A3BBC">
        <w:rPr>
          <w:rFonts w:ascii="GHEA Grapalat" w:hAnsi="GHEA Grapalat"/>
          <w:i/>
          <w:sz w:val="20"/>
        </w:rPr>
        <w:t xml:space="preserve">, </w:t>
      </w:r>
    </w:p>
    <w:p w:rsidR="00AE1E38" w:rsidRPr="006A3BBC" w:rsidRDefault="00A14685" w:rsidP="001D1F0F">
      <w:pPr>
        <w:pStyle w:val="norm"/>
        <w:widowControl w:val="0"/>
        <w:tabs>
          <w:tab w:val="left" w:pos="1134"/>
        </w:tabs>
        <w:spacing w:line="240" w:lineRule="auto"/>
        <w:ind w:firstLine="0"/>
        <w:rPr>
          <w:rFonts w:ascii="GHEA Grapalat" w:hAnsi="GHEA Grapalat"/>
          <w:i/>
          <w:sz w:val="20"/>
        </w:rPr>
      </w:pPr>
      <w:r w:rsidRPr="006A3BBC">
        <w:rPr>
          <w:rFonts w:ascii="GHEA Grapalat" w:hAnsi="GHEA Grapalat"/>
          <w:i/>
          <w:sz w:val="20"/>
        </w:rPr>
        <w:t xml:space="preserve">д. в графах себестоимость, прибыль и налог на добавленную стоимость </w:t>
      </w:r>
      <w:r w:rsidR="008730A8" w:rsidRPr="006A3BBC">
        <w:rPr>
          <w:rFonts w:ascii="GHEA Grapalat" w:hAnsi="GHEA Grapalat"/>
          <w:i/>
          <w:sz w:val="20"/>
        </w:rPr>
        <w:t xml:space="preserve">ценового предложения </w:t>
      </w:r>
      <w:r w:rsidRPr="006A3BBC">
        <w:rPr>
          <w:rFonts w:ascii="GHEA Grapalat" w:hAnsi="GHEA Grapalat"/>
          <w:i/>
          <w:sz w:val="20"/>
        </w:rPr>
        <w:t xml:space="preserve">суммы заполнены как цифрами, так и </w:t>
      </w:r>
      <w:r w:rsidR="008730A8" w:rsidRPr="006A3BBC">
        <w:rPr>
          <w:rFonts w:ascii="GHEA Grapalat" w:hAnsi="GHEA Grapalat"/>
          <w:i/>
          <w:sz w:val="20"/>
        </w:rPr>
        <w:t>прописью</w:t>
      </w:r>
      <w:r w:rsidRPr="006A3BBC">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6A3BBC">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6A3BBC" w:rsidRDefault="0048059F" w:rsidP="001D1F0F">
      <w:pPr>
        <w:pStyle w:val="norm"/>
        <w:widowControl w:val="0"/>
        <w:tabs>
          <w:tab w:val="left" w:pos="1134"/>
        </w:tabs>
        <w:spacing w:line="240" w:lineRule="auto"/>
        <w:ind w:firstLine="0"/>
        <w:rPr>
          <w:rFonts w:ascii="GHEA Grapalat" w:hAnsi="GHEA Grapalat" w:cs="Sylfaen"/>
          <w:i/>
          <w:sz w:val="20"/>
        </w:rPr>
      </w:pPr>
      <w:proofErr w:type="gramStart"/>
      <w:r w:rsidRPr="006A3BBC">
        <w:rPr>
          <w:rFonts w:ascii="GHEA Grapalat" w:hAnsi="GHEA Grapalat"/>
          <w:i/>
          <w:sz w:val="20"/>
        </w:rPr>
        <w:t>е. в суммах, заполненных буквами в графах ценового пред</w:t>
      </w:r>
      <w:r w:rsidR="00413595" w:rsidRPr="006A3BBC">
        <w:rPr>
          <w:rFonts w:ascii="GHEA Grapalat" w:hAnsi="GHEA Grapalat"/>
          <w:i/>
          <w:sz w:val="20"/>
        </w:rPr>
        <w:t xml:space="preserve">ложения, </w:t>
      </w:r>
      <w:proofErr w:type="spellStart"/>
      <w:r w:rsidR="00413595" w:rsidRPr="006A3BBC">
        <w:rPr>
          <w:rFonts w:ascii="GHEA Grapalat" w:hAnsi="GHEA Grapalat"/>
          <w:i/>
          <w:sz w:val="20"/>
        </w:rPr>
        <w:t>лумы</w:t>
      </w:r>
      <w:proofErr w:type="spellEnd"/>
      <w:r w:rsidR="00413595" w:rsidRPr="006A3BBC">
        <w:rPr>
          <w:rFonts w:ascii="GHEA Grapalat" w:hAnsi="GHEA Grapalat"/>
          <w:i/>
          <w:sz w:val="20"/>
        </w:rPr>
        <w:t xml:space="preserve"> указаны в цифрах.</w:t>
      </w:r>
      <w:proofErr w:type="gramEnd"/>
    </w:p>
    <w:p w:rsidR="00A45946" w:rsidRPr="006A3BBC" w:rsidRDefault="00C8055A" w:rsidP="001D1F0F">
      <w:pPr>
        <w:pStyle w:val="norm"/>
        <w:widowControl w:val="0"/>
        <w:tabs>
          <w:tab w:val="left" w:pos="1134"/>
        </w:tabs>
        <w:spacing w:line="240" w:lineRule="auto"/>
        <w:ind w:firstLine="0"/>
        <w:rPr>
          <w:rFonts w:ascii="GHEA Grapalat" w:hAnsi="GHEA Grapalat"/>
          <w:i/>
          <w:sz w:val="20"/>
        </w:rPr>
      </w:pPr>
      <w:r w:rsidRPr="006A3BBC">
        <w:rPr>
          <w:rFonts w:ascii="GHEA Grapalat" w:hAnsi="GHEA Grapalat"/>
          <w:i/>
          <w:sz w:val="20"/>
        </w:rPr>
        <w:t>5.3</w:t>
      </w:r>
      <w:r w:rsidR="00A34DFE" w:rsidRPr="006A3BBC">
        <w:rPr>
          <w:rFonts w:ascii="GHEA Grapalat" w:hAnsi="GHEA Grapalat"/>
          <w:i/>
          <w:sz w:val="20"/>
        </w:rPr>
        <w:t>.</w:t>
      </w:r>
      <w:r w:rsidRPr="006A3BBC">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6A3BBC" w:rsidRDefault="00096865" w:rsidP="00B46D58">
      <w:pPr>
        <w:pStyle w:val="23"/>
        <w:widowControl w:val="0"/>
        <w:spacing w:after="160" w:line="240" w:lineRule="auto"/>
        <w:ind w:firstLine="567"/>
        <w:rPr>
          <w:rFonts w:ascii="GHEA Grapalat" w:hAnsi="GHEA Grapalat"/>
          <w:i/>
        </w:rPr>
      </w:pPr>
    </w:p>
    <w:p w:rsidR="00096865" w:rsidRPr="006A3BBC" w:rsidRDefault="00220C7C" w:rsidP="00B46D58">
      <w:pPr>
        <w:widowControl w:val="0"/>
        <w:spacing w:after="160"/>
        <w:ind w:left="567" w:right="565"/>
        <w:jc w:val="center"/>
        <w:rPr>
          <w:rFonts w:ascii="GHEA Grapalat" w:hAnsi="GHEA Grapalat"/>
          <w:b/>
          <w:sz w:val="20"/>
          <w:szCs w:val="20"/>
        </w:rPr>
      </w:pPr>
      <w:r w:rsidRPr="006A3BBC">
        <w:rPr>
          <w:rFonts w:ascii="GHEA Grapalat" w:hAnsi="GHEA Grapalat"/>
          <w:b/>
          <w:sz w:val="20"/>
          <w:szCs w:val="20"/>
        </w:rPr>
        <w:t xml:space="preserve">6. СРОК ДЕЙСТВИЯ ЗАЯВКИ, </w:t>
      </w:r>
      <w:r w:rsidR="00294F67" w:rsidRPr="006A3BBC">
        <w:rPr>
          <w:rFonts w:ascii="GHEA Grapalat" w:hAnsi="GHEA Grapalat"/>
          <w:b/>
          <w:sz w:val="20"/>
          <w:szCs w:val="20"/>
        </w:rPr>
        <w:br/>
      </w:r>
      <w:r w:rsidRPr="006A3BBC">
        <w:rPr>
          <w:rFonts w:ascii="GHEA Grapalat" w:hAnsi="GHEA Grapalat"/>
          <w:b/>
          <w:sz w:val="20"/>
          <w:szCs w:val="20"/>
        </w:rPr>
        <w:t>ПОРЯДОК ВНЕСЕНИЯ ИЗМЕНЕНИЙ В ЗАЯВКИ</w:t>
      </w:r>
      <w:r w:rsidR="002626F7" w:rsidRPr="006A3BBC">
        <w:rPr>
          <w:rFonts w:ascii="GHEA Grapalat" w:hAnsi="GHEA Grapalat"/>
          <w:b/>
          <w:sz w:val="20"/>
          <w:szCs w:val="20"/>
        </w:rPr>
        <w:t xml:space="preserve"> </w:t>
      </w:r>
      <w:r w:rsidR="00955A1E" w:rsidRPr="006A3BBC">
        <w:rPr>
          <w:rFonts w:ascii="GHEA Grapalat" w:hAnsi="GHEA Grapalat"/>
          <w:b/>
          <w:sz w:val="20"/>
          <w:szCs w:val="20"/>
        </w:rPr>
        <w:t>И ИХ ОТЗЫВА</w:t>
      </w:r>
    </w:p>
    <w:p w:rsidR="001E65D1" w:rsidRPr="006A3BBC" w:rsidRDefault="001E65D1" w:rsidP="001E65D1">
      <w:pPr>
        <w:pStyle w:val="a3"/>
        <w:widowControl w:val="0"/>
        <w:tabs>
          <w:tab w:val="left" w:pos="1134"/>
        </w:tabs>
        <w:spacing w:line="240" w:lineRule="auto"/>
        <w:ind w:firstLine="0"/>
        <w:rPr>
          <w:rFonts w:ascii="GHEA Grapalat" w:hAnsi="GHEA Grapalat"/>
        </w:rPr>
      </w:pPr>
    </w:p>
    <w:p w:rsidR="00096865" w:rsidRPr="006A3BBC" w:rsidRDefault="00D746CA" w:rsidP="001E65D1">
      <w:pPr>
        <w:pStyle w:val="a3"/>
        <w:widowControl w:val="0"/>
        <w:tabs>
          <w:tab w:val="left" w:pos="1134"/>
        </w:tabs>
        <w:spacing w:line="240" w:lineRule="auto"/>
        <w:ind w:firstLine="0"/>
        <w:rPr>
          <w:rFonts w:ascii="GHEA Grapalat" w:hAnsi="GHEA Grapalat"/>
        </w:rPr>
      </w:pPr>
      <w:r w:rsidRPr="006A3BBC">
        <w:rPr>
          <w:rFonts w:ascii="GHEA Grapalat" w:hAnsi="GHEA Grapalat"/>
        </w:rPr>
        <w:t>6</w:t>
      </w:r>
      <w:r w:rsidR="00220C7C" w:rsidRPr="006A3BBC">
        <w:rPr>
          <w:rFonts w:ascii="GHEA Grapalat" w:hAnsi="GHEA Grapalat"/>
        </w:rPr>
        <w:t>.1</w:t>
      </w:r>
      <w:r w:rsidR="00A34DFE" w:rsidRPr="006A3BBC">
        <w:rPr>
          <w:rFonts w:ascii="GHEA Grapalat" w:hAnsi="GHEA Grapalat"/>
        </w:rPr>
        <w:t>.</w:t>
      </w:r>
      <w:r w:rsidR="00220C7C" w:rsidRPr="006A3BBC">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4527B" w:rsidRPr="006A3BBC" w:rsidRDefault="00220C7C" w:rsidP="0084319F">
      <w:pPr>
        <w:pStyle w:val="a3"/>
        <w:widowControl w:val="0"/>
        <w:tabs>
          <w:tab w:val="left" w:pos="1134"/>
        </w:tabs>
        <w:spacing w:line="240" w:lineRule="auto"/>
        <w:ind w:firstLine="0"/>
        <w:rPr>
          <w:rFonts w:ascii="GHEA Grapalat" w:hAnsi="GHEA Grapalat" w:cs="Sylfaen"/>
        </w:rPr>
      </w:pPr>
      <w:r w:rsidRPr="006A3BBC">
        <w:rPr>
          <w:rFonts w:ascii="GHEA Grapalat" w:hAnsi="GHEA Grapalat"/>
        </w:rPr>
        <w:lastRenderedPageBreak/>
        <w:t>6.2</w:t>
      </w:r>
      <w:r w:rsidR="00A34DFE" w:rsidRPr="006A3BBC">
        <w:rPr>
          <w:rFonts w:ascii="GHEA Grapalat" w:hAnsi="GHEA Grapalat"/>
        </w:rPr>
        <w:t>.</w:t>
      </w:r>
      <w:r w:rsidRPr="006A3BBC">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6A3BBC" w:rsidRDefault="00E70FC4" w:rsidP="00B46D58">
      <w:pPr>
        <w:widowControl w:val="0"/>
        <w:spacing w:after="160"/>
        <w:jc w:val="center"/>
        <w:rPr>
          <w:rFonts w:ascii="GHEA Grapalat" w:hAnsi="GHEA Grapalat"/>
          <w:b/>
          <w:sz w:val="20"/>
          <w:szCs w:val="20"/>
        </w:rPr>
      </w:pPr>
      <w:r w:rsidRPr="006A3BBC">
        <w:rPr>
          <w:rFonts w:ascii="GHEA Grapalat" w:hAnsi="GHEA Grapalat"/>
          <w:b/>
          <w:sz w:val="20"/>
          <w:szCs w:val="20"/>
        </w:rPr>
        <w:t xml:space="preserve">8.ВСКРЫТИЕ, ОЦЕНКА ЗАЯВОК И </w:t>
      </w:r>
      <w:r w:rsidR="008E3C53" w:rsidRPr="006A3BBC">
        <w:rPr>
          <w:rFonts w:ascii="GHEA Grapalat" w:hAnsi="GHEA Grapalat"/>
          <w:b/>
          <w:sz w:val="20"/>
          <w:szCs w:val="20"/>
        </w:rPr>
        <w:br/>
      </w:r>
      <w:r w:rsidR="00807178" w:rsidRPr="006A3BBC">
        <w:rPr>
          <w:rFonts w:ascii="GHEA Grapalat" w:hAnsi="GHEA Grapalat"/>
          <w:b/>
          <w:sz w:val="20"/>
          <w:szCs w:val="20"/>
        </w:rPr>
        <w:t xml:space="preserve">ПОДВЕДЕНИЕ ИТОГОВ </w:t>
      </w:r>
    </w:p>
    <w:p w:rsidR="00096865" w:rsidRPr="006A3BBC" w:rsidRDefault="00FD2748" w:rsidP="00BB3286">
      <w:pPr>
        <w:pStyle w:val="23"/>
        <w:widowControl w:val="0"/>
        <w:tabs>
          <w:tab w:val="left" w:pos="1134"/>
        </w:tabs>
        <w:spacing w:line="240" w:lineRule="auto"/>
        <w:ind w:firstLine="0"/>
        <w:rPr>
          <w:rFonts w:ascii="GHEA Grapalat" w:hAnsi="GHEA Grapalat" w:cs="Tahoma"/>
          <w:i/>
        </w:rPr>
      </w:pPr>
      <w:r w:rsidRPr="006A3BBC">
        <w:rPr>
          <w:rFonts w:ascii="GHEA Grapalat" w:hAnsi="GHEA Grapalat"/>
          <w:i/>
        </w:rPr>
        <w:t>8.1</w:t>
      </w:r>
      <w:r w:rsidR="00B10C2A" w:rsidRPr="006A3BBC">
        <w:rPr>
          <w:rFonts w:ascii="GHEA Grapalat" w:hAnsi="GHEA Grapalat"/>
          <w:i/>
        </w:rPr>
        <w:t>.</w:t>
      </w:r>
      <w:r w:rsidR="00BB3286" w:rsidRPr="006A3BBC">
        <w:rPr>
          <w:rFonts w:ascii="GHEA Grapalat" w:hAnsi="GHEA Grapalat"/>
          <w:i/>
        </w:rPr>
        <w:t>Вскрытие заявок произойдет на "7</w:t>
      </w:r>
      <w:r w:rsidRPr="006A3BBC">
        <w:rPr>
          <w:rFonts w:ascii="GHEA Grapalat" w:hAnsi="GHEA Grapalat"/>
          <w:i/>
        </w:rPr>
        <w:t>"-</w:t>
      </w:r>
      <w:proofErr w:type="gramStart"/>
      <w:r w:rsidR="00D746CA" w:rsidRPr="006A3BBC">
        <w:rPr>
          <w:rFonts w:ascii="GHEA Grapalat" w:hAnsi="GHEA Grapalat"/>
          <w:i/>
        </w:rPr>
        <w:t>о</w:t>
      </w:r>
      <w:r w:rsidRPr="006A3BBC">
        <w:rPr>
          <w:rFonts w:ascii="GHEA Grapalat" w:hAnsi="GHEA Grapalat"/>
          <w:i/>
        </w:rPr>
        <w:t>й</w:t>
      </w:r>
      <w:proofErr w:type="gramEnd"/>
      <w:r w:rsidRPr="006A3BBC">
        <w:rPr>
          <w:rFonts w:ascii="GHEA Grapalat" w:hAnsi="GHEA Grapalat"/>
          <w:i/>
        </w:rPr>
        <w:t xml:space="preserve"> день в "</w:t>
      </w:r>
      <w:r w:rsidR="00BB3286" w:rsidRPr="006A3BBC">
        <w:rPr>
          <w:rFonts w:ascii="GHEA Grapalat" w:hAnsi="GHEA Grapalat"/>
          <w:i/>
        </w:rPr>
        <w:t>1</w:t>
      </w:r>
      <w:r w:rsidR="00E32B4C" w:rsidRPr="006A3BBC">
        <w:rPr>
          <w:rFonts w:ascii="GHEA Grapalat" w:hAnsi="GHEA Grapalat"/>
          <w:i/>
        </w:rPr>
        <w:t>0</w:t>
      </w:r>
      <w:r w:rsidR="00BB3286" w:rsidRPr="006A3BBC">
        <w:rPr>
          <w:rFonts w:ascii="GHEA Grapalat" w:hAnsi="GHEA Grapalat"/>
          <w:i/>
        </w:rPr>
        <w:t>;00</w:t>
      </w:r>
      <w:r w:rsidRPr="006A3BBC">
        <w:rPr>
          <w:rFonts w:ascii="GHEA Grapalat" w:hAnsi="GHEA Grapalat"/>
          <w:i/>
        </w:rPr>
        <w:t xml:space="preserve">" со дня опубликования в </w:t>
      </w:r>
      <w:r w:rsidR="00CE35E7" w:rsidRPr="006A3BBC">
        <w:rPr>
          <w:rFonts w:ascii="GHEA Grapalat" w:hAnsi="GHEA Grapalat"/>
          <w:i/>
        </w:rPr>
        <w:t>бюллетене</w:t>
      </w:r>
      <w:r w:rsidRPr="006A3BBC">
        <w:rPr>
          <w:rFonts w:ascii="GHEA Grapalat" w:hAnsi="GHEA Grapalat"/>
          <w:i/>
        </w:rPr>
        <w:t xml:space="preserve"> объявления и приглашения на настоящую процедуру. </w:t>
      </w:r>
    </w:p>
    <w:p w:rsidR="00C64E56" w:rsidRPr="006A3BBC" w:rsidRDefault="009B6D58" w:rsidP="00BB3286">
      <w:pPr>
        <w:widowControl w:val="0"/>
        <w:jc w:val="both"/>
        <w:rPr>
          <w:rFonts w:ascii="GHEA Grapalat" w:hAnsi="GHEA Grapalat"/>
          <w:i/>
          <w:sz w:val="20"/>
          <w:szCs w:val="20"/>
        </w:rPr>
      </w:pPr>
      <w:r w:rsidRPr="006A3BBC">
        <w:rPr>
          <w:rFonts w:ascii="GHEA Grapalat" w:hAnsi="GHEA Grapalat"/>
          <w:i/>
          <w:sz w:val="20"/>
          <w:szCs w:val="20"/>
        </w:rPr>
        <w:t>На заседании по вскрытию</w:t>
      </w:r>
      <w:r w:rsidR="001F2926" w:rsidRPr="006A3BBC">
        <w:rPr>
          <w:rFonts w:ascii="GHEA Grapalat" w:hAnsi="GHEA Grapalat"/>
          <w:i/>
          <w:sz w:val="20"/>
          <w:szCs w:val="20"/>
        </w:rPr>
        <w:t xml:space="preserve"> и оценке</w:t>
      </w:r>
      <w:r w:rsidRPr="006A3BBC">
        <w:rPr>
          <w:rFonts w:ascii="GHEA Grapalat" w:hAnsi="GHEA Grapalat"/>
          <w:i/>
          <w:sz w:val="20"/>
          <w:szCs w:val="20"/>
        </w:rPr>
        <w:t xml:space="preserve"> заявок</w:t>
      </w:r>
      <w:r w:rsidR="00C64E56" w:rsidRPr="006A3BBC">
        <w:rPr>
          <w:rFonts w:ascii="GHEA Grapalat" w:hAnsi="GHEA Grapalat"/>
          <w:i/>
          <w:sz w:val="20"/>
          <w:szCs w:val="20"/>
        </w:rPr>
        <w:t>:</w:t>
      </w:r>
    </w:p>
    <w:p w:rsidR="00576D5D" w:rsidRPr="006A3BBC" w:rsidRDefault="009B6D58" w:rsidP="00BB3286">
      <w:pPr>
        <w:widowControl w:val="0"/>
        <w:jc w:val="both"/>
        <w:rPr>
          <w:rFonts w:ascii="GHEA Grapalat" w:hAnsi="GHEA Grapalat"/>
          <w:i/>
          <w:sz w:val="20"/>
          <w:szCs w:val="20"/>
        </w:rPr>
      </w:pPr>
      <w:r w:rsidRPr="006A3BBC">
        <w:rPr>
          <w:rFonts w:ascii="GHEA Grapalat" w:hAnsi="GHEA Grapalat"/>
          <w:i/>
          <w:sz w:val="20"/>
          <w:szCs w:val="20"/>
        </w:rPr>
        <w:t xml:space="preserve"> </w:t>
      </w:r>
      <w:proofErr w:type="gramStart"/>
      <w:r w:rsidR="00576D5D" w:rsidRPr="006A3BBC">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6A3BBC">
        <w:rPr>
          <w:rFonts w:ascii="GHEA Grapalat" w:hAnsi="GHEA Grapalat"/>
          <w:i/>
          <w:sz w:val="20"/>
          <w:szCs w:val="20"/>
        </w:rPr>
        <w:t>;</w:t>
      </w:r>
      <w:proofErr w:type="gramEnd"/>
    </w:p>
    <w:p w:rsidR="00576D5D" w:rsidRPr="006A3BBC" w:rsidRDefault="00B10C2A" w:rsidP="00B10C2A">
      <w:pPr>
        <w:widowControl w:val="0"/>
        <w:tabs>
          <w:tab w:val="left" w:pos="1134"/>
        </w:tabs>
        <w:jc w:val="both"/>
        <w:rPr>
          <w:rFonts w:ascii="GHEA Grapalat" w:hAnsi="GHEA Grapalat"/>
          <w:i/>
          <w:sz w:val="20"/>
          <w:szCs w:val="20"/>
        </w:rPr>
      </w:pPr>
      <w:r w:rsidRPr="006A3BBC">
        <w:rPr>
          <w:rFonts w:ascii="GHEA Grapalat" w:hAnsi="GHEA Grapalat"/>
          <w:i/>
          <w:sz w:val="20"/>
          <w:szCs w:val="20"/>
        </w:rPr>
        <w:t>2)</w:t>
      </w:r>
      <w:r w:rsidR="00576D5D" w:rsidRPr="006A3BBC">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6A3BBC" w:rsidRDefault="00BB3286" w:rsidP="00BB3286">
      <w:pPr>
        <w:widowControl w:val="0"/>
        <w:tabs>
          <w:tab w:val="left" w:pos="1134"/>
        </w:tabs>
        <w:jc w:val="both"/>
        <w:rPr>
          <w:rFonts w:ascii="GHEA Grapalat" w:hAnsi="GHEA Grapalat"/>
          <w:i/>
          <w:sz w:val="20"/>
          <w:szCs w:val="20"/>
        </w:rPr>
      </w:pPr>
      <w:proofErr w:type="spellStart"/>
      <w:r w:rsidRPr="006A3BBC">
        <w:rPr>
          <w:rFonts w:ascii="GHEA Grapalat" w:hAnsi="GHEA Grapalat"/>
          <w:i/>
          <w:sz w:val="20"/>
          <w:szCs w:val="20"/>
        </w:rPr>
        <w:t>а</w:t>
      </w:r>
      <w:proofErr w:type="gramStart"/>
      <w:r w:rsidRPr="006A3BBC">
        <w:rPr>
          <w:rFonts w:ascii="GHEA Grapalat" w:hAnsi="GHEA Grapalat"/>
          <w:i/>
          <w:sz w:val="20"/>
          <w:szCs w:val="20"/>
        </w:rPr>
        <w:t>.</w:t>
      </w:r>
      <w:r w:rsidR="00576D5D" w:rsidRPr="006A3BBC">
        <w:rPr>
          <w:rFonts w:ascii="GHEA Grapalat" w:hAnsi="GHEA Grapalat"/>
          <w:i/>
          <w:sz w:val="20"/>
          <w:szCs w:val="20"/>
        </w:rPr>
        <w:t>с</w:t>
      </w:r>
      <w:proofErr w:type="gramEnd"/>
      <w:r w:rsidR="00576D5D" w:rsidRPr="006A3BBC">
        <w:rPr>
          <w:rFonts w:ascii="GHEA Grapalat" w:hAnsi="GHEA Grapalat"/>
          <w:i/>
          <w:sz w:val="20"/>
          <w:szCs w:val="20"/>
        </w:rPr>
        <w:t>оответствие</w:t>
      </w:r>
      <w:proofErr w:type="spellEnd"/>
      <w:r w:rsidR="00576D5D" w:rsidRPr="006A3BBC">
        <w:rPr>
          <w:rFonts w:ascii="GHEA Grapalat" w:hAnsi="GHEA Grapalat"/>
          <w:i/>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576D5D" w:rsidRPr="006A3BBC" w:rsidRDefault="00576D5D" w:rsidP="00BB3286">
      <w:pPr>
        <w:widowControl w:val="0"/>
        <w:tabs>
          <w:tab w:val="left" w:pos="1134"/>
        </w:tabs>
        <w:jc w:val="both"/>
        <w:rPr>
          <w:rFonts w:ascii="GHEA Grapalat" w:hAnsi="GHEA Grapalat"/>
          <w:i/>
          <w:sz w:val="20"/>
          <w:szCs w:val="20"/>
        </w:rPr>
      </w:pPr>
      <w:proofErr w:type="spellStart"/>
      <w:r w:rsidRPr="006A3BBC">
        <w:rPr>
          <w:rFonts w:ascii="GHEA Grapalat" w:hAnsi="GHEA Grapalat"/>
          <w:i/>
          <w:sz w:val="20"/>
          <w:szCs w:val="20"/>
        </w:rPr>
        <w:t>б</w:t>
      </w:r>
      <w:proofErr w:type="gramStart"/>
      <w:r w:rsidRPr="006A3BBC">
        <w:rPr>
          <w:rFonts w:ascii="GHEA Grapalat" w:hAnsi="GHEA Grapalat"/>
          <w:i/>
          <w:sz w:val="20"/>
          <w:szCs w:val="20"/>
        </w:rPr>
        <w:t>.</w:t>
      </w:r>
      <w:r w:rsidRPr="006A3BBC">
        <w:rPr>
          <w:rFonts w:ascii="GHEA Grapalat" w:hAnsi="GHEA Grapalat"/>
          <w:i/>
          <w:spacing w:val="-6"/>
          <w:sz w:val="20"/>
          <w:szCs w:val="20"/>
        </w:rPr>
        <w:t>н</w:t>
      </w:r>
      <w:proofErr w:type="gramEnd"/>
      <w:r w:rsidRPr="006A3BBC">
        <w:rPr>
          <w:rFonts w:ascii="GHEA Grapalat" w:hAnsi="GHEA Grapalat"/>
          <w:i/>
          <w:spacing w:val="-6"/>
          <w:sz w:val="20"/>
          <w:szCs w:val="20"/>
        </w:rPr>
        <w:t>аличие</w:t>
      </w:r>
      <w:proofErr w:type="spellEnd"/>
      <w:r w:rsidRPr="006A3BBC">
        <w:rPr>
          <w:rFonts w:ascii="GHEA Grapalat" w:hAnsi="GHEA Grapalat"/>
          <w:i/>
          <w:spacing w:val="-6"/>
          <w:sz w:val="20"/>
          <w:szCs w:val="20"/>
        </w:rPr>
        <w:t xml:space="preserve"> требуемых (предусмотренных) документов в каждом вскрытом конверте и соответствие их составления установленным приглашением</w:t>
      </w:r>
      <w:r w:rsidRPr="006A3BBC">
        <w:rPr>
          <w:rFonts w:ascii="GHEA Grapalat" w:hAnsi="GHEA Grapalat"/>
          <w:i/>
          <w:sz w:val="20"/>
          <w:szCs w:val="20"/>
        </w:rPr>
        <w:t xml:space="preserve"> реквизитам;</w:t>
      </w:r>
    </w:p>
    <w:p w:rsidR="00576D5D" w:rsidRPr="006A3BBC" w:rsidRDefault="00BB3286" w:rsidP="00BB3286">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3)</w:t>
      </w:r>
      <w:r w:rsidR="00576D5D" w:rsidRPr="006A3BBC">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6A3BBC" w:rsidRDefault="00FD2748" w:rsidP="00BB3286">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 xml:space="preserve">8.2.Заявки оцениваются в порядке, установленном настоящим приглашением. </w:t>
      </w:r>
    </w:p>
    <w:p w:rsidR="002A665D" w:rsidRPr="006A3BBC" w:rsidRDefault="00CF34DE" w:rsidP="00BB3286">
      <w:pPr>
        <w:widowControl w:val="0"/>
        <w:ind w:firstLine="567"/>
        <w:jc w:val="both"/>
        <w:rPr>
          <w:rFonts w:ascii="GHEA Grapalat" w:hAnsi="GHEA Grapalat"/>
          <w:i/>
          <w:sz w:val="20"/>
          <w:szCs w:val="20"/>
        </w:rPr>
      </w:pPr>
      <w:r w:rsidRPr="006A3BBC">
        <w:rPr>
          <w:rFonts w:ascii="GHEA Grapalat" w:hAnsi="GHEA Grapalat"/>
          <w:i/>
          <w:sz w:val="20"/>
          <w:szCs w:val="20"/>
        </w:rPr>
        <w:t>Е</w:t>
      </w:r>
      <w:r w:rsidR="00CA7C54" w:rsidRPr="006A3BBC">
        <w:rPr>
          <w:rFonts w:ascii="GHEA Grapalat" w:hAnsi="GHEA Grapalat"/>
          <w:i/>
          <w:sz w:val="20"/>
          <w:szCs w:val="20"/>
        </w:rPr>
        <w:t xml:space="preserve">сли количество лотов </w:t>
      </w:r>
      <w:r w:rsidR="00D42D33" w:rsidRPr="006A3BBC">
        <w:rPr>
          <w:rFonts w:ascii="GHEA Grapalat" w:hAnsi="GHEA Grapalat"/>
          <w:i/>
          <w:sz w:val="20"/>
          <w:szCs w:val="20"/>
        </w:rPr>
        <w:t xml:space="preserve">в </w:t>
      </w:r>
      <w:r w:rsidR="00CA7C54" w:rsidRPr="006A3BBC">
        <w:rPr>
          <w:rFonts w:ascii="GHEA Grapalat" w:hAnsi="GHEA Grapalat"/>
          <w:i/>
          <w:sz w:val="20"/>
          <w:szCs w:val="20"/>
        </w:rPr>
        <w:t>процедур</w:t>
      </w:r>
      <w:r w:rsidR="00D42D33" w:rsidRPr="006A3BBC">
        <w:rPr>
          <w:rFonts w:ascii="GHEA Grapalat" w:hAnsi="GHEA Grapalat"/>
          <w:i/>
          <w:sz w:val="20"/>
          <w:szCs w:val="20"/>
        </w:rPr>
        <w:t>е</w:t>
      </w:r>
      <w:r w:rsidR="00CA7C54" w:rsidRPr="006A3BBC">
        <w:rPr>
          <w:rFonts w:ascii="GHEA Grapalat" w:hAnsi="GHEA Grapalat"/>
          <w:i/>
          <w:sz w:val="20"/>
          <w:szCs w:val="20"/>
        </w:rPr>
        <w:t xml:space="preserve"> закупок не превышает </w:t>
      </w:r>
      <w:proofErr w:type="spellStart"/>
      <w:r w:rsidR="00CA7C54" w:rsidRPr="006A3BBC">
        <w:rPr>
          <w:rFonts w:ascii="GHEA Grapalat" w:hAnsi="GHEA Grapalat"/>
          <w:i/>
          <w:sz w:val="20"/>
          <w:szCs w:val="20"/>
        </w:rPr>
        <w:t>семдесять</w:t>
      </w:r>
      <w:proofErr w:type="spellEnd"/>
      <w:r w:rsidR="00CA7C54" w:rsidRPr="006A3BBC">
        <w:rPr>
          <w:rFonts w:ascii="GHEA Grapalat" w:hAnsi="GHEA Grapalat"/>
          <w:i/>
          <w:sz w:val="20"/>
          <w:szCs w:val="20"/>
        </w:rPr>
        <w:t xml:space="preserve"> пять</w:t>
      </w:r>
      <w:r w:rsidRPr="006A3BBC">
        <w:rPr>
          <w:rFonts w:ascii="GHEA Grapalat" w:hAnsi="GHEA Grapalat"/>
          <w:i/>
          <w:sz w:val="20"/>
          <w:szCs w:val="20"/>
        </w:rPr>
        <w:t xml:space="preserve"> лото</w:t>
      </w:r>
      <w:proofErr w:type="gramStart"/>
      <w:r w:rsidRPr="006A3BBC">
        <w:rPr>
          <w:rFonts w:ascii="GHEA Grapalat" w:hAnsi="GHEA Grapalat"/>
          <w:i/>
          <w:sz w:val="20"/>
          <w:szCs w:val="20"/>
        </w:rPr>
        <w:t>в</w:t>
      </w:r>
      <w:r w:rsidR="00CA7C54" w:rsidRPr="006A3BBC">
        <w:rPr>
          <w:rFonts w:ascii="GHEA Grapalat" w:hAnsi="GHEA Grapalat"/>
          <w:i/>
          <w:sz w:val="20"/>
          <w:szCs w:val="20"/>
        </w:rPr>
        <w:t>-</w:t>
      </w:r>
      <w:proofErr w:type="gramEnd"/>
      <w:r w:rsidR="00CA7C54" w:rsidRPr="006A3BBC">
        <w:rPr>
          <w:rFonts w:ascii="GHEA Grapalat" w:hAnsi="GHEA Grapalat"/>
          <w:i/>
          <w:sz w:val="20"/>
          <w:szCs w:val="20"/>
        </w:rPr>
        <w:t xml:space="preserve"> оценка </w:t>
      </w:r>
      <w:r w:rsidR="009A796C" w:rsidRPr="006A3BBC">
        <w:rPr>
          <w:rFonts w:ascii="GHEA Grapalat" w:hAnsi="GHEA Grapalat"/>
          <w:i/>
          <w:sz w:val="20"/>
          <w:szCs w:val="20"/>
        </w:rPr>
        <w:t xml:space="preserve">заявок осуществляется в течение </w:t>
      </w:r>
      <w:r w:rsidR="00CA7C54" w:rsidRPr="006A3BBC">
        <w:rPr>
          <w:rFonts w:ascii="GHEA Grapalat" w:hAnsi="GHEA Grapalat"/>
          <w:i/>
          <w:sz w:val="20"/>
          <w:szCs w:val="20"/>
        </w:rPr>
        <w:t xml:space="preserve">десяти </w:t>
      </w:r>
      <w:r w:rsidR="009A796C" w:rsidRPr="006A3BBC">
        <w:rPr>
          <w:rFonts w:ascii="GHEA Grapalat" w:hAnsi="GHEA Grapalat"/>
          <w:i/>
          <w:sz w:val="20"/>
          <w:szCs w:val="20"/>
        </w:rPr>
        <w:t>рабочих дней со дня истечения окончательного срока их подачи, а</w:t>
      </w:r>
      <w:r w:rsidR="00CA7C54" w:rsidRPr="006A3BBC">
        <w:rPr>
          <w:rFonts w:ascii="GHEA Grapalat" w:hAnsi="GHEA Grapalat"/>
          <w:i/>
          <w:sz w:val="20"/>
          <w:szCs w:val="20"/>
        </w:rPr>
        <w:t xml:space="preserve"> при превышении-</w:t>
      </w:r>
      <w:r w:rsidR="009A796C" w:rsidRPr="006A3BBC">
        <w:rPr>
          <w:rFonts w:ascii="GHEA Grapalat" w:hAnsi="GHEA Grapalat"/>
          <w:i/>
          <w:sz w:val="20"/>
          <w:szCs w:val="20"/>
        </w:rPr>
        <w:t xml:space="preserve"> в течение </w:t>
      </w:r>
      <w:r w:rsidR="00CA7C54" w:rsidRPr="006A3BBC">
        <w:rPr>
          <w:rFonts w:ascii="GHEA Grapalat" w:hAnsi="GHEA Grapalat"/>
          <w:i/>
          <w:sz w:val="20"/>
          <w:szCs w:val="20"/>
        </w:rPr>
        <w:t xml:space="preserve">пятнадцати </w:t>
      </w:r>
      <w:r w:rsidR="009A796C" w:rsidRPr="006A3BBC">
        <w:rPr>
          <w:rFonts w:ascii="GHEA Grapalat" w:hAnsi="GHEA Grapalat"/>
          <w:i/>
          <w:sz w:val="20"/>
          <w:szCs w:val="20"/>
        </w:rPr>
        <w:t>рабочих дней.</w:t>
      </w:r>
    </w:p>
    <w:p w:rsidR="00ED6836" w:rsidRPr="006A3BBC" w:rsidRDefault="00745561" w:rsidP="00BB3286">
      <w:pPr>
        <w:widowControl w:val="0"/>
        <w:jc w:val="both"/>
        <w:rPr>
          <w:rFonts w:ascii="GHEA Grapalat" w:hAnsi="GHEA Grapalat" w:cs="Sylfaen"/>
          <w:i/>
          <w:sz w:val="20"/>
          <w:szCs w:val="20"/>
        </w:rPr>
      </w:pPr>
      <w:r w:rsidRPr="006A3BBC">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6A3BBC">
        <w:rPr>
          <w:rFonts w:ascii="GHEA Grapalat" w:hAnsi="GHEA Grapalat"/>
          <w:i/>
          <w:sz w:val="20"/>
          <w:szCs w:val="20"/>
        </w:rPr>
        <w:t>,</w:t>
      </w:r>
      <w:proofErr w:type="gramEnd"/>
      <w:r w:rsidRPr="006A3BBC">
        <w:rPr>
          <w:rFonts w:ascii="GHEA Grapalat" w:hAnsi="GHEA Grapalat"/>
          <w:i/>
          <w:sz w:val="20"/>
          <w:szCs w:val="20"/>
        </w:rPr>
        <w:t xml:space="preserve"> на заседании по вскрытию</w:t>
      </w:r>
      <w:r w:rsidR="00550A62" w:rsidRPr="006A3BBC">
        <w:rPr>
          <w:rFonts w:ascii="GHEA Grapalat" w:hAnsi="GHEA Grapalat"/>
          <w:i/>
          <w:sz w:val="20"/>
          <w:szCs w:val="20"/>
        </w:rPr>
        <w:t xml:space="preserve"> и оценке </w:t>
      </w:r>
      <w:r w:rsidRPr="006A3BBC">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6A3BBC">
        <w:rPr>
          <w:rFonts w:ascii="GHEA Grapalat" w:hAnsi="GHEA Grapalat"/>
          <w:i/>
          <w:sz w:val="20"/>
          <w:szCs w:val="20"/>
        </w:rPr>
        <w:t>, за исключением случая, установленного пунктом 8.9 части 1 настоящего приглашения</w:t>
      </w:r>
      <w:r w:rsidRPr="006A3BBC">
        <w:rPr>
          <w:rFonts w:ascii="GHEA Grapalat" w:hAnsi="GHEA Grapalat"/>
          <w:i/>
          <w:sz w:val="20"/>
          <w:szCs w:val="20"/>
        </w:rPr>
        <w:t>.</w:t>
      </w:r>
    </w:p>
    <w:p w:rsidR="00B514E8" w:rsidRPr="006A3BBC" w:rsidRDefault="00FD2748" w:rsidP="00BB3286">
      <w:pPr>
        <w:pStyle w:val="23"/>
        <w:widowControl w:val="0"/>
        <w:tabs>
          <w:tab w:val="left" w:pos="1134"/>
        </w:tabs>
        <w:spacing w:line="240" w:lineRule="auto"/>
        <w:ind w:firstLine="0"/>
        <w:rPr>
          <w:rFonts w:ascii="GHEA Grapalat" w:hAnsi="GHEA Grapalat" w:cs="Sylfaen"/>
          <w:i/>
        </w:rPr>
      </w:pPr>
      <w:r w:rsidRPr="006A3BBC">
        <w:rPr>
          <w:rFonts w:ascii="GHEA Grapalat" w:hAnsi="GHEA Grapalat"/>
          <w:i/>
        </w:rPr>
        <w:t>8.</w:t>
      </w:r>
      <w:r w:rsidR="004C3E56" w:rsidRPr="006A3BBC">
        <w:rPr>
          <w:rFonts w:ascii="GHEA Grapalat" w:hAnsi="GHEA Grapalat"/>
          <w:i/>
        </w:rPr>
        <w:t>3</w:t>
      </w:r>
      <w:r w:rsidR="00BB3286" w:rsidRPr="006A3BBC">
        <w:rPr>
          <w:rFonts w:ascii="GHEA Grapalat" w:hAnsi="GHEA Grapalat"/>
          <w:i/>
        </w:rPr>
        <w:t>.</w:t>
      </w:r>
      <w:r w:rsidR="00D22CBB" w:rsidRPr="006A3BBC">
        <w:rPr>
          <w:rFonts w:ascii="GHEA Grapalat" w:hAnsi="GHEA Grapalat"/>
          <w:i/>
        </w:rPr>
        <w:t>Отобранный у</w:t>
      </w:r>
      <w:r w:rsidRPr="006A3BBC">
        <w:rPr>
          <w:rFonts w:ascii="GHEA Grapalat" w:hAnsi="GHEA Grapalat"/>
          <w:i/>
        </w:rPr>
        <w:t>частник</w:t>
      </w:r>
      <w:r w:rsidR="00DD2F66" w:rsidRPr="006A3BBC">
        <w:rPr>
          <w:rFonts w:ascii="GHEA Grapalat" w:hAnsi="GHEA Grapalat"/>
          <w:i/>
        </w:rPr>
        <w:t xml:space="preserve"> </w:t>
      </w:r>
      <w:r w:rsidRPr="006A3BBC">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A3BBC">
        <w:rPr>
          <w:rFonts w:ascii="GHEA Grapalat" w:hAnsi="GHEA Grapalat"/>
          <w:i/>
        </w:rPr>
        <w:t>отобранного</w:t>
      </w:r>
      <w:r w:rsidR="0066621D" w:rsidRPr="006A3BBC">
        <w:rPr>
          <w:rFonts w:ascii="GHEA Grapalat" w:hAnsi="GHEA Grapalat"/>
          <w:i/>
        </w:rPr>
        <w:t xml:space="preserve"> участника</w:t>
      </w:r>
      <w:r w:rsidR="009A0BDF" w:rsidRPr="006A3BBC">
        <w:rPr>
          <w:rFonts w:ascii="GHEA Grapalat" w:hAnsi="GHEA Grapalat"/>
          <w:i/>
        </w:rPr>
        <w:t xml:space="preserve"> и </w:t>
      </w:r>
      <w:r w:rsidRPr="006A3BBC">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6A3BBC">
        <w:rPr>
          <w:rFonts w:ascii="GHEA Grapalat" w:hAnsi="GHEA Grapalat"/>
          <w:i/>
        </w:rPr>
        <w:t>.</w:t>
      </w:r>
    </w:p>
    <w:p w:rsidR="00BB3286" w:rsidRPr="006A3BBC" w:rsidRDefault="00FD2748" w:rsidP="00BB3286">
      <w:pPr>
        <w:pStyle w:val="a3"/>
        <w:widowControl w:val="0"/>
        <w:tabs>
          <w:tab w:val="left" w:pos="1134"/>
        </w:tabs>
        <w:spacing w:line="240" w:lineRule="auto"/>
        <w:ind w:firstLine="0"/>
        <w:rPr>
          <w:rFonts w:ascii="GHEA Grapalat" w:hAnsi="GHEA Grapalat"/>
        </w:rPr>
      </w:pPr>
      <w:r w:rsidRPr="006A3BBC">
        <w:rPr>
          <w:rFonts w:ascii="GHEA Grapalat" w:hAnsi="GHEA Grapalat"/>
        </w:rPr>
        <w:t>8.</w:t>
      </w:r>
      <w:r w:rsidR="004C3E56" w:rsidRPr="006A3BBC">
        <w:rPr>
          <w:rFonts w:ascii="GHEA Grapalat" w:hAnsi="GHEA Grapalat"/>
        </w:rPr>
        <w:t>4</w:t>
      </w:r>
      <w:r w:rsidR="00BB3286" w:rsidRPr="006A3BBC">
        <w:rPr>
          <w:rFonts w:ascii="GHEA Grapalat" w:hAnsi="GHEA Grapalat"/>
        </w:rPr>
        <w:t>.</w:t>
      </w:r>
      <w:r w:rsidRPr="006A3BBC">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6A3BBC">
        <w:rPr>
          <w:rFonts w:ascii="GHEA Grapalat" w:hAnsi="GHEA Grapalat"/>
        </w:rPr>
        <w:t>драмом</w:t>
      </w:r>
      <w:proofErr w:type="spellEnd"/>
      <w:r w:rsidRPr="006A3BBC">
        <w:rPr>
          <w:rFonts w:ascii="GHEA Grapalat" w:hAnsi="GHEA Grapalat"/>
        </w:rPr>
        <w:t xml:space="preserve"> Республики Армения по курсу </w:t>
      </w:r>
      <w:r w:rsidR="00BB3286" w:rsidRPr="006A3BBC">
        <w:rPr>
          <w:rFonts w:ascii="GHEA Grapalat" w:hAnsi="GHEA Grapalat"/>
        </w:rPr>
        <w:t xml:space="preserve">  </w:t>
      </w:r>
      <w:r w:rsidR="00BB3286" w:rsidRPr="006A3BBC">
        <w:rPr>
          <w:rFonts w:ascii="GHEA Grapalat" w:hAnsi="GHEA Grapalat" w:cs="Arial"/>
        </w:rPr>
        <w:t>установленному</w:t>
      </w:r>
      <w:r w:rsidR="00BB3286" w:rsidRPr="006A3BBC">
        <w:rPr>
          <w:rFonts w:ascii="GHEA Grapalat" w:hAnsi="GHEA Grapalat"/>
        </w:rPr>
        <w:t xml:space="preserve"> </w:t>
      </w:r>
      <w:r w:rsidR="00BB3286" w:rsidRPr="006A3BBC">
        <w:rPr>
          <w:rFonts w:ascii="GHEA Grapalat" w:hAnsi="GHEA Grapalat" w:cs="Arial"/>
        </w:rPr>
        <w:t>ЦБ</w:t>
      </w:r>
      <w:r w:rsidR="00BB3286" w:rsidRPr="006A3BBC">
        <w:rPr>
          <w:rFonts w:ascii="GHEA Grapalat" w:hAnsi="GHEA Grapalat"/>
        </w:rPr>
        <w:t xml:space="preserve"> </w:t>
      </w:r>
      <w:r w:rsidR="00BB3286" w:rsidRPr="006A3BBC">
        <w:rPr>
          <w:rFonts w:ascii="GHEA Grapalat" w:hAnsi="GHEA Grapalat" w:cs="Arial"/>
        </w:rPr>
        <w:t>на</w:t>
      </w:r>
      <w:r w:rsidR="00BB3286" w:rsidRPr="006A3BBC">
        <w:rPr>
          <w:rFonts w:ascii="GHEA Grapalat" w:hAnsi="GHEA Grapalat"/>
        </w:rPr>
        <w:t xml:space="preserve"> </w:t>
      </w:r>
      <w:r w:rsidR="00BB3286" w:rsidRPr="006A3BBC">
        <w:rPr>
          <w:rFonts w:ascii="GHEA Grapalat" w:hAnsi="GHEA Grapalat" w:cs="Arial"/>
        </w:rPr>
        <w:t>тот</w:t>
      </w:r>
      <w:r w:rsidR="00BB3286" w:rsidRPr="006A3BBC">
        <w:rPr>
          <w:rFonts w:ascii="GHEA Grapalat" w:hAnsi="GHEA Grapalat"/>
        </w:rPr>
        <w:t xml:space="preserve"> </w:t>
      </w:r>
      <w:r w:rsidR="00BB3286" w:rsidRPr="006A3BBC">
        <w:rPr>
          <w:rFonts w:ascii="GHEA Grapalat" w:hAnsi="GHEA Grapalat" w:cs="Arial"/>
        </w:rPr>
        <w:t>день</w:t>
      </w:r>
      <w:r w:rsidR="00BB3286" w:rsidRPr="006A3BBC">
        <w:rPr>
          <w:rFonts w:ascii="GHEA Grapalat" w:hAnsi="GHEA Grapalat"/>
        </w:rPr>
        <w:t>.</w:t>
      </w:r>
    </w:p>
    <w:p w:rsidR="00096865" w:rsidRPr="006A3BBC" w:rsidRDefault="00FD2748" w:rsidP="00BB3286">
      <w:pPr>
        <w:pStyle w:val="a3"/>
        <w:widowControl w:val="0"/>
        <w:tabs>
          <w:tab w:val="left" w:pos="1134"/>
        </w:tabs>
        <w:spacing w:line="240" w:lineRule="auto"/>
        <w:ind w:firstLine="0"/>
        <w:rPr>
          <w:rFonts w:ascii="GHEA Grapalat" w:hAnsi="GHEA Grapalat" w:cs="Sylfaen"/>
        </w:rPr>
      </w:pPr>
      <w:r w:rsidRPr="006A3BBC">
        <w:rPr>
          <w:rFonts w:ascii="GHEA Grapalat" w:hAnsi="GHEA Grapalat"/>
        </w:rPr>
        <w:t>8.</w:t>
      </w:r>
      <w:r w:rsidR="00D31874" w:rsidRPr="006A3BBC">
        <w:rPr>
          <w:rFonts w:ascii="GHEA Grapalat" w:hAnsi="GHEA Grapalat"/>
        </w:rPr>
        <w:t>5</w:t>
      </w:r>
      <w:r w:rsidRPr="006A3BBC">
        <w:rPr>
          <w:rFonts w:ascii="GHEA Grapalat" w:hAnsi="GHEA Grapalat"/>
        </w:rPr>
        <w:t>.Переговоры между комиссией, заказчиком и участниками запрещаются, за исключением случаев,</w:t>
      </w:r>
    </w:p>
    <w:p w:rsidR="00096865" w:rsidRPr="006A3BBC" w:rsidRDefault="00096865" w:rsidP="00BB3286">
      <w:pPr>
        <w:pStyle w:val="a3"/>
        <w:widowControl w:val="0"/>
        <w:tabs>
          <w:tab w:val="left" w:pos="1134"/>
        </w:tabs>
        <w:spacing w:line="240" w:lineRule="auto"/>
        <w:ind w:firstLine="0"/>
        <w:rPr>
          <w:rFonts w:ascii="GHEA Grapalat" w:hAnsi="GHEA Grapalat" w:cs="Sylfaen"/>
        </w:rPr>
      </w:pPr>
      <w:proofErr w:type="gramStart"/>
      <w:r w:rsidRPr="006A3BBC">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6A3BBC">
        <w:rPr>
          <w:rFonts w:ascii="Courier New" w:hAnsi="Courier New" w:cs="Courier New"/>
          <w:lang w:val="en-US"/>
        </w:rPr>
        <w:t> </w:t>
      </w:r>
      <w:r w:rsidRPr="006A3BBC">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6A3BBC">
        <w:rPr>
          <w:rFonts w:ascii="GHEA Grapalat" w:hAnsi="GHEA Grapalat"/>
        </w:rPr>
        <w:t xml:space="preserve"> </w:t>
      </w:r>
      <w:r w:rsidRPr="006A3BBC">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6A3BBC" w:rsidDel="00992C40" w:rsidRDefault="00096865" w:rsidP="00BB3286">
      <w:pPr>
        <w:pStyle w:val="23"/>
        <w:widowControl w:val="0"/>
        <w:tabs>
          <w:tab w:val="left" w:pos="1134"/>
        </w:tabs>
        <w:spacing w:line="240" w:lineRule="auto"/>
        <w:ind w:firstLine="0"/>
        <w:rPr>
          <w:rFonts w:ascii="GHEA Grapalat" w:hAnsi="GHEA Grapalat" w:cs="Sylfaen"/>
          <w:i/>
        </w:rPr>
      </w:pPr>
      <w:r w:rsidRPr="006A3BBC">
        <w:rPr>
          <w:rFonts w:ascii="GHEA Grapalat" w:hAnsi="GHEA Grapalat"/>
          <w:i/>
        </w:rPr>
        <w:t>2)иных случаев, предусмотренных Законом.</w:t>
      </w:r>
    </w:p>
    <w:p w:rsidR="009B6D58" w:rsidRPr="006A3BBC" w:rsidRDefault="00FD2748" w:rsidP="00BB3286">
      <w:pPr>
        <w:pStyle w:val="norm"/>
        <w:widowControl w:val="0"/>
        <w:tabs>
          <w:tab w:val="left" w:pos="1134"/>
        </w:tabs>
        <w:spacing w:line="240" w:lineRule="auto"/>
        <w:ind w:firstLine="0"/>
        <w:rPr>
          <w:rFonts w:ascii="GHEA Grapalat" w:hAnsi="GHEA Grapalat"/>
          <w:i/>
          <w:sz w:val="20"/>
        </w:rPr>
      </w:pPr>
      <w:r w:rsidRPr="006A3BBC">
        <w:rPr>
          <w:rFonts w:ascii="GHEA Grapalat" w:hAnsi="GHEA Grapalat"/>
          <w:i/>
          <w:sz w:val="20"/>
        </w:rPr>
        <w:t>8.</w:t>
      </w:r>
      <w:r w:rsidR="00D31874" w:rsidRPr="006A3BBC">
        <w:rPr>
          <w:rFonts w:ascii="GHEA Grapalat" w:hAnsi="GHEA Grapalat"/>
          <w:i/>
          <w:sz w:val="20"/>
        </w:rPr>
        <w:t>6</w:t>
      </w:r>
      <w:r w:rsidRPr="006A3BBC">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A3BBC">
        <w:rPr>
          <w:rFonts w:ascii="GHEA Grapalat" w:hAnsi="GHEA Grapalat"/>
          <w:i/>
          <w:sz w:val="20"/>
        </w:rPr>
        <w:t>отобранного</w:t>
      </w:r>
      <w:r w:rsidR="00970000" w:rsidRPr="006A3BBC">
        <w:rPr>
          <w:rFonts w:ascii="GHEA Grapalat" w:hAnsi="GHEA Grapalat"/>
          <w:i/>
          <w:sz w:val="20"/>
        </w:rPr>
        <w:t xml:space="preserve"> участника</w:t>
      </w:r>
      <w:r w:rsidR="00A00A1F" w:rsidRPr="006A3BBC">
        <w:rPr>
          <w:rFonts w:ascii="GHEA Grapalat" w:hAnsi="GHEA Grapalat"/>
          <w:i/>
          <w:sz w:val="20"/>
        </w:rPr>
        <w:t xml:space="preserve"> и </w:t>
      </w:r>
      <w:r w:rsidRPr="006A3BBC">
        <w:rPr>
          <w:rFonts w:ascii="GHEA Grapalat" w:hAnsi="GHEA Grapalat"/>
          <w:i/>
          <w:sz w:val="20"/>
        </w:rPr>
        <w:t xml:space="preserve">участников, </w:t>
      </w:r>
      <w:r w:rsidR="00A00A1F" w:rsidRPr="006A3BBC">
        <w:rPr>
          <w:rFonts w:ascii="GHEA Grapalat" w:hAnsi="GHEA Grapalat"/>
          <w:i/>
          <w:sz w:val="20"/>
        </w:rPr>
        <w:t xml:space="preserve"> занявших </w:t>
      </w:r>
      <w:r w:rsidRPr="006A3BBC">
        <w:rPr>
          <w:rFonts w:ascii="GHEA Grapalat" w:hAnsi="GHEA Grapalat"/>
          <w:i/>
          <w:sz w:val="20"/>
        </w:rPr>
        <w:t xml:space="preserve">последующие места. </w:t>
      </w:r>
      <w:r w:rsidR="002F2045" w:rsidRPr="006A3BBC">
        <w:rPr>
          <w:rFonts w:ascii="GHEA Grapalat" w:hAnsi="GHEA Grapalat"/>
          <w:i/>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6A3BBC">
        <w:rPr>
          <w:rFonts w:ascii="GHEA Grapalat" w:hAnsi="GHEA Grapalat"/>
          <w:i/>
          <w:sz w:val="20"/>
        </w:rPr>
        <w:t>приглашения</w:t>
      </w:r>
      <w:proofErr w:type="gramStart"/>
      <w:r w:rsidR="005A3D17" w:rsidRPr="006A3BBC">
        <w:rPr>
          <w:rFonts w:ascii="GHEA Grapalat" w:hAnsi="GHEA Grapalat"/>
          <w:i/>
          <w:sz w:val="20"/>
        </w:rPr>
        <w:t>.</w:t>
      </w:r>
      <w:r w:rsidRPr="006A3BBC">
        <w:rPr>
          <w:rFonts w:ascii="GHEA Grapalat" w:hAnsi="GHEA Grapalat"/>
          <w:i/>
          <w:sz w:val="20"/>
        </w:rPr>
        <w:t>П</w:t>
      </w:r>
      <w:proofErr w:type="gramEnd"/>
      <w:r w:rsidRPr="006A3BBC">
        <w:rPr>
          <w:rFonts w:ascii="GHEA Grapalat" w:hAnsi="GHEA Grapalat"/>
          <w:i/>
          <w:sz w:val="20"/>
        </w:rPr>
        <w:t>ри</w:t>
      </w:r>
      <w:proofErr w:type="spellEnd"/>
      <w:r w:rsidRPr="006A3BBC">
        <w:rPr>
          <w:rFonts w:ascii="GHEA Grapalat" w:hAnsi="GHEA Grapalat"/>
          <w:i/>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6A3BBC">
        <w:rPr>
          <w:rFonts w:ascii="GHEA Grapalat" w:hAnsi="GHEA Grapalat"/>
          <w:i/>
          <w:sz w:val="20"/>
        </w:rPr>
        <w:t>ании части 6 статьи 15 Закона:</w:t>
      </w:r>
    </w:p>
    <w:p w:rsidR="009B6D58" w:rsidRPr="006A3BBC"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A3BBC">
        <w:rPr>
          <w:rFonts w:ascii="GHEA Grapalat" w:hAnsi="GHEA Grapalat"/>
          <w:i/>
          <w:sz w:val="20"/>
        </w:rPr>
        <w:t>а</w:t>
      </w:r>
      <w:proofErr w:type="gramStart"/>
      <w:r w:rsidRPr="006A3BBC">
        <w:rPr>
          <w:rFonts w:ascii="GHEA Grapalat" w:hAnsi="GHEA Grapalat"/>
          <w:i/>
          <w:sz w:val="20"/>
        </w:rPr>
        <w:t>.д</w:t>
      </w:r>
      <w:proofErr w:type="gramEnd"/>
      <w:r w:rsidRPr="006A3BBC">
        <w:rPr>
          <w:rFonts w:ascii="GHEA Grapalat" w:hAnsi="GHEA Grapalat"/>
          <w:i/>
          <w:sz w:val="20"/>
        </w:rPr>
        <w:t>ля</w:t>
      </w:r>
      <w:proofErr w:type="spellEnd"/>
      <w:r w:rsidRPr="006A3BBC">
        <w:rPr>
          <w:rFonts w:ascii="GHEA Grapalat" w:hAnsi="GHEA Grapalat"/>
          <w:i/>
          <w:sz w:val="20"/>
        </w:rPr>
        <w:t xml:space="preserve"> определения</w:t>
      </w:r>
      <w:r w:rsidR="005F09CE" w:rsidRPr="006A3BBC">
        <w:rPr>
          <w:rFonts w:ascii="GHEA Grapalat" w:hAnsi="GHEA Grapalat"/>
          <w:i/>
          <w:sz w:val="20"/>
        </w:rPr>
        <w:t xml:space="preserve"> отобранного</w:t>
      </w:r>
      <w:r w:rsidR="000C6E1C" w:rsidRPr="006A3BBC">
        <w:rPr>
          <w:rFonts w:ascii="GHEA Grapalat" w:hAnsi="GHEA Grapalat"/>
          <w:i/>
          <w:sz w:val="20"/>
        </w:rPr>
        <w:t xml:space="preserve"> участника</w:t>
      </w:r>
      <w:r w:rsidR="005F09CE" w:rsidRPr="006A3BBC">
        <w:rPr>
          <w:rFonts w:ascii="GHEA Grapalat" w:hAnsi="GHEA Grapalat"/>
          <w:i/>
          <w:sz w:val="20"/>
        </w:rPr>
        <w:t xml:space="preserve"> и</w:t>
      </w:r>
      <w:r w:rsidRPr="006A3BBC">
        <w:rPr>
          <w:rFonts w:ascii="GHEA Grapalat" w:hAnsi="GHEA Grapalat"/>
          <w:i/>
          <w:sz w:val="20"/>
        </w:rPr>
        <w:t xml:space="preserve"> участников, занявших последующие места, с</w:t>
      </w:r>
      <w:r w:rsidR="00A50C53" w:rsidRPr="006A3BBC">
        <w:rPr>
          <w:rFonts w:ascii="Courier New" w:hAnsi="Courier New" w:cs="Courier New"/>
          <w:i/>
          <w:sz w:val="20"/>
          <w:lang w:val="en-US"/>
        </w:rPr>
        <w:t> </w:t>
      </w:r>
      <w:r w:rsidRPr="006A3BBC">
        <w:rPr>
          <w:rFonts w:ascii="GHEA Grapalat" w:hAnsi="GHEA Grapalat"/>
          <w:i/>
          <w:sz w:val="20"/>
        </w:rPr>
        <w:t xml:space="preserve">целью сокращения </w:t>
      </w:r>
      <w:r w:rsidRPr="006A3BBC">
        <w:rPr>
          <w:rFonts w:ascii="GHEA Grapalat" w:hAnsi="GHEA Grapalat"/>
          <w:i/>
          <w:sz w:val="20"/>
        </w:rPr>
        <w:lastRenderedPageBreak/>
        <w:t>предложенных на заседании комиссии цен, со всеми участниками,</w:t>
      </w:r>
      <w:r w:rsidR="00AA7117" w:rsidRPr="006A3BBC">
        <w:rPr>
          <w:rFonts w:ascii="GHEA Grapalat" w:hAnsi="GHEA Grapalat"/>
          <w:i/>
          <w:sz w:val="20"/>
        </w:rPr>
        <w:t xml:space="preserve"> </w:t>
      </w:r>
      <w:r w:rsidRPr="006A3BBC">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6A3BBC"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A3BBC">
        <w:rPr>
          <w:rFonts w:ascii="GHEA Grapalat" w:hAnsi="GHEA Grapalat"/>
          <w:i/>
          <w:sz w:val="20"/>
        </w:rPr>
        <w:t>б</w:t>
      </w:r>
      <w:proofErr w:type="gramStart"/>
      <w:r w:rsidRPr="006A3BBC">
        <w:rPr>
          <w:rFonts w:ascii="GHEA Grapalat" w:hAnsi="GHEA Grapalat"/>
          <w:i/>
          <w:sz w:val="20"/>
        </w:rPr>
        <w:t>.в</w:t>
      </w:r>
      <w:proofErr w:type="spellEnd"/>
      <w:proofErr w:type="gramEnd"/>
      <w:r w:rsidRPr="006A3BBC">
        <w:rPr>
          <w:rFonts w:ascii="GHEA Grapalat" w:hAnsi="GHEA Grapalat"/>
          <w:i/>
          <w:sz w:val="20"/>
        </w:rPr>
        <w:t xml:space="preserve"> противном случае заседание комиссии приостанавливается, и в течение одного рабочего дня секретарь комиссии </w:t>
      </w:r>
      <w:r w:rsidR="00172B98" w:rsidRPr="006A3BBC">
        <w:rPr>
          <w:rFonts w:ascii="GHEA Grapalat" w:hAnsi="GHEA Grapalat"/>
          <w:i/>
          <w:sz w:val="20"/>
        </w:rPr>
        <w:t>в электронной форме</w:t>
      </w:r>
      <w:r w:rsidRPr="006A3BBC">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6A3BBC"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A3BBC">
        <w:rPr>
          <w:rFonts w:ascii="GHEA Grapalat" w:hAnsi="GHEA Grapalat"/>
          <w:i/>
          <w:sz w:val="20"/>
        </w:rPr>
        <w:t>в</w:t>
      </w:r>
      <w:proofErr w:type="gramStart"/>
      <w:r w:rsidRPr="006A3BBC">
        <w:rPr>
          <w:rFonts w:ascii="GHEA Grapalat" w:hAnsi="GHEA Grapalat"/>
          <w:i/>
          <w:sz w:val="20"/>
        </w:rPr>
        <w:t>.п</w:t>
      </w:r>
      <w:proofErr w:type="gramEnd"/>
      <w:r w:rsidRPr="006A3BBC">
        <w:rPr>
          <w:rFonts w:ascii="GHEA Grapalat" w:hAnsi="GHEA Grapalat"/>
          <w:i/>
          <w:sz w:val="20"/>
        </w:rPr>
        <w:t>ереговоры</w:t>
      </w:r>
      <w:proofErr w:type="spellEnd"/>
      <w:r w:rsidRPr="006A3BBC">
        <w:rPr>
          <w:rFonts w:ascii="GHEA Grapalat" w:hAnsi="GHEA Grapalat"/>
          <w:i/>
          <w:sz w:val="20"/>
        </w:rPr>
        <w:t xml:space="preserve"> проводятся не раннее чем на второй и не позднее чем на </w:t>
      </w:r>
      <w:r w:rsidR="00996FDC" w:rsidRPr="006A3BBC">
        <w:rPr>
          <w:rFonts w:ascii="GHEA Grapalat" w:hAnsi="GHEA Grapalat"/>
          <w:i/>
          <w:sz w:val="20"/>
        </w:rPr>
        <w:t xml:space="preserve">пятый </w:t>
      </w:r>
      <w:r w:rsidRPr="006A3BBC">
        <w:rPr>
          <w:rFonts w:ascii="GHEA Grapalat" w:hAnsi="GHEA Grapalat"/>
          <w:i/>
          <w:sz w:val="20"/>
        </w:rPr>
        <w:t>рабочий день со дня отправки извещения</w:t>
      </w:r>
      <w:r w:rsidR="00A50C53" w:rsidRPr="006A3BBC">
        <w:rPr>
          <w:rFonts w:ascii="GHEA Grapalat" w:hAnsi="GHEA Grapalat"/>
          <w:i/>
          <w:sz w:val="20"/>
        </w:rPr>
        <w:t>,</w:t>
      </w:r>
    </w:p>
    <w:p w:rsidR="009B6D58" w:rsidRPr="006A3BBC"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A3BBC">
        <w:rPr>
          <w:rFonts w:ascii="GHEA Grapalat" w:hAnsi="GHEA Grapalat"/>
          <w:i/>
          <w:sz w:val="20"/>
        </w:rPr>
        <w:t>г</w:t>
      </w:r>
      <w:proofErr w:type="gramStart"/>
      <w:r w:rsidRPr="006A3BBC">
        <w:rPr>
          <w:rFonts w:ascii="GHEA Grapalat" w:hAnsi="GHEA Grapalat"/>
          <w:i/>
          <w:sz w:val="20"/>
        </w:rPr>
        <w:t>.п</w:t>
      </w:r>
      <w:proofErr w:type="gramEnd"/>
      <w:r w:rsidRPr="006A3BBC">
        <w:rPr>
          <w:rFonts w:ascii="GHEA Grapalat" w:hAnsi="GHEA Grapalat"/>
          <w:i/>
          <w:sz w:val="20"/>
        </w:rPr>
        <w:t>редставленное</w:t>
      </w:r>
      <w:proofErr w:type="spellEnd"/>
      <w:r w:rsidRPr="006A3BBC">
        <w:rPr>
          <w:rFonts w:ascii="GHEA Grapalat" w:hAnsi="GHEA Grapalat"/>
          <w:i/>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6A3BBC"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6A3BBC">
        <w:rPr>
          <w:rFonts w:ascii="GHEA Grapalat" w:hAnsi="GHEA Grapalat"/>
          <w:i/>
          <w:sz w:val="20"/>
        </w:rPr>
        <w:t>д</w:t>
      </w:r>
      <w:proofErr w:type="gramStart"/>
      <w:r w:rsidRPr="006A3BBC">
        <w:rPr>
          <w:rFonts w:ascii="GHEA Grapalat" w:hAnsi="GHEA Grapalat"/>
          <w:i/>
          <w:sz w:val="20"/>
        </w:rPr>
        <w:t>.н</w:t>
      </w:r>
      <w:proofErr w:type="gramEnd"/>
      <w:r w:rsidRPr="006A3BBC">
        <w:rPr>
          <w:rFonts w:ascii="GHEA Grapalat" w:hAnsi="GHEA Grapalat"/>
          <w:i/>
          <w:sz w:val="20"/>
        </w:rPr>
        <w:t>а</w:t>
      </w:r>
      <w:proofErr w:type="spellEnd"/>
      <w:r w:rsidRPr="006A3BBC">
        <w:rPr>
          <w:rFonts w:ascii="GHEA Grapalat" w:hAnsi="GHEA Grapalat"/>
          <w:i/>
          <w:sz w:val="20"/>
        </w:rPr>
        <w:t xml:space="preserve"> момент истечения установленного для переговоров окончательного срока, по представленным </w:t>
      </w:r>
      <w:r w:rsidR="001D129F" w:rsidRPr="006A3BBC">
        <w:rPr>
          <w:rFonts w:ascii="GHEA Grapalat" w:hAnsi="GHEA Grapalat"/>
          <w:i/>
          <w:sz w:val="20"/>
        </w:rPr>
        <w:t xml:space="preserve">присутствующим на переговорах </w:t>
      </w:r>
      <w:r w:rsidRPr="006A3BBC">
        <w:rPr>
          <w:rFonts w:ascii="GHEA Grapalat" w:hAnsi="GHEA Grapalat"/>
          <w:i/>
          <w:sz w:val="20"/>
        </w:rPr>
        <w:t>участниками</w:t>
      </w:r>
      <w:r w:rsidR="001D129F" w:rsidRPr="006A3BBC">
        <w:rPr>
          <w:rFonts w:ascii="GHEA Grapalat" w:hAnsi="GHEA Grapalat"/>
          <w:i/>
          <w:sz w:val="20"/>
        </w:rPr>
        <w:t xml:space="preserve"> </w:t>
      </w:r>
      <w:r w:rsidRPr="006A3BBC">
        <w:rPr>
          <w:rFonts w:ascii="GHEA Grapalat" w:hAnsi="GHEA Grapalat"/>
          <w:i/>
          <w:sz w:val="20"/>
        </w:rPr>
        <w:t xml:space="preserve">ценам, </w:t>
      </w:r>
      <w:r w:rsidR="00927888" w:rsidRPr="006A3BBC">
        <w:rPr>
          <w:rFonts w:ascii="GHEA Grapalat" w:hAnsi="GHEA Grapalat"/>
          <w:i/>
          <w:sz w:val="20"/>
        </w:rPr>
        <w:t xml:space="preserve">которые </w:t>
      </w:r>
      <w:r w:rsidRPr="006A3BBC">
        <w:rPr>
          <w:rFonts w:ascii="GHEA Grapalat" w:hAnsi="GHEA Grapalat"/>
          <w:i/>
          <w:sz w:val="20"/>
        </w:rPr>
        <w:t xml:space="preserve">не </w:t>
      </w:r>
      <w:r w:rsidR="00927888" w:rsidRPr="006A3BBC">
        <w:rPr>
          <w:rFonts w:ascii="GHEA Grapalat" w:hAnsi="GHEA Grapalat"/>
          <w:i/>
          <w:sz w:val="20"/>
        </w:rPr>
        <w:t xml:space="preserve">превышают цену, установленную  заявкой на закупку  </w:t>
      </w:r>
      <w:r w:rsidRPr="006A3BBC">
        <w:rPr>
          <w:rFonts w:ascii="GHEA Grapalat" w:hAnsi="GHEA Grapalat"/>
          <w:i/>
          <w:sz w:val="20"/>
        </w:rPr>
        <w:t>, определяются и объявляются</w:t>
      </w:r>
      <w:r w:rsidR="00A134CC" w:rsidRPr="006A3BBC">
        <w:rPr>
          <w:rFonts w:ascii="GHEA Grapalat" w:hAnsi="GHEA Grapalat"/>
          <w:i/>
          <w:sz w:val="20"/>
        </w:rPr>
        <w:t xml:space="preserve"> отобранный участник и</w:t>
      </w:r>
      <w:r w:rsidRPr="006A3BBC">
        <w:rPr>
          <w:rFonts w:ascii="GHEA Grapalat" w:hAnsi="GHEA Grapalat"/>
          <w:i/>
          <w:sz w:val="20"/>
        </w:rPr>
        <w:t xml:space="preserve"> участники, занявшие последующие места,</w:t>
      </w:r>
    </w:p>
    <w:p w:rsidR="008F2148" w:rsidRPr="006A3BBC" w:rsidRDefault="009B6D58" w:rsidP="00BB3286">
      <w:pPr>
        <w:pStyle w:val="norm"/>
        <w:widowControl w:val="0"/>
        <w:tabs>
          <w:tab w:val="left" w:pos="1134"/>
        </w:tabs>
        <w:spacing w:line="240" w:lineRule="auto"/>
        <w:ind w:firstLine="0"/>
        <w:rPr>
          <w:rFonts w:ascii="GHEA Grapalat" w:hAnsi="GHEA Grapalat"/>
          <w:i/>
          <w:sz w:val="20"/>
        </w:rPr>
      </w:pPr>
      <w:proofErr w:type="spellStart"/>
      <w:r w:rsidRPr="006A3BBC">
        <w:rPr>
          <w:rFonts w:ascii="GHEA Grapalat" w:hAnsi="GHEA Grapalat"/>
          <w:i/>
          <w:sz w:val="20"/>
        </w:rPr>
        <w:t>е</w:t>
      </w:r>
      <w:proofErr w:type="gramStart"/>
      <w:r w:rsidRPr="006A3BBC">
        <w:rPr>
          <w:rFonts w:ascii="GHEA Grapalat" w:hAnsi="GHEA Grapalat"/>
          <w:i/>
          <w:sz w:val="20"/>
        </w:rPr>
        <w:t>.е</w:t>
      </w:r>
      <w:proofErr w:type="gramEnd"/>
      <w:r w:rsidRPr="006A3BBC">
        <w:rPr>
          <w:rFonts w:ascii="GHEA Grapalat" w:hAnsi="GHEA Grapalat"/>
          <w:i/>
          <w:sz w:val="20"/>
        </w:rPr>
        <w:t>сли</w:t>
      </w:r>
      <w:proofErr w:type="spellEnd"/>
      <w:r w:rsidRPr="006A3BBC">
        <w:rPr>
          <w:rFonts w:ascii="GHEA Grapalat" w:hAnsi="GHEA Grapalat"/>
          <w:i/>
          <w:sz w:val="20"/>
        </w:rPr>
        <w:t xml:space="preserve"> на момент истечения установленного для переговоров окончательного срока представленные </w:t>
      </w:r>
      <w:r w:rsidR="009639FF" w:rsidRPr="006A3BBC">
        <w:rPr>
          <w:rFonts w:ascii="GHEA Grapalat" w:hAnsi="GHEA Grapalat"/>
          <w:i/>
          <w:sz w:val="20"/>
        </w:rPr>
        <w:t xml:space="preserve">присутствующим на переговорах </w:t>
      </w:r>
      <w:r w:rsidRPr="006A3BBC">
        <w:rPr>
          <w:rFonts w:ascii="GHEA Grapalat" w:hAnsi="GHEA Grapalat"/>
          <w:i/>
          <w:sz w:val="20"/>
        </w:rPr>
        <w:t>участниками цены превышают цену, установленную заявкой на закупку,</w:t>
      </w:r>
      <w:r w:rsidR="008F2148" w:rsidRPr="006A3BBC">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6A3BBC" w:rsidRDefault="008F2148" w:rsidP="00BB3286">
      <w:pPr>
        <w:pStyle w:val="norm"/>
        <w:widowControl w:val="0"/>
        <w:tabs>
          <w:tab w:val="left" w:pos="1134"/>
        </w:tabs>
        <w:spacing w:line="240" w:lineRule="auto"/>
        <w:ind w:firstLine="0"/>
        <w:rPr>
          <w:rFonts w:ascii="GHEA Grapalat" w:hAnsi="GHEA Grapalat"/>
          <w:i/>
          <w:sz w:val="20"/>
        </w:rPr>
      </w:pPr>
      <w:r w:rsidRPr="006A3BBC">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6A3BBC">
        <w:rPr>
          <w:rFonts w:ascii="GHEA Grapalat" w:hAnsi="GHEA Grapalat"/>
          <w:i/>
          <w:sz w:val="20"/>
        </w:rPr>
        <w:t xml:space="preserve">как минимум одна </w:t>
      </w:r>
      <w:r w:rsidRPr="006A3BBC">
        <w:rPr>
          <w:rFonts w:ascii="GHEA Grapalat" w:hAnsi="GHEA Grapalat"/>
          <w:i/>
          <w:sz w:val="20"/>
        </w:rPr>
        <w:t xml:space="preserve">конкурентная процедура закупки, которая была объявлена несостоявшейся </w:t>
      </w:r>
      <w:r w:rsidR="00E23F8C" w:rsidRPr="006A3BBC">
        <w:rPr>
          <w:rFonts w:ascii="GHEA Grapalat" w:hAnsi="GHEA Grapalat"/>
          <w:i/>
          <w:sz w:val="20"/>
        </w:rPr>
        <w:t>на основании</w:t>
      </w:r>
      <w:r w:rsidR="00144E38" w:rsidRPr="006A3BBC">
        <w:rPr>
          <w:rFonts w:ascii="GHEA Grapalat" w:hAnsi="GHEA Grapalat"/>
          <w:i/>
          <w:sz w:val="20"/>
        </w:rPr>
        <w:t xml:space="preserve"> того, что</w:t>
      </w:r>
      <w:r w:rsidRPr="006A3BBC">
        <w:rPr>
          <w:rFonts w:ascii="GHEA Grapalat" w:hAnsi="GHEA Grapalat"/>
          <w:i/>
          <w:sz w:val="20"/>
        </w:rPr>
        <w:t xml:space="preserve"> представленны</w:t>
      </w:r>
      <w:r w:rsidR="00144E38" w:rsidRPr="006A3BBC">
        <w:rPr>
          <w:rFonts w:ascii="GHEA Grapalat" w:hAnsi="GHEA Grapalat"/>
          <w:i/>
          <w:sz w:val="20"/>
        </w:rPr>
        <w:t>е</w:t>
      </w:r>
      <w:r w:rsidRPr="006A3BBC">
        <w:rPr>
          <w:rFonts w:ascii="GHEA Grapalat" w:hAnsi="GHEA Grapalat"/>
          <w:i/>
          <w:sz w:val="20"/>
        </w:rPr>
        <w:t xml:space="preserve"> участниками цен</w:t>
      </w:r>
      <w:r w:rsidR="00144E38" w:rsidRPr="006A3BBC">
        <w:rPr>
          <w:rFonts w:ascii="GHEA Grapalat" w:hAnsi="GHEA Grapalat"/>
          <w:i/>
          <w:sz w:val="20"/>
        </w:rPr>
        <w:t>ы</w:t>
      </w:r>
      <w:r w:rsidRPr="006A3BBC">
        <w:rPr>
          <w:rFonts w:ascii="GHEA Grapalat" w:hAnsi="GHEA Grapalat"/>
          <w:i/>
          <w:sz w:val="20"/>
        </w:rPr>
        <w:t xml:space="preserve"> пре</w:t>
      </w:r>
      <w:r w:rsidR="00144E38" w:rsidRPr="006A3BBC">
        <w:rPr>
          <w:rFonts w:ascii="GHEA Grapalat" w:hAnsi="GHEA Grapalat"/>
          <w:i/>
          <w:sz w:val="20"/>
        </w:rPr>
        <w:t>вышают цену, установленную</w:t>
      </w:r>
      <w:r w:rsidRPr="006A3BBC">
        <w:rPr>
          <w:rFonts w:ascii="GHEA Grapalat" w:hAnsi="GHEA Grapalat"/>
          <w:i/>
          <w:sz w:val="20"/>
        </w:rPr>
        <w:t xml:space="preserve"> заявкой на закупку</w:t>
      </w:r>
      <w:r w:rsidR="00235D56" w:rsidRPr="006A3BBC">
        <w:rPr>
          <w:rFonts w:ascii="GHEA Grapalat" w:hAnsi="GHEA Grapalat"/>
          <w:i/>
          <w:sz w:val="20"/>
        </w:rPr>
        <w:t>,</w:t>
      </w:r>
    </w:p>
    <w:p w:rsidR="008F2148" w:rsidRPr="006A3BBC" w:rsidRDefault="00235D56" w:rsidP="00BB3286">
      <w:pPr>
        <w:pStyle w:val="norm"/>
        <w:widowControl w:val="0"/>
        <w:tabs>
          <w:tab w:val="left" w:pos="1134"/>
        </w:tabs>
        <w:spacing w:line="240" w:lineRule="auto"/>
        <w:ind w:firstLine="0"/>
        <w:rPr>
          <w:rFonts w:ascii="GHEA Grapalat" w:hAnsi="GHEA Grapalat"/>
          <w:i/>
          <w:sz w:val="20"/>
        </w:rPr>
      </w:pPr>
      <w:r w:rsidRPr="006A3BBC">
        <w:rPr>
          <w:rFonts w:ascii="GHEA Grapalat" w:hAnsi="GHEA Grapalat"/>
          <w:i/>
          <w:sz w:val="20"/>
        </w:rPr>
        <w:t xml:space="preserve">- </w:t>
      </w:r>
      <w:r w:rsidR="00B11432" w:rsidRPr="006A3BBC">
        <w:rPr>
          <w:rFonts w:ascii="GHEA Grapalat" w:hAnsi="GHEA Grapalat"/>
          <w:i/>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6A3BBC">
        <w:rPr>
          <w:rFonts w:ascii="GHEA Grapalat" w:hAnsi="GHEA Grapalat"/>
          <w:i/>
          <w:sz w:val="20"/>
        </w:rPr>
        <w:t>предусмотрения</w:t>
      </w:r>
      <w:proofErr w:type="spellEnd"/>
      <w:r w:rsidR="00B11432" w:rsidRPr="006A3BBC">
        <w:rPr>
          <w:rFonts w:ascii="GHEA Grapalat" w:hAnsi="GHEA Grapalat"/>
          <w:i/>
          <w:sz w:val="20"/>
        </w:rPr>
        <w:t xml:space="preserve"> дополнительных финансовых сре</w:t>
      </w:r>
      <w:proofErr w:type="gramStart"/>
      <w:r w:rsidR="00B11432" w:rsidRPr="006A3BBC">
        <w:rPr>
          <w:rFonts w:ascii="GHEA Grapalat" w:hAnsi="GHEA Grapalat"/>
          <w:i/>
          <w:sz w:val="20"/>
        </w:rPr>
        <w:t>дств в р</w:t>
      </w:r>
      <w:proofErr w:type="gramEnd"/>
      <w:r w:rsidR="00B11432" w:rsidRPr="006A3BBC">
        <w:rPr>
          <w:rFonts w:ascii="GHEA Grapalat" w:hAnsi="GHEA Grapalat"/>
          <w:i/>
          <w:sz w:val="20"/>
        </w:rPr>
        <w:t>азмере</w:t>
      </w:r>
      <w:r w:rsidR="00FC2FB3" w:rsidRPr="006A3BBC">
        <w:rPr>
          <w:rFonts w:ascii="GHEA Grapalat" w:hAnsi="GHEA Grapalat"/>
          <w:i/>
          <w:sz w:val="20"/>
        </w:rPr>
        <w:t xml:space="preserve"> цены, превышающей</w:t>
      </w:r>
      <w:r w:rsidR="00B11432" w:rsidRPr="006A3BBC">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6A3BBC">
        <w:rPr>
          <w:rFonts w:ascii="GHEA Grapalat" w:hAnsi="GHEA Grapalat"/>
          <w:i/>
          <w:sz w:val="20"/>
        </w:rPr>
        <w:t>предусмотрения</w:t>
      </w:r>
      <w:proofErr w:type="spellEnd"/>
      <w:r w:rsidR="00B11432" w:rsidRPr="006A3BBC">
        <w:rPr>
          <w:rFonts w:ascii="GHEA Grapalat" w:hAnsi="GHEA Grapalat"/>
          <w:i/>
          <w:sz w:val="20"/>
        </w:rPr>
        <w:t xml:space="preserve"> дополнительных финансовых сре</w:t>
      </w:r>
      <w:proofErr w:type="gramStart"/>
      <w:r w:rsidR="00B11432" w:rsidRPr="006A3BBC">
        <w:rPr>
          <w:rFonts w:ascii="GHEA Grapalat" w:hAnsi="GHEA Grapalat"/>
          <w:i/>
          <w:sz w:val="20"/>
        </w:rPr>
        <w:t>дств с пр</w:t>
      </w:r>
      <w:proofErr w:type="gramEnd"/>
      <w:r w:rsidR="00B11432" w:rsidRPr="006A3BBC">
        <w:rPr>
          <w:rFonts w:ascii="GHEA Grapalat" w:hAnsi="GHEA Grapalat"/>
          <w:i/>
          <w:sz w:val="20"/>
        </w:rPr>
        <w:t xml:space="preserve">одлением сроков поставки товара на период со дня заключения договора до дня заключения соглашения. </w:t>
      </w:r>
      <w:r w:rsidRPr="006A3BBC">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6A3BBC">
        <w:rPr>
          <w:rFonts w:ascii="GHEA Grapalat" w:hAnsi="GHEA Grapalat"/>
          <w:i/>
          <w:sz w:val="20"/>
        </w:rPr>
        <w:t xml:space="preserve"> договора, </w:t>
      </w:r>
      <w:r w:rsidR="007D4E09" w:rsidRPr="006A3BBC">
        <w:rPr>
          <w:rFonts w:ascii="GHEA Grapalat" w:hAnsi="GHEA Grapalat"/>
          <w:i/>
          <w:sz w:val="20"/>
        </w:rPr>
        <w:t>дополнительные финансовые средства</w:t>
      </w:r>
      <w:r w:rsidR="00EC09B0" w:rsidRPr="006A3BBC">
        <w:rPr>
          <w:rFonts w:ascii="GHEA Grapalat" w:hAnsi="GHEA Grapalat"/>
          <w:i/>
          <w:sz w:val="20"/>
        </w:rPr>
        <w:t xml:space="preserve"> не предусматриваются.</w:t>
      </w:r>
    </w:p>
    <w:p w:rsidR="009B6D58" w:rsidRPr="006A3BBC" w:rsidRDefault="003572EA" w:rsidP="00BB3286">
      <w:pPr>
        <w:pStyle w:val="norm"/>
        <w:widowControl w:val="0"/>
        <w:tabs>
          <w:tab w:val="left" w:pos="1134"/>
        </w:tabs>
        <w:spacing w:line="240" w:lineRule="auto"/>
        <w:ind w:firstLine="0"/>
        <w:rPr>
          <w:rFonts w:ascii="GHEA Grapalat" w:hAnsi="GHEA Grapalat" w:cs="Sylfaen"/>
          <w:i/>
          <w:sz w:val="20"/>
        </w:rPr>
      </w:pPr>
      <w:r w:rsidRPr="006A3BBC">
        <w:rPr>
          <w:rFonts w:ascii="GHEA Grapalat" w:hAnsi="GHEA Grapalat"/>
          <w:i/>
          <w:sz w:val="20"/>
        </w:rPr>
        <w:t>ж.</w:t>
      </w:r>
      <w:r w:rsidR="00DF44E3" w:rsidRPr="006A3BBC">
        <w:rPr>
          <w:rFonts w:ascii="GHEA Grapalat" w:hAnsi="GHEA Grapalat"/>
          <w:i/>
          <w:sz w:val="20"/>
        </w:rPr>
        <w:t xml:space="preserve"> </w:t>
      </w:r>
      <w:r w:rsidR="00C34AFD" w:rsidRPr="006A3BBC">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6A3BBC">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6A3BBC">
        <w:rPr>
          <w:rFonts w:ascii="GHEA Grapalat" w:hAnsi="GHEA Grapalat"/>
          <w:i/>
          <w:sz w:val="20"/>
        </w:rPr>
        <w:t>, за исключением случая, предусмотренного абзацем</w:t>
      </w:r>
      <w:proofErr w:type="gramStart"/>
      <w:r w:rsidR="00C34AFD" w:rsidRPr="006A3BBC">
        <w:rPr>
          <w:rFonts w:ascii="GHEA Grapalat" w:hAnsi="GHEA Grapalat"/>
          <w:i/>
          <w:sz w:val="20"/>
        </w:rPr>
        <w:t xml:space="preserve"> ,</w:t>
      </w:r>
      <w:proofErr w:type="gramEnd"/>
      <w:r w:rsidR="00C34AFD" w:rsidRPr="006A3BBC">
        <w:rPr>
          <w:rFonts w:ascii="GHEA Grapalat" w:hAnsi="GHEA Grapalat"/>
          <w:i/>
          <w:sz w:val="20"/>
        </w:rPr>
        <w:t>, е " настоящего подпункта</w:t>
      </w:r>
      <w:r w:rsidR="009B6D58" w:rsidRPr="006A3BBC">
        <w:rPr>
          <w:rFonts w:ascii="GHEA Grapalat" w:hAnsi="GHEA Grapalat"/>
          <w:i/>
          <w:sz w:val="20"/>
        </w:rPr>
        <w:t xml:space="preserve">. </w:t>
      </w:r>
    </w:p>
    <w:p w:rsidR="00B514E8" w:rsidRPr="006A3BBC" w:rsidRDefault="00FD2748" w:rsidP="00BB3286">
      <w:pPr>
        <w:widowControl w:val="0"/>
        <w:tabs>
          <w:tab w:val="left" w:pos="1134"/>
        </w:tabs>
        <w:jc w:val="both"/>
        <w:rPr>
          <w:rFonts w:ascii="GHEA Grapalat" w:hAnsi="GHEA Grapalat"/>
          <w:i/>
          <w:sz w:val="20"/>
          <w:szCs w:val="20"/>
        </w:rPr>
      </w:pPr>
      <w:r w:rsidRPr="006A3BBC">
        <w:rPr>
          <w:rFonts w:ascii="GHEA Grapalat" w:hAnsi="GHEA Grapalat"/>
          <w:i/>
          <w:sz w:val="20"/>
          <w:szCs w:val="20"/>
        </w:rPr>
        <w:t>8.</w:t>
      </w:r>
      <w:r w:rsidR="00096B2C" w:rsidRPr="006A3BBC">
        <w:rPr>
          <w:rFonts w:ascii="GHEA Grapalat" w:hAnsi="GHEA Grapalat"/>
          <w:i/>
          <w:sz w:val="20"/>
          <w:szCs w:val="20"/>
        </w:rPr>
        <w:t>7</w:t>
      </w:r>
      <w:r w:rsidRPr="006A3BBC">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A3BBC">
        <w:rPr>
          <w:rFonts w:ascii="GHEA Grapalat" w:hAnsi="GHEA Grapalat"/>
          <w:i/>
          <w:sz w:val="20"/>
          <w:szCs w:val="20"/>
        </w:rPr>
        <w:t xml:space="preserve">включенные в заявку </w:t>
      </w:r>
      <w:r w:rsidRPr="006A3BBC">
        <w:rPr>
          <w:rFonts w:ascii="GHEA Grapalat" w:hAnsi="GHEA Grapalat"/>
          <w:i/>
          <w:sz w:val="20"/>
          <w:szCs w:val="20"/>
        </w:rPr>
        <w:t>документ</w:t>
      </w:r>
      <w:r w:rsidR="00F7541A" w:rsidRPr="006A3BBC">
        <w:rPr>
          <w:rFonts w:ascii="GHEA Grapalat" w:hAnsi="GHEA Grapalat"/>
          <w:i/>
          <w:sz w:val="20"/>
          <w:szCs w:val="20"/>
        </w:rPr>
        <w:t>ы</w:t>
      </w:r>
      <w:r w:rsidRPr="006A3BBC">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6A3BBC">
        <w:rPr>
          <w:rFonts w:ascii="Courier New" w:hAnsi="Courier New" w:cs="Courier New"/>
          <w:i/>
          <w:sz w:val="20"/>
          <w:szCs w:val="20"/>
          <w:lang w:val="en-US"/>
        </w:rPr>
        <w:t> </w:t>
      </w:r>
      <w:r w:rsidRPr="006A3BBC">
        <w:rPr>
          <w:rFonts w:ascii="GHEA Grapalat" w:hAnsi="GHEA Grapalat"/>
          <w:i/>
          <w:sz w:val="20"/>
          <w:szCs w:val="20"/>
        </w:rPr>
        <w:t>препятствуя нормальному функционированию комиссии.</w:t>
      </w:r>
    </w:p>
    <w:p w:rsidR="00AD2081" w:rsidRPr="006A3BBC" w:rsidRDefault="00A150A9" w:rsidP="00BB3286">
      <w:pPr>
        <w:pStyle w:val="norm"/>
        <w:widowControl w:val="0"/>
        <w:tabs>
          <w:tab w:val="left" w:pos="1134"/>
        </w:tabs>
        <w:spacing w:line="240" w:lineRule="auto"/>
        <w:ind w:firstLine="0"/>
        <w:rPr>
          <w:rFonts w:ascii="GHEA Grapalat" w:hAnsi="GHEA Grapalat"/>
          <w:i/>
          <w:sz w:val="20"/>
        </w:rPr>
      </w:pPr>
      <w:r w:rsidRPr="006A3BBC">
        <w:rPr>
          <w:rFonts w:ascii="GHEA Grapalat" w:hAnsi="GHEA Grapalat"/>
          <w:i/>
          <w:sz w:val="20"/>
        </w:rPr>
        <w:t>8.</w:t>
      </w:r>
      <w:r w:rsidR="00917747" w:rsidRPr="006A3BBC">
        <w:rPr>
          <w:rFonts w:ascii="GHEA Grapalat" w:hAnsi="GHEA Grapalat"/>
          <w:i/>
          <w:sz w:val="20"/>
        </w:rPr>
        <w:t>8</w:t>
      </w:r>
      <w:r w:rsidRPr="006A3BBC">
        <w:rPr>
          <w:rFonts w:ascii="GHEA Grapalat" w:hAnsi="GHEA Grapalat"/>
          <w:i/>
          <w:sz w:val="20"/>
        </w:rPr>
        <w:t xml:space="preserve">.Если в результате оценки, проведенной в ходе заседания по вскрытию </w:t>
      </w:r>
      <w:r w:rsidR="00F00565" w:rsidRPr="006A3BBC">
        <w:rPr>
          <w:rFonts w:ascii="GHEA Grapalat" w:hAnsi="GHEA Grapalat"/>
          <w:i/>
          <w:sz w:val="20"/>
        </w:rPr>
        <w:t xml:space="preserve">и оценке </w:t>
      </w:r>
      <w:r w:rsidRPr="006A3BBC">
        <w:rPr>
          <w:rFonts w:ascii="GHEA Grapalat" w:hAnsi="GHEA Grapalat"/>
          <w:i/>
          <w:sz w:val="20"/>
        </w:rPr>
        <w:t>заявок, в заявке участника фиксируются несоответствия требованиям приглашения,</w:t>
      </w:r>
      <w:r w:rsidR="001F0DAB" w:rsidRPr="006A3BBC">
        <w:rPr>
          <w:rFonts w:ascii="GHEA Grapalat" w:hAnsi="GHEA Grapalat"/>
          <w:i/>
          <w:sz w:val="20"/>
        </w:rPr>
        <w:t xml:space="preserve"> </w:t>
      </w:r>
      <w:r w:rsidRPr="006A3BBC">
        <w:rPr>
          <w:rFonts w:ascii="GHEA Grapalat" w:hAnsi="GHEA Grapalat"/>
          <w:i/>
          <w:sz w:val="20"/>
        </w:rPr>
        <w:t>комиссия приостанавливает заседание на один рабочий день, а секретарь комиссии в тот же день</w:t>
      </w:r>
      <w:r w:rsidR="007A34A6" w:rsidRPr="006A3BBC">
        <w:rPr>
          <w:rFonts w:ascii="GHEA Grapalat" w:hAnsi="GHEA Grapalat"/>
          <w:i/>
          <w:sz w:val="20"/>
        </w:rPr>
        <w:t xml:space="preserve"> </w:t>
      </w:r>
      <w:r w:rsidR="001F0DAB" w:rsidRPr="006A3BBC">
        <w:rPr>
          <w:rFonts w:ascii="GHEA Grapalat" w:hAnsi="GHEA Grapalat"/>
          <w:i/>
          <w:sz w:val="20"/>
        </w:rPr>
        <w:t>в электронной форме</w:t>
      </w:r>
      <w:r w:rsidR="007A34A6" w:rsidRPr="006A3BBC">
        <w:rPr>
          <w:rFonts w:ascii="GHEA Grapalat" w:hAnsi="GHEA Grapalat"/>
          <w:i/>
          <w:sz w:val="20"/>
        </w:rPr>
        <w:t xml:space="preserve"> </w:t>
      </w:r>
      <w:r w:rsidRPr="006A3BBC">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6A3BBC" w:rsidRDefault="006A202F" w:rsidP="00BB3286">
      <w:pPr>
        <w:pStyle w:val="norm"/>
        <w:widowControl w:val="0"/>
        <w:tabs>
          <w:tab w:val="left" w:pos="1134"/>
        </w:tabs>
        <w:spacing w:line="240" w:lineRule="auto"/>
        <w:ind w:firstLine="567"/>
        <w:rPr>
          <w:rFonts w:ascii="GHEA Grapalat" w:hAnsi="GHEA Grapalat" w:cs="Sylfaen"/>
          <w:i/>
          <w:sz w:val="20"/>
        </w:rPr>
      </w:pPr>
      <w:r w:rsidRPr="006A3BBC">
        <w:rPr>
          <w:rFonts w:ascii="GHEA Grapalat" w:hAnsi="GHEA Grapalat"/>
          <w:i/>
          <w:sz w:val="20"/>
        </w:rPr>
        <w:t>В</w:t>
      </w:r>
      <w:r w:rsidR="00AD2081" w:rsidRPr="006A3BBC">
        <w:rPr>
          <w:rFonts w:ascii="GHEA Grapalat" w:hAnsi="GHEA Grapalat"/>
          <w:i/>
          <w:sz w:val="20"/>
        </w:rPr>
        <w:t xml:space="preserve"> случае обоснованного решения на основании пункта 67 </w:t>
      </w:r>
      <w:r w:rsidR="0033740E" w:rsidRPr="006A3BBC">
        <w:rPr>
          <w:rFonts w:ascii="GHEA Grapalat" w:hAnsi="GHEA Grapalat"/>
          <w:i/>
          <w:sz w:val="20"/>
        </w:rPr>
        <w:t>П</w:t>
      </w:r>
      <w:r w:rsidR="00AD2081" w:rsidRPr="006A3BBC">
        <w:rPr>
          <w:rFonts w:ascii="GHEA Grapalat" w:hAnsi="GHEA Grapalat"/>
          <w:i/>
          <w:sz w:val="20"/>
        </w:rPr>
        <w:t xml:space="preserve">орядка </w:t>
      </w:r>
      <w:r w:rsidRPr="006A3BBC">
        <w:rPr>
          <w:rFonts w:ascii="GHEA Grapalat" w:hAnsi="GHEA Grapalat"/>
          <w:i/>
          <w:sz w:val="20"/>
        </w:rPr>
        <w:t xml:space="preserve">Оценочная комиссия </w:t>
      </w:r>
      <w:r w:rsidR="00CD1E50" w:rsidRPr="006A3BBC">
        <w:rPr>
          <w:rFonts w:ascii="GHEA Grapalat" w:hAnsi="GHEA Grapalat"/>
          <w:i/>
          <w:sz w:val="20"/>
        </w:rPr>
        <w:t xml:space="preserve">посредством </w:t>
      </w:r>
      <w:r w:rsidR="00A150D1" w:rsidRPr="006A3BBC">
        <w:rPr>
          <w:rFonts w:ascii="GHEA Grapalat" w:hAnsi="GHEA Grapalat"/>
          <w:i/>
          <w:sz w:val="20"/>
        </w:rPr>
        <w:t>К</w:t>
      </w:r>
      <w:r w:rsidR="00CD1E50" w:rsidRPr="006A3BBC">
        <w:rPr>
          <w:rFonts w:ascii="GHEA Grapalat" w:hAnsi="GHEA Grapalat"/>
          <w:i/>
          <w:sz w:val="20"/>
        </w:rPr>
        <w:t xml:space="preserve">омитета государственных доходов РА </w:t>
      </w:r>
      <w:r w:rsidRPr="006A3BBC">
        <w:rPr>
          <w:rFonts w:ascii="GHEA Grapalat" w:hAnsi="GHEA Grapalat"/>
          <w:i/>
          <w:sz w:val="20"/>
        </w:rPr>
        <w:t xml:space="preserve">может </w:t>
      </w:r>
      <w:r w:rsidR="00AD2081" w:rsidRPr="006A3BBC">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6A3BBC">
        <w:rPr>
          <w:rFonts w:ascii="GHEA Grapalat" w:hAnsi="GHEA Grapalat"/>
          <w:i/>
          <w:sz w:val="20"/>
        </w:rPr>
        <w:t>З</w:t>
      </w:r>
      <w:r w:rsidR="00AD2081" w:rsidRPr="006A3BBC">
        <w:rPr>
          <w:rFonts w:ascii="GHEA Grapalat" w:hAnsi="GHEA Grapalat"/>
          <w:i/>
          <w:sz w:val="20"/>
        </w:rPr>
        <w:t>акона</w:t>
      </w:r>
      <w:r w:rsidR="00F215E2" w:rsidRPr="006A3BBC">
        <w:rPr>
          <w:rFonts w:ascii="GHEA Grapalat" w:hAnsi="GHEA Grapalat"/>
          <w:i/>
          <w:sz w:val="20"/>
        </w:rPr>
        <w:t xml:space="preserve">. </w:t>
      </w:r>
      <w:r w:rsidR="00AD2081" w:rsidRPr="006A3BBC">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6A3BBC">
        <w:rPr>
          <w:rFonts w:ascii="GHEA Grapalat" w:hAnsi="GHEA Grapalat" w:cs="Sylfaen"/>
          <w:i/>
          <w:sz w:val="20"/>
        </w:rPr>
        <w:t>(число, месяц, год)</w:t>
      </w:r>
      <w:r w:rsidR="00AD2081" w:rsidRPr="006A3BBC">
        <w:rPr>
          <w:rFonts w:ascii="GHEA Grapalat" w:hAnsi="GHEA Grapalat" w:cs="Sylfaen"/>
          <w:i/>
          <w:sz w:val="20"/>
        </w:rPr>
        <w:t xml:space="preserve"> представления </w:t>
      </w:r>
      <w:proofErr w:type="spellStart"/>
      <w:r w:rsidR="00AD2081" w:rsidRPr="006A3BBC">
        <w:rPr>
          <w:rFonts w:ascii="GHEA Grapalat" w:hAnsi="GHEA Grapalat" w:cs="Sylfaen"/>
          <w:i/>
          <w:sz w:val="20"/>
        </w:rPr>
        <w:t>заявки</w:t>
      </w:r>
      <w:proofErr w:type="gramStart"/>
      <w:r w:rsidR="00855622" w:rsidRPr="006A3BBC">
        <w:rPr>
          <w:rFonts w:ascii="GHEA Grapalat" w:hAnsi="GHEA Grapalat" w:cs="Sylfaen"/>
          <w:i/>
          <w:sz w:val="20"/>
        </w:rPr>
        <w:t>.</w:t>
      </w:r>
      <w:r w:rsidR="003B3E74" w:rsidRPr="006A3BBC">
        <w:rPr>
          <w:rFonts w:ascii="GHEA Grapalat" w:hAnsi="GHEA Grapalat" w:cs="Sylfaen"/>
          <w:i/>
          <w:sz w:val="20"/>
        </w:rPr>
        <w:t>Е</w:t>
      </w:r>
      <w:proofErr w:type="gramEnd"/>
      <w:r w:rsidR="003B3E74" w:rsidRPr="006A3BBC">
        <w:rPr>
          <w:rFonts w:ascii="GHEA Grapalat" w:hAnsi="GHEA Grapalat" w:cs="Sylfaen"/>
          <w:i/>
          <w:sz w:val="20"/>
        </w:rPr>
        <w:t>сли</w:t>
      </w:r>
      <w:proofErr w:type="spellEnd"/>
      <w:r w:rsidR="003B3E74" w:rsidRPr="006A3BBC">
        <w:rPr>
          <w:rFonts w:ascii="GHEA Grapalat" w:hAnsi="GHEA Grapalat" w:cs="Sylfaen"/>
          <w:i/>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6A3BBC">
        <w:rPr>
          <w:rFonts w:ascii="GHEA Grapalat" w:hAnsi="GHEA Grapalat" w:cs="Sylfaen"/>
          <w:i/>
          <w:sz w:val="20"/>
        </w:rPr>
        <w:t>с</w:t>
      </w:r>
      <w:r w:rsidR="003B3E74" w:rsidRPr="006A3BBC">
        <w:rPr>
          <w:rFonts w:ascii="GHEA Grapalat" w:hAnsi="GHEA Grapalat" w:cs="Sylfaen"/>
          <w:i/>
          <w:sz w:val="20"/>
        </w:rPr>
        <w:t xml:space="preserve"> оригинала информаци</w:t>
      </w:r>
      <w:r w:rsidR="00914B4A" w:rsidRPr="006A3BBC">
        <w:rPr>
          <w:rFonts w:ascii="GHEA Grapalat" w:hAnsi="GHEA Grapalat" w:cs="Sylfaen"/>
          <w:i/>
          <w:sz w:val="20"/>
        </w:rPr>
        <w:t>я</w:t>
      </w:r>
      <w:r w:rsidR="003B3E74" w:rsidRPr="006A3BBC">
        <w:rPr>
          <w:rFonts w:ascii="GHEA Grapalat" w:hAnsi="GHEA Grapalat" w:cs="Sylfaen"/>
          <w:i/>
          <w:sz w:val="20"/>
        </w:rPr>
        <w:t>, полученн</w:t>
      </w:r>
      <w:r w:rsidR="00914B4A" w:rsidRPr="006A3BBC">
        <w:rPr>
          <w:rFonts w:ascii="GHEA Grapalat" w:hAnsi="GHEA Grapalat" w:cs="Sylfaen"/>
          <w:i/>
          <w:sz w:val="20"/>
        </w:rPr>
        <w:t xml:space="preserve">ая </w:t>
      </w:r>
      <w:r w:rsidR="00584166" w:rsidRPr="006A3BBC">
        <w:rPr>
          <w:rFonts w:ascii="GHEA Grapalat" w:hAnsi="GHEA Grapalat" w:cs="Sylfaen"/>
          <w:i/>
          <w:sz w:val="20"/>
        </w:rPr>
        <w:t>из</w:t>
      </w:r>
      <w:r w:rsidR="003B3E74" w:rsidRPr="006A3BBC">
        <w:rPr>
          <w:rFonts w:ascii="GHEA Grapalat" w:hAnsi="GHEA Grapalat" w:cs="Sylfaen"/>
          <w:i/>
          <w:sz w:val="20"/>
        </w:rPr>
        <w:t xml:space="preserve"> </w:t>
      </w:r>
      <w:r w:rsidR="00914B4A" w:rsidRPr="006A3BBC">
        <w:rPr>
          <w:rFonts w:ascii="GHEA Grapalat" w:hAnsi="GHEA Grapalat" w:cs="Sylfaen"/>
          <w:i/>
          <w:sz w:val="20"/>
        </w:rPr>
        <w:t>К</w:t>
      </w:r>
      <w:r w:rsidR="003B3E74" w:rsidRPr="006A3BBC">
        <w:rPr>
          <w:rFonts w:ascii="GHEA Grapalat" w:hAnsi="GHEA Grapalat" w:cs="Sylfaen"/>
          <w:i/>
          <w:sz w:val="20"/>
        </w:rPr>
        <w:t>омитета.</w:t>
      </w:r>
      <w:r w:rsidR="006A3C8A" w:rsidRPr="006A3BBC">
        <w:rPr>
          <w:rFonts w:ascii="GHEA Grapalat" w:hAnsi="GHEA Grapalat"/>
          <w:i/>
          <w:sz w:val="20"/>
        </w:rPr>
        <w:t xml:space="preserve"> </w:t>
      </w:r>
      <w:r w:rsidR="006A3C8A" w:rsidRPr="006A3BBC">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6A3BBC">
        <w:rPr>
          <w:rFonts w:ascii="GHEA Grapalat" w:hAnsi="GHEA Grapalat" w:cs="Sylfaen"/>
          <w:i/>
          <w:sz w:val="20"/>
        </w:rPr>
        <w:t>.</w:t>
      </w:r>
    </w:p>
    <w:p w:rsidR="00C27BA4" w:rsidRPr="006A3BBC" w:rsidRDefault="00A150A9" w:rsidP="00BB3286">
      <w:pPr>
        <w:pStyle w:val="norm"/>
        <w:widowControl w:val="0"/>
        <w:tabs>
          <w:tab w:val="left" w:pos="1276"/>
        </w:tabs>
        <w:spacing w:line="240" w:lineRule="auto"/>
        <w:ind w:firstLine="0"/>
        <w:rPr>
          <w:rFonts w:ascii="GHEA Grapalat" w:hAnsi="GHEA Grapalat"/>
          <w:i/>
          <w:sz w:val="20"/>
        </w:rPr>
      </w:pPr>
      <w:r w:rsidRPr="006A3BBC">
        <w:rPr>
          <w:rFonts w:ascii="GHEA Grapalat" w:hAnsi="GHEA Grapalat"/>
          <w:i/>
          <w:sz w:val="20"/>
        </w:rPr>
        <w:t>8.</w:t>
      </w:r>
      <w:r w:rsidR="000F35AE" w:rsidRPr="006A3BBC">
        <w:rPr>
          <w:rFonts w:ascii="GHEA Grapalat" w:hAnsi="GHEA Grapalat"/>
          <w:i/>
          <w:sz w:val="20"/>
        </w:rPr>
        <w:t>9</w:t>
      </w:r>
      <w:r w:rsidRPr="006A3BBC">
        <w:rPr>
          <w:rFonts w:ascii="GHEA Grapalat" w:hAnsi="GHEA Grapalat"/>
          <w:i/>
          <w:sz w:val="20"/>
        </w:rPr>
        <w:t>.Если участник исправляет зафиксированное несоответствие в срок, установленный пунктом 8.</w:t>
      </w:r>
      <w:r w:rsidR="000F35AE" w:rsidRPr="006A3BBC">
        <w:rPr>
          <w:rFonts w:ascii="GHEA Grapalat" w:hAnsi="GHEA Grapalat"/>
          <w:i/>
          <w:sz w:val="20"/>
        </w:rPr>
        <w:t>8</w:t>
      </w:r>
      <w:r w:rsidRPr="006A3BBC">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6A3BBC">
        <w:rPr>
          <w:rFonts w:ascii="GHEA Grapalat" w:hAnsi="GHEA Grapalat"/>
          <w:i/>
          <w:sz w:val="20"/>
        </w:rPr>
        <w:t xml:space="preserve"> данного участника</w:t>
      </w:r>
      <w:r w:rsidRPr="006A3BBC">
        <w:rPr>
          <w:rFonts w:ascii="GHEA Grapalat" w:hAnsi="GHEA Grapalat"/>
          <w:i/>
          <w:sz w:val="20"/>
        </w:rPr>
        <w:t xml:space="preserve"> оценивается неуд</w:t>
      </w:r>
      <w:r w:rsidR="00A50C53" w:rsidRPr="006A3BBC">
        <w:rPr>
          <w:rFonts w:ascii="GHEA Grapalat" w:hAnsi="GHEA Grapalat"/>
          <w:i/>
          <w:sz w:val="20"/>
        </w:rPr>
        <w:t>овлетворительно и отклоняется</w:t>
      </w:r>
      <w:r w:rsidR="005D7FA6" w:rsidRPr="006A3BBC">
        <w:rPr>
          <w:rFonts w:ascii="GHEA Grapalat" w:hAnsi="GHEA Grapalat"/>
          <w:i/>
          <w:sz w:val="20"/>
        </w:rPr>
        <w:t>, а отобранным участником признается участник, занявший последующее место</w:t>
      </w:r>
      <w:r w:rsidR="00A50C53" w:rsidRPr="006A3BBC">
        <w:rPr>
          <w:rFonts w:ascii="GHEA Grapalat" w:hAnsi="GHEA Grapalat"/>
          <w:i/>
          <w:sz w:val="20"/>
        </w:rPr>
        <w:t>.</w:t>
      </w:r>
    </w:p>
    <w:p w:rsidR="00C27BA4" w:rsidRPr="006A3BBC" w:rsidRDefault="00C27BA4" w:rsidP="008A7430">
      <w:pPr>
        <w:pStyle w:val="norm"/>
        <w:widowControl w:val="0"/>
        <w:tabs>
          <w:tab w:val="left" w:pos="1276"/>
        </w:tabs>
        <w:spacing w:line="240" w:lineRule="auto"/>
        <w:ind w:firstLine="0"/>
        <w:rPr>
          <w:rFonts w:ascii="GHEA Grapalat" w:hAnsi="GHEA Grapalat" w:cs="Sylfaen"/>
          <w:i/>
          <w:sz w:val="20"/>
        </w:rPr>
      </w:pPr>
      <w:r w:rsidRPr="006A3BBC">
        <w:rPr>
          <w:rFonts w:ascii="GHEA Grapalat" w:hAnsi="GHEA Grapalat" w:cs="Sylfaen"/>
          <w:i/>
          <w:sz w:val="20"/>
        </w:rPr>
        <w:t xml:space="preserve">Если в результате оценки заявок несоответствие было зафиксировано в результате информации, </w:t>
      </w:r>
      <w:r w:rsidRPr="006A3BBC">
        <w:rPr>
          <w:rFonts w:ascii="GHEA Grapalat" w:hAnsi="GHEA Grapalat" w:cs="Sylfaen"/>
          <w:i/>
          <w:sz w:val="20"/>
        </w:rPr>
        <w:lastRenderedPageBreak/>
        <w:t xml:space="preserve">полученной из </w:t>
      </w:r>
      <w:r w:rsidR="00146FC5" w:rsidRPr="006A3BBC">
        <w:rPr>
          <w:rFonts w:ascii="GHEA Grapalat" w:hAnsi="GHEA Grapalat" w:cs="Sylfaen"/>
          <w:i/>
          <w:sz w:val="20"/>
        </w:rPr>
        <w:t>К</w:t>
      </w:r>
      <w:r w:rsidRPr="006A3BBC">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6A3BBC">
        <w:rPr>
          <w:rFonts w:ascii="GHEA Grapalat" w:hAnsi="GHEA Grapalat" w:cs="Sylfaen"/>
          <w:i/>
          <w:sz w:val="20"/>
        </w:rPr>
        <w:t xml:space="preserve">воспроизведенный </w:t>
      </w:r>
      <w:r w:rsidRPr="006A3BBC">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6A3BBC">
        <w:rPr>
          <w:rFonts w:ascii="GHEA Grapalat" w:hAnsi="GHEA Grapalat" w:cs="Sylfaen"/>
          <w:i/>
          <w:sz w:val="20"/>
        </w:rPr>
        <w:t>.</w:t>
      </w:r>
    </w:p>
    <w:p w:rsidR="005E0E50" w:rsidRPr="006A3BBC" w:rsidRDefault="00A150A9" w:rsidP="00BB3286">
      <w:pPr>
        <w:pStyle w:val="23"/>
        <w:widowControl w:val="0"/>
        <w:tabs>
          <w:tab w:val="left" w:pos="1276"/>
        </w:tabs>
        <w:spacing w:line="240" w:lineRule="auto"/>
        <w:ind w:firstLine="0"/>
        <w:rPr>
          <w:rFonts w:ascii="GHEA Grapalat" w:hAnsi="GHEA Grapalat" w:cs="Sylfaen"/>
          <w:i/>
        </w:rPr>
      </w:pPr>
      <w:proofErr w:type="gramStart"/>
      <w:r w:rsidRPr="006A3BBC">
        <w:rPr>
          <w:rFonts w:ascii="GHEA Grapalat" w:hAnsi="GHEA Grapalat"/>
          <w:i/>
        </w:rPr>
        <w:t>8.1</w:t>
      </w:r>
      <w:r w:rsidR="00B81197" w:rsidRPr="006A3BBC">
        <w:rPr>
          <w:rFonts w:ascii="GHEA Grapalat" w:hAnsi="GHEA Grapalat"/>
          <w:i/>
        </w:rPr>
        <w:t>0</w:t>
      </w:r>
      <w:r w:rsidRPr="006A3BBC">
        <w:rPr>
          <w:rFonts w:ascii="GHEA Grapalat" w:hAnsi="GHEA Grapalat"/>
          <w:i/>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6A3BBC">
        <w:rPr>
          <w:rFonts w:ascii="GHEA Grapalat" w:hAnsi="GHEA Grapalat"/>
          <w:i/>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6A3BBC" w:rsidRDefault="00A150A9" w:rsidP="00BB3286">
      <w:pPr>
        <w:pStyle w:val="23"/>
        <w:widowControl w:val="0"/>
        <w:tabs>
          <w:tab w:val="left" w:pos="1276"/>
        </w:tabs>
        <w:spacing w:line="240" w:lineRule="auto"/>
        <w:ind w:firstLine="0"/>
        <w:rPr>
          <w:rFonts w:ascii="GHEA Grapalat" w:hAnsi="GHEA Grapalat" w:cs="Sylfaen"/>
          <w:i/>
        </w:rPr>
      </w:pPr>
      <w:r w:rsidRPr="006A3BBC">
        <w:rPr>
          <w:rFonts w:ascii="GHEA Grapalat" w:hAnsi="GHEA Grapalat"/>
          <w:i/>
        </w:rPr>
        <w:t>8.1</w:t>
      </w:r>
      <w:r w:rsidR="00B55371" w:rsidRPr="006A3BBC">
        <w:rPr>
          <w:rFonts w:ascii="GHEA Grapalat" w:hAnsi="GHEA Grapalat"/>
          <w:i/>
        </w:rPr>
        <w:t>1</w:t>
      </w:r>
      <w:r w:rsidR="00BB3286" w:rsidRPr="006A3BBC">
        <w:rPr>
          <w:rFonts w:ascii="GHEA Grapalat" w:hAnsi="GHEA Grapalat"/>
          <w:i/>
        </w:rPr>
        <w:t>.</w:t>
      </w:r>
      <w:r w:rsidRPr="006A3BBC">
        <w:rPr>
          <w:rFonts w:ascii="GHEA Grapalat" w:hAnsi="GHEA Grapalat"/>
          <w:i/>
        </w:rPr>
        <w:t>После вскрытия</w:t>
      </w:r>
      <w:r w:rsidR="00895E05" w:rsidRPr="006A3BBC">
        <w:rPr>
          <w:rFonts w:ascii="GHEA Grapalat" w:hAnsi="GHEA Grapalat"/>
          <w:i/>
        </w:rPr>
        <w:t xml:space="preserve"> и оценки</w:t>
      </w:r>
      <w:r w:rsidRPr="006A3BBC">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6A3BBC">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A3BBC">
        <w:rPr>
          <w:rFonts w:ascii="GHEA Grapalat" w:hAnsi="GHEA Grapalat"/>
          <w:i/>
        </w:rPr>
        <w:t>.</w:t>
      </w:r>
    </w:p>
    <w:p w:rsidR="00E65F37" w:rsidRPr="006A3BBC" w:rsidRDefault="00A150A9" w:rsidP="00BB3286">
      <w:pPr>
        <w:pStyle w:val="23"/>
        <w:widowControl w:val="0"/>
        <w:tabs>
          <w:tab w:val="left" w:pos="1276"/>
        </w:tabs>
        <w:spacing w:line="240" w:lineRule="auto"/>
        <w:ind w:firstLine="0"/>
        <w:rPr>
          <w:rFonts w:ascii="GHEA Grapalat" w:hAnsi="GHEA Grapalat" w:cs="Sylfaen"/>
          <w:i/>
        </w:rPr>
      </w:pPr>
      <w:r w:rsidRPr="006A3BBC">
        <w:rPr>
          <w:rFonts w:ascii="GHEA Grapalat" w:hAnsi="GHEA Grapalat"/>
          <w:i/>
        </w:rPr>
        <w:t>8.1</w:t>
      </w:r>
      <w:r w:rsidR="00696900" w:rsidRPr="006A3BBC">
        <w:rPr>
          <w:rFonts w:ascii="GHEA Grapalat" w:hAnsi="GHEA Grapalat"/>
          <w:i/>
        </w:rPr>
        <w:t>2</w:t>
      </w:r>
      <w:r w:rsidRPr="006A3BBC">
        <w:rPr>
          <w:rFonts w:ascii="GHEA Grapalat" w:hAnsi="GHEA Grapalat"/>
          <w:i/>
        </w:rPr>
        <w:t xml:space="preserve">.Не </w:t>
      </w:r>
      <w:proofErr w:type="gramStart"/>
      <w:r w:rsidRPr="006A3BBC">
        <w:rPr>
          <w:rFonts w:ascii="GHEA Grapalat" w:hAnsi="GHEA Grapalat"/>
          <w:i/>
        </w:rPr>
        <w:t>позднее</w:t>
      </w:r>
      <w:proofErr w:type="gramEnd"/>
      <w:r w:rsidRPr="006A3BBC">
        <w:rPr>
          <w:rFonts w:ascii="GHEA Grapalat" w:hAnsi="GHEA Grapalat"/>
          <w:i/>
        </w:rPr>
        <w:t xml:space="preserve"> чем на следующий рабочий день после завершения заседания по вскрытию</w:t>
      </w:r>
      <w:r w:rsidR="001E4A24" w:rsidRPr="006A3BBC">
        <w:rPr>
          <w:rFonts w:ascii="GHEA Grapalat" w:hAnsi="GHEA Grapalat"/>
          <w:i/>
        </w:rPr>
        <w:t xml:space="preserve"> и оценке</w:t>
      </w:r>
      <w:r w:rsidRPr="006A3BBC">
        <w:rPr>
          <w:rFonts w:ascii="GHEA Grapalat" w:hAnsi="GHEA Grapalat"/>
          <w:i/>
        </w:rPr>
        <w:t xml:space="preserve"> заявок секретарь комиссии: </w:t>
      </w:r>
    </w:p>
    <w:p w:rsidR="00A24827" w:rsidRPr="006A3BBC" w:rsidRDefault="00A24827" w:rsidP="00BB3286">
      <w:pPr>
        <w:pStyle w:val="23"/>
        <w:widowControl w:val="0"/>
        <w:tabs>
          <w:tab w:val="left" w:pos="1134"/>
        </w:tabs>
        <w:spacing w:line="240" w:lineRule="auto"/>
        <w:ind w:firstLine="0"/>
        <w:rPr>
          <w:rFonts w:ascii="GHEA Grapalat" w:hAnsi="GHEA Grapalat" w:cs="Sylfaen"/>
          <w:i/>
        </w:rPr>
      </w:pPr>
      <w:r w:rsidRPr="006A3BBC">
        <w:rPr>
          <w:rFonts w:ascii="GHEA Grapalat" w:hAnsi="GHEA Grapalat"/>
          <w:i/>
        </w:rPr>
        <w:t>1)опубликовывает в бюллетене воспроизведенный (отсканированный) с</w:t>
      </w:r>
      <w:r w:rsidR="00DC64B5" w:rsidRPr="006A3BBC">
        <w:rPr>
          <w:rFonts w:ascii="Courier New" w:hAnsi="Courier New" w:cs="Courier New"/>
          <w:i/>
          <w:lang w:val="en-US"/>
        </w:rPr>
        <w:t> </w:t>
      </w:r>
      <w:r w:rsidRPr="006A3BBC">
        <w:rPr>
          <w:rFonts w:ascii="GHEA Grapalat" w:hAnsi="GHEA Grapalat"/>
          <w:i/>
        </w:rPr>
        <w:t>оригинала вариант протокола заседания по вскрытию заявок</w:t>
      </w:r>
      <w:r w:rsidR="001E4A24" w:rsidRPr="006A3BBC">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6A3BBC" w:rsidRDefault="008B73CD" w:rsidP="00BB3286">
      <w:pPr>
        <w:pStyle w:val="23"/>
        <w:widowControl w:val="0"/>
        <w:tabs>
          <w:tab w:val="left" w:pos="1134"/>
        </w:tabs>
        <w:spacing w:line="240" w:lineRule="auto"/>
        <w:ind w:firstLine="0"/>
        <w:rPr>
          <w:rFonts w:ascii="GHEA Grapalat" w:hAnsi="GHEA Grapalat" w:cs="Sylfaen"/>
          <w:i/>
        </w:rPr>
      </w:pPr>
      <w:r w:rsidRPr="006A3BBC">
        <w:rPr>
          <w:rFonts w:ascii="GHEA Grapalat" w:hAnsi="GHEA Grapalat"/>
          <w:i/>
        </w:rPr>
        <w:t>2)опубликовывает в бюллетене воспроизведенные (отсканированные) с</w:t>
      </w:r>
      <w:r w:rsidR="00DC64B5" w:rsidRPr="006A3BBC">
        <w:rPr>
          <w:rFonts w:ascii="Courier New" w:hAnsi="Courier New" w:cs="Courier New"/>
          <w:i/>
          <w:lang w:val="en-US"/>
        </w:rPr>
        <w:t> </w:t>
      </w:r>
      <w:r w:rsidRPr="006A3BBC">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A3BBC">
        <w:rPr>
          <w:rFonts w:ascii="GHEA Grapalat" w:hAnsi="GHEA Grapalat"/>
          <w:i/>
        </w:rPr>
        <w:t xml:space="preserve"> и оценке</w:t>
      </w:r>
      <w:r w:rsidRPr="006A3BBC">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6A3BBC" w:rsidRDefault="008769B4" w:rsidP="00BB3286">
      <w:pPr>
        <w:widowControl w:val="0"/>
        <w:tabs>
          <w:tab w:val="left" w:pos="1276"/>
        </w:tabs>
        <w:jc w:val="both"/>
        <w:rPr>
          <w:rFonts w:ascii="GHEA Grapalat" w:hAnsi="GHEA Grapalat"/>
          <w:i/>
          <w:sz w:val="20"/>
          <w:szCs w:val="20"/>
        </w:rPr>
      </w:pPr>
      <w:proofErr w:type="gramStart"/>
      <w:r w:rsidRPr="006A3BBC">
        <w:rPr>
          <w:rFonts w:ascii="GHEA Grapalat" w:hAnsi="GHEA Grapalat"/>
          <w:i/>
          <w:sz w:val="20"/>
          <w:szCs w:val="20"/>
        </w:rPr>
        <w:t>8.</w:t>
      </w:r>
      <w:r w:rsidR="005B6DCF" w:rsidRPr="006A3BBC">
        <w:rPr>
          <w:rFonts w:ascii="GHEA Grapalat" w:hAnsi="GHEA Grapalat"/>
          <w:i/>
          <w:sz w:val="20"/>
          <w:szCs w:val="20"/>
          <w:lang w:val="hy-AM"/>
        </w:rPr>
        <w:t>1</w:t>
      </w:r>
      <w:r w:rsidR="00762474" w:rsidRPr="006A3BBC">
        <w:rPr>
          <w:rFonts w:ascii="GHEA Grapalat" w:hAnsi="GHEA Grapalat"/>
          <w:i/>
          <w:sz w:val="20"/>
          <w:szCs w:val="20"/>
        </w:rPr>
        <w:t>3</w:t>
      </w:r>
      <w:r w:rsidR="00493CC7" w:rsidRPr="006A3BBC">
        <w:rPr>
          <w:rFonts w:ascii="GHEA Grapalat" w:hAnsi="GHEA Grapalat"/>
          <w:i/>
          <w:sz w:val="20"/>
          <w:szCs w:val="20"/>
        </w:rPr>
        <w:t>.</w:t>
      </w:r>
      <w:r w:rsidRPr="006A3BBC">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6A3BBC">
        <w:rPr>
          <w:rFonts w:ascii="GHEA Grapalat" w:hAnsi="GHEA Grapalat"/>
          <w:i/>
          <w:sz w:val="20"/>
          <w:szCs w:val="20"/>
        </w:rPr>
        <w:t xml:space="preserve"> их</w:t>
      </w:r>
      <w:r w:rsidRPr="006A3BBC">
        <w:rPr>
          <w:rFonts w:ascii="GHEA Grapalat" w:hAnsi="GHEA Grapalat"/>
          <w:i/>
          <w:sz w:val="20"/>
          <w:szCs w:val="20"/>
        </w:rPr>
        <w:t xml:space="preserve"> получения </w:t>
      </w:r>
      <w:r w:rsidR="00C42879" w:rsidRPr="006A3BBC">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6A3BBC">
        <w:rPr>
          <w:rFonts w:ascii="GHEA Grapalat" w:hAnsi="GHEA Grapalat"/>
          <w:i/>
          <w:sz w:val="20"/>
          <w:szCs w:val="20"/>
        </w:rPr>
        <w:t>.</w:t>
      </w:r>
      <w:proofErr w:type="gramEnd"/>
      <w:r w:rsidRPr="006A3BBC">
        <w:rPr>
          <w:rFonts w:ascii="GHEA Grapalat" w:hAnsi="GHEA Grapalat"/>
          <w:i/>
          <w:sz w:val="20"/>
          <w:szCs w:val="20"/>
        </w:rPr>
        <w:t xml:space="preserve"> </w:t>
      </w:r>
      <w:proofErr w:type="gramStart"/>
      <w:r w:rsidRPr="006A3BBC">
        <w:rPr>
          <w:rFonts w:ascii="GHEA Grapalat" w:hAnsi="GHEA Grapalat"/>
          <w:i/>
          <w:sz w:val="20"/>
          <w:szCs w:val="20"/>
        </w:rPr>
        <w:t xml:space="preserve">При этом если </w:t>
      </w:r>
      <w:r w:rsidR="00F763EC" w:rsidRPr="006A3BBC">
        <w:rPr>
          <w:rFonts w:ascii="GHEA Grapalat" w:hAnsi="GHEA Grapalat"/>
          <w:i/>
          <w:sz w:val="20"/>
          <w:szCs w:val="20"/>
        </w:rPr>
        <w:t xml:space="preserve">представленное </w:t>
      </w:r>
      <w:r w:rsidRPr="006A3BBC">
        <w:rPr>
          <w:rFonts w:ascii="GHEA Grapalat" w:hAnsi="GHEA Grapalat"/>
          <w:i/>
          <w:sz w:val="20"/>
          <w:szCs w:val="20"/>
        </w:rPr>
        <w:t xml:space="preserve">по заявке </w:t>
      </w:r>
      <w:r w:rsidR="00FA2B47" w:rsidRPr="006A3BBC">
        <w:rPr>
          <w:rFonts w:ascii="GHEA Grapalat" w:hAnsi="GHEA Grapalat"/>
          <w:i/>
          <w:sz w:val="20"/>
          <w:szCs w:val="20"/>
        </w:rPr>
        <w:t>подтверждени</w:t>
      </w:r>
      <w:r w:rsidR="00F763EC" w:rsidRPr="006A3BBC">
        <w:rPr>
          <w:rFonts w:ascii="GHEA Grapalat" w:hAnsi="GHEA Grapalat"/>
          <w:i/>
          <w:sz w:val="20"/>
          <w:szCs w:val="20"/>
        </w:rPr>
        <w:t>е</w:t>
      </w:r>
      <w:r w:rsidR="00FA2B47" w:rsidRPr="006A3BBC">
        <w:rPr>
          <w:rFonts w:ascii="GHEA Grapalat" w:hAnsi="GHEA Grapalat"/>
          <w:i/>
          <w:sz w:val="20"/>
          <w:szCs w:val="20"/>
        </w:rPr>
        <w:t xml:space="preserve"> </w:t>
      </w:r>
      <w:r w:rsidRPr="006A3BBC">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6A3BBC">
        <w:rPr>
          <w:rFonts w:ascii="GHEA Grapalat" w:hAnsi="GHEA Grapalat"/>
          <w:i/>
          <w:sz w:val="20"/>
          <w:szCs w:val="20"/>
        </w:rPr>
        <w:t xml:space="preserve">соответствующее </w:t>
      </w:r>
      <w:r w:rsidRPr="006A3BBC">
        <w:rPr>
          <w:rFonts w:ascii="GHEA Grapalat" w:hAnsi="GHEA Grapalat"/>
          <w:i/>
          <w:sz w:val="20"/>
          <w:szCs w:val="20"/>
        </w:rPr>
        <w:t xml:space="preserve">действительности </w:t>
      </w:r>
      <w:r w:rsidR="00F763EC" w:rsidRPr="006A3BBC">
        <w:rPr>
          <w:rFonts w:ascii="GHEA Grapalat" w:hAnsi="GHEA Grapalat"/>
          <w:i/>
          <w:sz w:val="20"/>
          <w:szCs w:val="20"/>
        </w:rPr>
        <w:t xml:space="preserve">либо </w:t>
      </w:r>
      <w:r w:rsidRPr="006A3BBC">
        <w:rPr>
          <w:rFonts w:ascii="GHEA Grapalat" w:hAnsi="GHEA Grapalat"/>
          <w:i/>
          <w:sz w:val="20"/>
          <w:szCs w:val="20"/>
        </w:rPr>
        <w:t xml:space="preserve">участник в установленные </w:t>
      </w:r>
      <w:r w:rsidR="004623A3" w:rsidRPr="006A3BBC">
        <w:rPr>
          <w:rFonts w:ascii="GHEA Grapalat" w:hAnsi="GHEA Grapalat"/>
          <w:i/>
          <w:sz w:val="20"/>
          <w:szCs w:val="20"/>
        </w:rPr>
        <w:t xml:space="preserve">настоящим </w:t>
      </w:r>
      <w:r w:rsidRPr="006A3BBC">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6A3BBC">
        <w:rPr>
          <w:rFonts w:ascii="GHEA Grapalat" w:hAnsi="GHEA Grapalat"/>
          <w:i/>
          <w:sz w:val="20"/>
          <w:szCs w:val="20"/>
        </w:rPr>
        <w:t>или отобранный участник не представляет обеспечение квалификации,</w:t>
      </w:r>
      <w:r w:rsidR="00F73D7F" w:rsidRPr="006A3BBC">
        <w:rPr>
          <w:rFonts w:ascii="GHEA Grapalat" w:hAnsi="GHEA Grapalat"/>
          <w:i/>
          <w:sz w:val="20"/>
          <w:szCs w:val="20"/>
        </w:rPr>
        <w:t xml:space="preserve"> </w:t>
      </w:r>
      <w:r w:rsidRPr="006A3BBC">
        <w:rPr>
          <w:rFonts w:ascii="GHEA Grapalat" w:hAnsi="GHEA Grapalat"/>
          <w:i/>
          <w:sz w:val="20"/>
          <w:szCs w:val="20"/>
        </w:rPr>
        <w:t>то это обстоятельство считается нарушением обязательства, принятого в рамках процесса закупки.</w:t>
      </w:r>
      <w:proofErr w:type="gramEnd"/>
    </w:p>
    <w:p w:rsidR="00A63D83" w:rsidRPr="006A3BBC" w:rsidRDefault="00A63D83" w:rsidP="00BB3286">
      <w:pPr>
        <w:widowControl w:val="0"/>
        <w:tabs>
          <w:tab w:val="left" w:pos="1276"/>
        </w:tabs>
        <w:jc w:val="both"/>
        <w:rPr>
          <w:rFonts w:ascii="GHEA Grapalat" w:hAnsi="GHEA Grapalat"/>
          <w:i/>
          <w:sz w:val="20"/>
          <w:szCs w:val="20"/>
        </w:rPr>
      </w:pPr>
      <w:r w:rsidRPr="006A3BBC">
        <w:rPr>
          <w:rFonts w:ascii="GHEA Grapalat" w:hAnsi="GHEA Grapalat"/>
          <w:i/>
          <w:sz w:val="20"/>
          <w:szCs w:val="20"/>
        </w:rPr>
        <w:t>8.1</w:t>
      </w:r>
      <w:r w:rsidR="008067C5" w:rsidRPr="006A3BBC">
        <w:rPr>
          <w:rFonts w:ascii="GHEA Grapalat" w:hAnsi="GHEA Grapalat"/>
          <w:i/>
          <w:sz w:val="20"/>
          <w:szCs w:val="20"/>
        </w:rPr>
        <w:t>4</w:t>
      </w:r>
      <w:proofErr w:type="gramStart"/>
      <w:r w:rsidR="00A31DCA" w:rsidRPr="006A3BBC">
        <w:rPr>
          <w:rFonts w:ascii="GHEA Grapalat" w:hAnsi="GHEA Grapalat"/>
          <w:i/>
          <w:sz w:val="20"/>
          <w:szCs w:val="20"/>
        </w:rPr>
        <w:t xml:space="preserve"> Е</w:t>
      </w:r>
      <w:proofErr w:type="gramEnd"/>
      <w:r w:rsidR="00A31DCA" w:rsidRPr="006A3BBC">
        <w:rPr>
          <w:rFonts w:ascii="GHEA Grapalat" w:hAnsi="GHEA Grapalat"/>
          <w:i/>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6A3BBC" w:rsidRDefault="00E64D24" w:rsidP="00BB3286">
      <w:pPr>
        <w:pStyle w:val="norm"/>
        <w:widowControl w:val="0"/>
        <w:tabs>
          <w:tab w:val="left" w:pos="1276"/>
        </w:tabs>
        <w:spacing w:line="240" w:lineRule="auto"/>
        <w:ind w:firstLine="0"/>
        <w:rPr>
          <w:rFonts w:ascii="GHEA Grapalat" w:hAnsi="GHEA Grapalat" w:cs="Sylfaen"/>
          <w:i/>
          <w:sz w:val="20"/>
        </w:rPr>
      </w:pPr>
      <w:r w:rsidRPr="006A3BBC">
        <w:rPr>
          <w:rFonts w:ascii="GHEA Grapalat" w:hAnsi="GHEA Grapalat"/>
          <w:i/>
          <w:sz w:val="20"/>
        </w:rPr>
        <w:t>8.1</w:t>
      </w:r>
      <w:r w:rsidR="00FE1D95" w:rsidRPr="006A3BBC">
        <w:rPr>
          <w:rFonts w:ascii="GHEA Grapalat" w:hAnsi="GHEA Grapalat"/>
          <w:i/>
          <w:sz w:val="20"/>
        </w:rPr>
        <w:t>5</w:t>
      </w:r>
      <w:r w:rsidRPr="006A3BBC">
        <w:rPr>
          <w:rFonts w:ascii="GHEA Grapalat" w:hAnsi="GHEA Grapalat"/>
          <w:i/>
          <w:sz w:val="20"/>
        </w:rPr>
        <w:t xml:space="preserve"> </w:t>
      </w:r>
      <w:r w:rsidR="00A74478" w:rsidRPr="006A3BBC">
        <w:rPr>
          <w:rFonts w:ascii="GHEA Grapalat" w:hAnsi="GHEA Grapalat"/>
          <w:i/>
          <w:sz w:val="20"/>
        </w:rPr>
        <w:t>Документы, указанные в пунктах 8.</w:t>
      </w:r>
      <w:r w:rsidR="00D0532E" w:rsidRPr="006A3BBC">
        <w:rPr>
          <w:rFonts w:ascii="GHEA Grapalat" w:hAnsi="GHEA Grapalat"/>
          <w:i/>
          <w:sz w:val="20"/>
        </w:rPr>
        <w:t>8</w:t>
      </w:r>
      <w:r w:rsidR="00A74478" w:rsidRPr="006A3BBC">
        <w:rPr>
          <w:rFonts w:ascii="GHEA Grapalat" w:hAnsi="GHEA Grapalat"/>
          <w:i/>
          <w:sz w:val="20"/>
        </w:rPr>
        <w:t xml:space="preserve"> и 8.</w:t>
      </w:r>
      <w:r w:rsidR="00D0532E" w:rsidRPr="006A3BBC">
        <w:rPr>
          <w:rFonts w:ascii="GHEA Grapalat" w:hAnsi="GHEA Grapalat"/>
          <w:i/>
          <w:sz w:val="20"/>
        </w:rPr>
        <w:t>9</w:t>
      </w:r>
      <w:r w:rsidR="00A74478" w:rsidRPr="006A3BBC">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6A3BBC">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6A3BBC" w:rsidRDefault="00A150A9" w:rsidP="00BB3286">
      <w:pPr>
        <w:pStyle w:val="23"/>
        <w:widowControl w:val="0"/>
        <w:tabs>
          <w:tab w:val="left" w:pos="1276"/>
        </w:tabs>
        <w:spacing w:line="240" w:lineRule="auto"/>
        <w:ind w:firstLine="0"/>
        <w:rPr>
          <w:rFonts w:ascii="GHEA Grapalat" w:hAnsi="GHEA Grapalat" w:cs="Sylfaen"/>
          <w:i/>
          <w:spacing w:val="-4"/>
        </w:rPr>
      </w:pPr>
      <w:r w:rsidRPr="006A3BBC">
        <w:rPr>
          <w:rFonts w:ascii="GHEA Grapalat" w:hAnsi="GHEA Grapalat"/>
          <w:i/>
        </w:rPr>
        <w:t>8.</w:t>
      </w:r>
      <w:r w:rsidR="0093610F" w:rsidRPr="006A3BBC">
        <w:rPr>
          <w:rFonts w:ascii="GHEA Grapalat" w:hAnsi="GHEA Grapalat"/>
          <w:i/>
        </w:rPr>
        <w:t>1</w:t>
      </w:r>
      <w:r w:rsidR="00D51DF5" w:rsidRPr="006A3BBC">
        <w:rPr>
          <w:rFonts w:ascii="GHEA Grapalat" w:hAnsi="GHEA Grapalat"/>
          <w:i/>
        </w:rPr>
        <w:t>6</w:t>
      </w:r>
      <w:r w:rsidR="00EE0CB1" w:rsidRPr="006A3BBC">
        <w:rPr>
          <w:rFonts w:ascii="GHEA Grapalat" w:hAnsi="GHEA Grapalat"/>
          <w:i/>
        </w:rPr>
        <w:t>.</w:t>
      </w:r>
      <w:r w:rsidRPr="006A3BBC">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6A3BBC" w:rsidRDefault="00B5219E" w:rsidP="00BB3286">
      <w:pPr>
        <w:widowControl w:val="0"/>
        <w:tabs>
          <w:tab w:val="left" w:pos="1276"/>
        </w:tabs>
        <w:contextualSpacing/>
        <w:jc w:val="both"/>
        <w:rPr>
          <w:rFonts w:ascii="GHEA Grapalat" w:hAnsi="GHEA Grapalat"/>
          <w:i/>
          <w:spacing w:val="-4"/>
          <w:sz w:val="20"/>
          <w:szCs w:val="20"/>
        </w:rPr>
      </w:pPr>
      <w:proofErr w:type="gramStart"/>
      <w:r w:rsidRPr="006A3BBC">
        <w:rPr>
          <w:rFonts w:ascii="GHEA Grapalat" w:hAnsi="GHEA Grapalat"/>
          <w:i/>
          <w:spacing w:val="-4"/>
          <w:sz w:val="20"/>
          <w:szCs w:val="20"/>
        </w:rPr>
        <w:t>8</w:t>
      </w:r>
      <w:r w:rsidR="00A150A9" w:rsidRPr="006A3BBC">
        <w:rPr>
          <w:rFonts w:ascii="GHEA Grapalat" w:hAnsi="GHEA Grapalat"/>
          <w:i/>
          <w:spacing w:val="-4"/>
          <w:sz w:val="20"/>
          <w:szCs w:val="20"/>
        </w:rPr>
        <w:t>.</w:t>
      </w:r>
      <w:r w:rsidR="0093610F" w:rsidRPr="006A3BBC">
        <w:rPr>
          <w:rFonts w:ascii="GHEA Grapalat" w:hAnsi="GHEA Grapalat"/>
          <w:i/>
          <w:spacing w:val="-4"/>
          <w:sz w:val="20"/>
          <w:szCs w:val="20"/>
        </w:rPr>
        <w:t>1</w:t>
      </w:r>
      <w:r w:rsidR="00A161B0" w:rsidRPr="006A3BBC">
        <w:rPr>
          <w:rFonts w:ascii="GHEA Grapalat" w:hAnsi="GHEA Grapalat"/>
          <w:i/>
          <w:spacing w:val="-4"/>
          <w:sz w:val="20"/>
          <w:szCs w:val="20"/>
        </w:rPr>
        <w:t>7</w:t>
      </w:r>
      <w:r w:rsidR="00BB3286" w:rsidRPr="006A3BBC">
        <w:rPr>
          <w:rFonts w:ascii="GHEA Grapalat" w:hAnsi="GHEA Grapalat"/>
          <w:i/>
          <w:spacing w:val="-4"/>
          <w:sz w:val="20"/>
          <w:szCs w:val="20"/>
        </w:rPr>
        <w:t>.</w:t>
      </w:r>
      <w:r w:rsidR="00BF1CBD" w:rsidRPr="006A3BBC">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6A3BBC" w:rsidRDefault="00BF1CBD" w:rsidP="00BB3286">
      <w:pPr>
        <w:widowControl w:val="0"/>
        <w:ind w:firstLine="567"/>
        <w:contextualSpacing/>
        <w:jc w:val="both"/>
        <w:rPr>
          <w:rFonts w:ascii="GHEA Grapalat" w:hAnsi="GHEA Grapalat"/>
          <w:i/>
          <w:spacing w:val="-4"/>
          <w:sz w:val="20"/>
          <w:szCs w:val="20"/>
        </w:rPr>
      </w:pPr>
      <w:r w:rsidRPr="006A3BBC">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6A3BBC" w:rsidRDefault="00A150A9" w:rsidP="00BB3286">
      <w:pPr>
        <w:pStyle w:val="23"/>
        <w:widowControl w:val="0"/>
        <w:tabs>
          <w:tab w:val="left" w:pos="1276"/>
        </w:tabs>
        <w:spacing w:line="240" w:lineRule="auto"/>
        <w:ind w:firstLine="0"/>
        <w:rPr>
          <w:rFonts w:ascii="GHEA Grapalat" w:hAnsi="GHEA Grapalat"/>
          <w:i/>
        </w:rPr>
      </w:pPr>
      <w:r w:rsidRPr="006A3BBC">
        <w:rPr>
          <w:rFonts w:ascii="GHEA Grapalat" w:hAnsi="GHEA Grapalat"/>
          <w:i/>
        </w:rPr>
        <w:t>8.</w:t>
      </w:r>
      <w:r w:rsidR="000E624C" w:rsidRPr="006A3BBC">
        <w:rPr>
          <w:rFonts w:ascii="GHEA Grapalat" w:hAnsi="GHEA Grapalat"/>
          <w:i/>
          <w:lang w:val="hy-AM"/>
        </w:rPr>
        <w:t>1</w:t>
      </w:r>
      <w:r w:rsidR="00B325AF" w:rsidRPr="006A3BBC">
        <w:rPr>
          <w:rFonts w:ascii="GHEA Grapalat" w:hAnsi="GHEA Grapalat"/>
          <w:i/>
        </w:rPr>
        <w:t>8</w:t>
      </w:r>
      <w:r w:rsidRPr="006A3BBC">
        <w:rPr>
          <w:rFonts w:ascii="GHEA Grapalat" w:hAnsi="GHEA Grapalat"/>
          <w:i/>
        </w:rPr>
        <w:t>.Оценка заявок и определение отобранного участника осуществляются по отдельным лотам</w:t>
      </w:r>
      <w:r w:rsidR="00FE2802" w:rsidRPr="006A3BBC">
        <w:rPr>
          <w:rStyle w:val="af6"/>
          <w:rFonts w:ascii="GHEA Grapalat" w:hAnsi="GHEA Grapalat"/>
          <w:i/>
        </w:rPr>
        <w:footnoteReference w:customMarkFollows="1" w:id="4"/>
        <w:t>11</w:t>
      </w:r>
      <w:r w:rsidRPr="006A3BBC">
        <w:rPr>
          <w:rFonts w:ascii="GHEA Grapalat" w:hAnsi="GHEA Grapalat"/>
          <w:i/>
        </w:rPr>
        <w:t xml:space="preserve">. </w:t>
      </w:r>
    </w:p>
    <w:p w:rsidR="00583092" w:rsidRPr="006A3BBC" w:rsidRDefault="00A150A9" w:rsidP="00BB3286">
      <w:pPr>
        <w:widowControl w:val="0"/>
        <w:tabs>
          <w:tab w:val="left" w:pos="1276"/>
        </w:tabs>
        <w:jc w:val="both"/>
        <w:rPr>
          <w:rFonts w:ascii="GHEA Grapalat" w:hAnsi="GHEA Grapalat"/>
          <w:i/>
          <w:sz w:val="20"/>
          <w:szCs w:val="20"/>
        </w:rPr>
      </w:pPr>
      <w:r w:rsidRPr="006A3BBC">
        <w:rPr>
          <w:rFonts w:ascii="GHEA Grapalat" w:hAnsi="GHEA Grapalat"/>
          <w:i/>
          <w:sz w:val="20"/>
          <w:szCs w:val="20"/>
        </w:rPr>
        <w:lastRenderedPageBreak/>
        <w:t>8.</w:t>
      </w:r>
      <w:r w:rsidR="00E44A71" w:rsidRPr="006A3BBC">
        <w:rPr>
          <w:rFonts w:ascii="GHEA Grapalat" w:hAnsi="GHEA Grapalat"/>
          <w:i/>
          <w:sz w:val="20"/>
          <w:szCs w:val="20"/>
        </w:rPr>
        <w:t>19</w:t>
      </w:r>
      <w:r w:rsidR="00BB3286" w:rsidRPr="006A3BBC">
        <w:rPr>
          <w:rFonts w:ascii="GHEA Grapalat" w:hAnsi="GHEA Grapalat"/>
          <w:i/>
          <w:sz w:val="20"/>
          <w:szCs w:val="20"/>
        </w:rPr>
        <w:t>.</w:t>
      </w:r>
      <w:r w:rsidRPr="006A3BBC">
        <w:rPr>
          <w:rFonts w:ascii="GHEA Grapalat" w:hAnsi="GHEA Grapalat"/>
          <w:i/>
          <w:sz w:val="20"/>
          <w:szCs w:val="20"/>
        </w:rPr>
        <w:t>В случае если отобранный участник не заключает (отказывается</w:t>
      </w:r>
      <w:r w:rsidR="00521B59" w:rsidRPr="006A3BBC">
        <w:rPr>
          <w:rFonts w:ascii="Courier New" w:hAnsi="Courier New" w:cs="Courier New"/>
          <w:i/>
          <w:sz w:val="20"/>
          <w:szCs w:val="20"/>
          <w:lang w:val="en-US"/>
        </w:rPr>
        <w:t> </w:t>
      </w:r>
      <w:r w:rsidRPr="006A3BBC">
        <w:rPr>
          <w:rFonts w:ascii="GHEA Grapalat" w:hAnsi="GHEA Grapalat"/>
          <w:i/>
          <w:sz w:val="20"/>
          <w:szCs w:val="20"/>
        </w:rPr>
        <w:t xml:space="preserve">заключать) договор или лишается права на заключение договора, </w:t>
      </w:r>
      <w:r w:rsidR="000702A0" w:rsidRPr="006A3BBC">
        <w:rPr>
          <w:rFonts w:ascii="GHEA Grapalat" w:hAnsi="GHEA Grapalat"/>
          <w:i/>
          <w:sz w:val="20"/>
          <w:szCs w:val="20"/>
        </w:rPr>
        <w:t xml:space="preserve">решением </w:t>
      </w:r>
      <w:proofErr w:type="gramStart"/>
      <w:r w:rsidR="000702A0" w:rsidRPr="006A3BBC">
        <w:rPr>
          <w:rFonts w:ascii="GHEA Grapalat" w:hAnsi="GHEA Grapalat"/>
          <w:i/>
          <w:sz w:val="20"/>
          <w:szCs w:val="20"/>
        </w:rPr>
        <w:t>комиссии</w:t>
      </w:r>
      <w:proofErr w:type="gramEnd"/>
      <w:r w:rsidR="000702A0" w:rsidRPr="006A3BBC">
        <w:rPr>
          <w:rFonts w:ascii="GHEA Grapalat" w:hAnsi="GHEA Grapalat"/>
          <w:i/>
          <w:sz w:val="20"/>
          <w:szCs w:val="20"/>
        </w:rPr>
        <w:t xml:space="preserve"> </w:t>
      </w:r>
      <w:r w:rsidR="005F2F3B" w:rsidRPr="006A3BBC">
        <w:rPr>
          <w:rFonts w:ascii="GHEA Grapalat" w:hAnsi="GHEA Grapalat"/>
          <w:i/>
          <w:sz w:val="20"/>
          <w:szCs w:val="20"/>
        </w:rPr>
        <w:t xml:space="preserve">отобранным  </w:t>
      </w:r>
      <w:r w:rsidRPr="006A3BBC">
        <w:rPr>
          <w:rFonts w:ascii="GHEA Grapalat" w:hAnsi="GHEA Grapalat"/>
          <w:i/>
          <w:sz w:val="20"/>
          <w:szCs w:val="20"/>
        </w:rPr>
        <w:t>участник</w:t>
      </w:r>
      <w:r w:rsidR="005F2F3B" w:rsidRPr="006A3BBC">
        <w:rPr>
          <w:rFonts w:ascii="GHEA Grapalat" w:hAnsi="GHEA Grapalat"/>
          <w:i/>
          <w:sz w:val="20"/>
          <w:szCs w:val="20"/>
        </w:rPr>
        <w:t xml:space="preserve">ом </w:t>
      </w:r>
      <w:r w:rsidR="005F2F3B" w:rsidRPr="006A3BBC">
        <w:rPr>
          <w:rFonts w:ascii="GHEA Grapalat" w:hAnsi="GHEA Grapalat"/>
          <w:i/>
          <w:sz w:val="20"/>
          <w:szCs w:val="20"/>
          <w:lang w:val="hy-AM"/>
        </w:rPr>
        <w:t xml:space="preserve"> </w:t>
      </w:r>
      <w:r w:rsidR="005F2F3B" w:rsidRPr="006A3BBC">
        <w:rPr>
          <w:rFonts w:ascii="GHEA Grapalat" w:hAnsi="GHEA Grapalat"/>
          <w:i/>
          <w:sz w:val="20"/>
          <w:szCs w:val="20"/>
        </w:rPr>
        <w:t>признается участник занявший следующее место</w:t>
      </w:r>
      <w:r w:rsidR="00951CE5" w:rsidRPr="006A3BBC">
        <w:rPr>
          <w:rFonts w:ascii="GHEA Grapalat" w:hAnsi="GHEA Grapalat"/>
          <w:i/>
          <w:sz w:val="20"/>
          <w:szCs w:val="20"/>
          <w:lang w:val="hy-AM"/>
        </w:rPr>
        <w:t xml:space="preserve"> </w:t>
      </w:r>
      <w:r w:rsidR="00951CE5" w:rsidRPr="006A3BBC">
        <w:rPr>
          <w:rFonts w:ascii="GHEA Grapalat" w:hAnsi="GHEA Grapalat"/>
          <w:i/>
          <w:sz w:val="20"/>
          <w:szCs w:val="20"/>
        </w:rPr>
        <w:t>с</w:t>
      </w:r>
      <w:r w:rsidRPr="006A3BBC">
        <w:rPr>
          <w:rFonts w:ascii="GHEA Grapalat" w:hAnsi="GHEA Grapalat"/>
          <w:i/>
          <w:sz w:val="20"/>
          <w:szCs w:val="20"/>
        </w:rPr>
        <w:t xml:space="preserve"> </w:t>
      </w:r>
      <w:r w:rsidR="00951CE5" w:rsidRPr="006A3BBC">
        <w:rPr>
          <w:rFonts w:ascii="GHEA Grapalat" w:hAnsi="GHEA Grapalat"/>
          <w:i/>
          <w:sz w:val="20"/>
          <w:szCs w:val="20"/>
        </w:rPr>
        <w:t>применением процедуры</w:t>
      </w:r>
      <w:r w:rsidRPr="006A3BBC">
        <w:rPr>
          <w:rFonts w:ascii="GHEA Grapalat" w:hAnsi="GHEA Grapalat"/>
          <w:i/>
          <w:sz w:val="20"/>
          <w:szCs w:val="20"/>
        </w:rPr>
        <w:t>, установленн</w:t>
      </w:r>
      <w:r w:rsidR="00951CE5" w:rsidRPr="006A3BBC">
        <w:rPr>
          <w:rFonts w:ascii="GHEA Grapalat" w:hAnsi="GHEA Grapalat"/>
          <w:i/>
          <w:sz w:val="20"/>
          <w:szCs w:val="20"/>
        </w:rPr>
        <w:t>ой</w:t>
      </w:r>
      <w:r w:rsidRPr="006A3BBC">
        <w:rPr>
          <w:rFonts w:ascii="GHEA Grapalat" w:hAnsi="GHEA Grapalat"/>
          <w:i/>
          <w:sz w:val="20"/>
          <w:szCs w:val="20"/>
        </w:rPr>
        <w:t xml:space="preserve"> пунктами 8.1</w:t>
      </w:r>
      <w:r w:rsidR="00625515" w:rsidRPr="006A3BBC">
        <w:rPr>
          <w:rFonts w:ascii="GHEA Grapalat" w:hAnsi="GHEA Grapalat"/>
          <w:i/>
          <w:sz w:val="20"/>
          <w:szCs w:val="20"/>
        </w:rPr>
        <w:t>2</w:t>
      </w:r>
      <w:r w:rsidRPr="006A3BBC">
        <w:rPr>
          <w:rFonts w:ascii="GHEA Grapalat" w:hAnsi="GHEA Grapalat"/>
          <w:i/>
          <w:sz w:val="20"/>
          <w:szCs w:val="20"/>
        </w:rPr>
        <w:t>-8.</w:t>
      </w:r>
      <w:r w:rsidR="00625515" w:rsidRPr="006A3BBC">
        <w:rPr>
          <w:rFonts w:ascii="GHEA Grapalat" w:hAnsi="GHEA Grapalat"/>
          <w:i/>
          <w:sz w:val="20"/>
          <w:szCs w:val="20"/>
        </w:rPr>
        <w:t>18</w:t>
      </w:r>
      <w:r w:rsidR="007854B2" w:rsidRPr="006A3BBC">
        <w:rPr>
          <w:rFonts w:ascii="GHEA Grapalat" w:hAnsi="GHEA Grapalat"/>
          <w:i/>
          <w:sz w:val="20"/>
          <w:szCs w:val="20"/>
        </w:rPr>
        <w:t xml:space="preserve"> </w:t>
      </w:r>
      <w:r w:rsidRPr="006A3BBC">
        <w:rPr>
          <w:rFonts w:ascii="GHEA Grapalat" w:hAnsi="GHEA Grapalat"/>
          <w:i/>
          <w:sz w:val="20"/>
          <w:szCs w:val="20"/>
        </w:rPr>
        <w:t>части 1 настоящего Приглашения.</w:t>
      </w:r>
    </w:p>
    <w:p w:rsidR="00583092" w:rsidRPr="006A3BBC" w:rsidRDefault="00A150A9" w:rsidP="00BB3286">
      <w:pPr>
        <w:pStyle w:val="23"/>
        <w:widowControl w:val="0"/>
        <w:tabs>
          <w:tab w:val="left" w:pos="1276"/>
        </w:tabs>
        <w:spacing w:line="240" w:lineRule="auto"/>
        <w:ind w:firstLine="0"/>
        <w:rPr>
          <w:rFonts w:ascii="GHEA Grapalat" w:hAnsi="GHEA Grapalat" w:cs="Sylfaen"/>
          <w:i/>
        </w:rPr>
      </w:pPr>
      <w:r w:rsidRPr="006A3BBC">
        <w:rPr>
          <w:rFonts w:ascii="GHEA Grapalat" w:hAnsi="GHEA Grapalat"/>
          <w:i/>
        </w:rPr>
        <w:t>8.</w:t>
      </w:r>
      <w:r w:rsidR="0022247D" w:rsidRPr="006A3BBC">
        <w:rPr>
          <w:rFonts w:ascii="GHEA Grapalat" w:hAnsi="GHEA Grapalat"/>
          <w:i/>
        </w:rPr>
        <w:t>2</w:t>
      </w:r>
      <w:r w:rsidR="005D0468" w:rsidRPr="006A3BBC">
        <w:rPr>
          <w:rFonts w:ascii="GHEA Grapalat" w:hAnsi="GHEA Grapalat"/>
          <w:i/>
        </w:rPr>
        <w:t>0</w:t>
      </w:r>
      <w:r w:rsidR="00FA2DBA" w:rsidRPr="006A3BBC">
        <w:rPr>
          <w:rFonts w:ascii="GHEA Grapalat" w:hAnsi="GHEA Grapalat"/>
          <w:i/>
        </w:rPr>
        <w:t>.</w:t>
      </w:r>
      <w:r w:rsidRPr="006A3BBC">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6A3BBC" w:rsidRDefault="00662165" w:rsidP="00BB3286">
      <w:pPr>
        <w:pStyle w:val="23"/>
        <w:widowControl w:val="0"/>
        <w:spacing w:line="240" w:lineRule="auto"/>
        <w:ind w:firstLine="0"/>
        <w:rPr>
          <w:rFonts w:ascii="GHEA Grapalat" w:hAnsi="GHEA Grapalat"/>
          <w:i/>
        </w:rPr>
      </w:pPr>
      <w:r w:rsidRPr="006A3BBC">
        <w:rPr>
          <w:rFonts w:ascii="GHEA Grapalat" w:hAnsi="GHEA Grapalat"/>
          <w:i/>
        </w:rPr>
        <w:t xml:space="preserve">Комиссия может проверить </w:t>
      </w:r>
      <w:proofErr w:type="gramStart"/>
      <w:r w:rsidRPr="006A3BBC">
        <w:rPr>
          <w:rFonts w:ascii="GHEA Grapalat" w:hAnsi="GHEA Grapalat"/>
          <w:i/>
        </w:rPr>
        <w:t>подлинность</w:t>
      </w:r>
      <w:proofErr w:type="gramEnd"/>
      <w:r w:rsidRPr="006A3BBC">
        <w:rPr>
          <w:rFonts w:ascii="GHEA Grapalat" w:hAnsi="GHEA Grapalat"/>
          <w:i/>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6A3BBC">
        <w:rPr>
          <w:rFonts w:ascii="GHEA Grapalat" w:hAnsi="GHEA Grapalat"/>
          <w:i/>
        </w:rPr>
        <w:t>предоставляют письменное заключение</w:t>
      </w:r>
      <w:proofErr w:type="gramEnd"/>
      <w:r w:rsidRPr="006A3BBC">
        <w:rPr>
          <w:rFonts w:ascii="GHEA Grapalat" w:hAnsi="GHEA Grapalat"/>
          <w:i/>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6A3BBC" w:rsidRDefault="00A150A9" w:rsidP="00BB3286">
      <w:pPr>
        <w:pStyle w:val="23"/>
        <w:widowControl w:val="0"/>
        <w:tabs>
          <w:tab w:val="left" w:pos="1276"/>
        </w:tabs>
        <w:spacing w:line="240" w:lineRule="auto"/>
        <w:ind w:firstLine="0"/>
        <w:rPr>
          <w:rFonts w:ascii="GHEA Grapalat" w:hAnsi="GHEA Grapalat"/>
          <w:i/>
        </w:rPr>
      </w:pPr>
      <w:r w:rsidRPr="006A3BBC">
        <w:rPr>
          <w:rFonts w:ascii="GHEA Grapalat" w:hAnsi="GHEA Grapalat"/>
          <w:i/>
        </w:rPr>
        <w:t>8.</w:t>
      </w:r>
      <w:r w:rsidR="005A79EE" w:rsidRPr="006A3BBC">
        <w:rPr>
          <w:rFonts w:ascii="GHEA Grapalat" w:hAnsi="GHEA Grapalat"/>
          <w:i/>
        </w:rPr>
        <w:t>2</w:t>
      </w:r>
      <w:r w:rsidR="000241CA" w:rsidRPr="006A3BBC">
        <w:rPr>
          <w:rFonts w:ascii="GHEA Grapalat" w:hAnsi="GHEA Grapalat"/>
          <w:i/>
        </w:rPr>
        <w:t>1</w:t>
      </w:r>
      <w:r w:rsidRPr="006A3BBC">
        <w:rPr>
          <w:rFonts w:ascii="GHEA Grapalat" w:hAnsi="GHEA Grapalat"/>
          <w:i/>
        </w:rPr>
        <w:t>.С целью применения пункта 8.</w:t>
      </w:r>
      <w:r w:rsidR="005A79EE" w:rsidRPr="006A3BBC">
        <w:rPr>
          <w:rFonts w:ascii="GHEA Grapalat" w:hAnsi="GHEA Grapalat"/>
          <w:i/>
        </w:rPr>
        <w:t>2</w:t>
      </w:r>
      <w:r w:rsidR="00D35E75" w:rsidRPr="006A3BBC">
        <w:rPr>
          <w:rFonts w:ascii="GHEA Grapalat" w:hAnsi="GHEA Grapalat"/>
          <w:i/>
        </w:rPr>
        <w:t>0</w:t>
      </w:r>
      <w:r w:rsidRPr="006A3BBC">
        <w:rPr>
          <w:rFonts w:ascii="GHEA Grapalat" w:hAnsi="GHEA Grapalat"/>
          <w:i/>
        </w:rPr>
        <w:t xml:space="preserve">. части 1 настоящего приглашения </w:t>
      </w:r>
      <w:r w:rsidR="005A79EE" w:rsidRPr="006A3BBC">
        <w:rPr>
          <w:rFonts w:ascii="GHEA Grapalat" w:hAnsi="GHEA Grapalat"/>
          <w:i/>
        </w:rPr>
        <w:t xml:space="preserve">может быть созвано </w:t>
      </w:r>
      <w:r w:rsidRPr="006A3BBC">
        <w:rPr>
          <w:rFonts w:ascii="GHEA Grapalat" w:hAnsi="GHEA Grapalat"/>
          <w:i/>
        </w:rPr>
        <w:t>внеочередное заседание комиссии.</w:t>
      </w:r>
    </w:p>
    <w:p w:rsidR="00E45ACA" w:rsidRPr="006A3BBC" w:rsidRDefault="00A150A9" w:rsidP="00BB3286">
      <w:pPr>
        <w:pStyle w:val="norm"/>
        <w:widowControl w:val="0"/>
        <w:tabs>
          <w:tab w:val="left" w:pos="1276"/>
        </w:tabs>
        <w:spacing w:line="240" w:lineRule="auto"/>
        <w:ind w:firstLine="0"/>
        <w:rPr>
          <w:rFonts w:ascii="GHEA Grapalat" w:hAnsi="GHEA Grapalat"/>
          <w:i/>
          <w:sz w:val="20"/>
        </w:rPr>
      </w:pPr>
      <w:r w:rsidRPr="006A3BBC">
        <w:rPr>
          <w:rFonts w:ascii="GHEA Grapalat" w:hAnsi="GHEA Grapalat"/>
          <w:i/>
          <w:spacing w:val="-6"/>
          <w:sz w:val="20"/>
        </w:rPr>
        <w:t>8.</w:t>
      </w:r>
      <w:r w:rsidR="004D0EA7" w:rsidRPr="006A3BBC">
        <w:rPr>
          <w:rFonts w:ascii="GHEA Grapalat" w:hAnsi="GHEA Grapalat"/>
          <w:i/>
          <w:spacing w:val="-6"/>
          <w:sz w:val="20"/>
        </w:rPr>
        <w:t>2</w:t>
      </w:r>
      <w:r w:rsidR="005D5CCD" w:rsidRPr="006A3BBC">
        <w:rPr>
          <w:rFonts w:ascii="GHEA Grapalat" w:hAnsi="GHEA Grapalat"/>
          <w:i/>
          <w:spacing w:val="-6"/>
          <w:sz w:val="20"/>
        </w:rPr>
        <w:t>2</w:t>
      </w:r>
      <w:r w:rsidR="00544D9F" w:rsidRPr="006A3BBC">
        <w:rPr>
          <w:rFonts w:ascii="GHEA Grapalat" w:hAnsi="GHEA Grapalat"/>
          <w:i/>
          <w:spacing w:val="-6"/>
          <w:sz w:val="20"/>
        </w:rPr>
        <w:t>.</w:t>
      </w:r>
      <w:r w:rsidRPr="006A3BBC">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A3BBC">
        <w:rPr>
          <w:rFonts w:ascii="GHEA Grapalat" w:hAnsi="GHEA Grapalat"/>
          <w:i/>
          <w:sz w:val="20"/>
        </w:rPr>
        <w:t xml:space="preserve"> Решение о</w:t>
      </w:r>
      <w:r w:rsidR="00BA2853" w:rsidRPr="006A3BBC">
        <w:rPr>
          <w:rFonts w:ascii="Courier New" w:hAnsi="Courier New" w:cs="Courier New"/>
          <w:i/>
          <w:sz w:val="20"/>
          <w:lang w:val="en-US"/>
        </w:rPr>
        <w:t> </w:t>
      </w:r>
      <w:r w:rsidRPr="006A3BBC">
        <w:rPr>
          <w:rFonts w:ascii="GHEA Grapalat" w:hAnsi="GHEA Grapalat"/>
          <w:i/>
          <w:sz w:val="20"/>
        </w:rPr>
        <w:t>заключении договора содержит краткую информацию об оценке заявок, о</w:t>
      </w:r>
      <w:r w:rsidR="00BA2853" w:rsidRPr="006A3BBC">
        <w:rPr>
          <w:rFonts w:ascii="Courier New" w:hAnsi="Courier New" w:cs="Courier New"/>
          <w:i/>
          <w:sz w:val="20"/>
          <w:lang w:val="en-US"/>
        </w:rPr>
        <w:t> </w:t>
      </w:r>
      <w:r w:rsidRPr="006A3BBC">
        <w:rPr>
          <w:rFonts w:ascii="GHEA Grapalat" w:hAnsi="GHEA Grapalat"/>
          <w:i/>
          <w:sz w:val="20"/>
        </w:rPr>
        <w:t>причинах, обосновывающих выбор отобранного участника, и объявление о</w:t>
      </w:r>
      <w:r w:rsidR="00BA2853" w:rsidRPr="006A3BBC">
        <w:rPr>
          <w:rFonts w:ascii="Courier New" w:hAnsi="Courier New" w:cs="Courier New"/>
          <w:i/>
          <w:sz w:val="20"/>
          <w:lang w:val="en-US"/>
        </w:rPr>
        <w:t> </w:t>
      </w:r>
      <w:r w:rsidRPr="006A3BBC">
        <w:rPr>
          <w:rFonts w:ascii="GHEA Grapalat" w:hAnsi="GHEA Grapalat"/>
          <w:i/>
          <w:sz w:val="20"/>
        </w:rPr>
        <w:t>периоде ожидания.</w:t>
      </w:r>
    </w:p>
    <w:p w:rsidR="00583092" w:rsidRPr="006A3BBC" w:rsidRDefault="00A150A9" w:rsidP="00BB3286">
      <w:pPr>
        <w:pStyle w:val="23"/>
        <w:widowControl w:val="0"/>
        <w:tabs>
          <w:tab w:val="left" w:pos="1276"/>
        </w:tabs>
        <w:spacing w:line="240" w:lineRule="auto"/>
        <w:ind w:firstLine="0"/>
        <w:rPr>
          <w:rFonts w:ascii="GHEA Grapalat" w:hAnsi="GHEA Grapalat" w:cs="Sylfaen"/>
          <w:i/>
        </w:rPr>
      </w:pPr>
      <w:r w:rsidRPr="006A3BBC">
        <w:rPr>
          <w:rFonts w:ascii="GHEA Grapalat" w:hAnsi="GHEA Grapalat"/>
          <w:i/>
        </w:rPr>
        <w:t>8.</w:t>
      </w:r>
      <w:r w:rsidR="00163324" w:rsidRPr="006A3BBC">
        <w:rPr>
          <w:rFonts w:ascii="GHEA Grapalat" w:hAnsi="GHEA Grapalat"/>
          <w:i/>
        </w:rPr>
        <w:t>2</w:t>
      </w:r>
      <w:r w:rsidR="00BE4CFA" w:rsidRPr="006A3BBC">
        <w:rPr>
          <w:rFonts w:ascii="GHEA Grapalat" w:hAnsi="GHEA Grapalat"/>
          <w:i/>
        </w:rPr>
        <w:t>3</w:t>
      </w:r>
      <w:r w:rsidR="00BA2853" w:rsidRPr="006A3BBC">
        <w:rPr>
          <w:rFonts w:ascii="GHEA Grapalat" w:hAnsi="GHEA Grapalat"/>
          <w:i/>
        </w:rPr>
        <w:t>.</w:t>
      </w:r>
      <w:r w:rsidR="006354FA" w:rsidRPr="006A3BBC">
        <w:rPr>
          <w:rFonts w:ascii="GHEA Grapalat" w:hAnsi="GHEA Grapalat"/>
          <w:i/>
        </w:rPr>
        <w:t xml:space="preserve"> </w:t>
      </w:r>
      <w:r w:rsidRPr="006A3BBC">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6A3BBC" w:rsidRDefault="00583092" w:rsidP="00BB3286">
      <w:pPr>
        <w:pStyle w:val="23"/>
        <w:widowControl w:val="0"/>
        <w:spacing w:line="240" w:lineRule="auto"/>
        <w:ind w:firstLine="0"/>
        <w:rPr>
          <w:rFonts w:ascii="GHEA Grapalat" w:hAnsi="GHEA Grapalat"/>
          <w:i/>
        </w:rPr>
      </w:pPr>
      <w:r w:rsidRPr="006A3BBC">
        <w:rPr>
          <w:rFonts w:ascii="GHEA Grapalat" w:hAnsi="GHEA Grapalat"/>
          <w:i/>
        </w:rPr>
        <w:t>Период ожидания в случае настоящей процедуры составляет "</w:t>
      </w:r>
      <w:r w:rsidR="008A7430" w:rsidRPr="006A3BBC">
        <w:rPr>
          <w:rFonts w:ascii="GHEA Grapalat" w:hAnsi="GHEA Grapalat"/>
          <w:i/>
        </w:rPr>
        <w:t>5</w:t>
      </w:r>
      <w:r w:rsidRPr="006A3BBC">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6A3BBC" w:rsidRDefault="00583092" w:rsidP="008A7430">
      <w:pPr>
        <w:pStyle w:val="23"/>
        <w:widowControl w:val="0"/>
        <w:spacing w:line="240" w:lineRule="auto"/>
        <w:ind w:firstLine="0"/>
        <w:rPr>
          <w:rFonts w:ascii="GHEA Grapalat" w:hAnsi="GHEA Grapalat" w:cs="Sylfaen"/>
          <w:i/>
        </w:rPr>
      </w:pPr>
      <w:r w:rsidRPr="006A3BBC">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6A3BBC" w:rsidRDefault="00B138F3" w:rsidP="00BB3286">
      <w:pPr>
        <w:widowControl w:val="0"/>
        <w:jc w:val="center"/>
        <w:rPr>
          <w:rFonts w:ascii="GHEA Grapalat" w:hAnsi="GHEA Grapalat"/>
          <w:b/>
          <w:i/>
          <w:sz w:val="20"/>
          <w:szCs w:val="20"/>
        </w:rPr>
      </w:pPr>
    </w:p>
    <w:p w:rsidR="000313A6" w:rsidRPr="006A3BBC" w:rsidRDefault="00AA0AD8" w:rsidP="00B46D58">
      <w:pPr>
        <w:widowControl w:val="0"/>
        <w:spacing w:after="160"/>
        <w:jc w:val="center"/>
        <w:rPr>
          <w:rFonts w:ascii="GHEA Grapalat" w:hAnsi="GHEA Grapalat" w:cs="Arial"/>
          <w:b/>
          <w:iCs/>
          <w:sz w:val="20"/>
          <w:szCs w:val="20"/>
        </w:rPr>
      </w:pPr>
      <w:r w:rsidRPr="006A3BBC">
        <w:rPr>
          <w:rFonts w:ascii="GHEA Grapalat" w:hAnsi="GHEA Grapalat"/>
          <w:b/>
          <w:sz w:val="20"/>
          <w:szCs w:val="20"/>
        </w:rPr>
        <w:t xml:space="preserve">9. ЗАКЛЮЧЕНИЕ ДОГОВОРА </w:t>
      </w:r>
    </w:p>
    <w:p w:rsidR="00096865" w:rsidRPr="006A3BBC" w:rsidRDefault="00AA0AD8" w:rsidP="00BB3286">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9.1</w:t>
      </w:r>
      <w:r w:rsidR="002A3FC1" w:rsidRPr="006A3BBC">
        <w:rPr>
          <w:rFonts w:ascii="GHEA Grapalat" w:hAnsi="GHEA Grapalat"/>
          <w:i/>
          <w:sz w:val="20"/>
          <w:szCs w:val="20"/>
        </w:rPr>
        <w:t>.</w:t>
      </w:r>
      <w:r w:rsidRPr="006A3BBC">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6A3BBC" w:rsidRDefault="00AA0AD8" w:rsidP="00BB3286">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6A3BBC">
        <w:rPr>
          <w:rFonts w:ascii="GHEA Grapalat" w:hAnsi="GHEA Grapalat"/>
          <w:i/>
          <w:sz w:val="20"/>
          <w:szCs w:val="20"/>
        </w:rPr>
        <w:t>2</w:t>
      </w:r>
      <w:r w:rsidR="00655890" w:rsidRPr="006A3BBC">
        <w:rPr>
          <w:rFonts w:ascii="GHEA Grapalat" w:hAnsi="GHEA Grapalat"/>
          <w:i/>
          <w:sz w:val="20"/>
          <w:szCs w:val="20"/>
        </w:rPr>
        <w:t>3</w:t>
      </w:r>
      <w:r w:rsidRPr="006A3BBC">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6A3BBC">
        <w:rPr>
          <w:rFonts w:ascii="GHEA Grapalat" w:hAnsi="GHEA Grapalat"/>
          <w:i/>
          <w:sz w:val="20"/>
          <w:szCs w:val="20"/>
        </w:rPr>
        <w:t>2</w:t>
      </w:r>
      <w:r w:rsidR="00655890" w:rsidRPr="006A3BBC">
        <w:rPr>
          <w:rFonts w:ascii="GHEA Grapalat" w:hAnsi="GHEA Grapalat"/>
          <w:i/>
          <w:sz w:val="20"/>
          <w:szCs w:val="20"/>
        </w:rPr>
        <w:t>3</w:t>
      </w:r>
      <w:r w:rsidR="00DA3F9C" w:rsidRPr="006A3BBC">
        <w:rPr>
          <w:rFonts w:ascii="GHEA Grapalat" w:hAnsi="GHEA Grapalat"/>
          <w:i/>
          <w:sz w:val="20"/>
          <w:szCs w:val="20"/>
        </w:rPr>
        <w:t xml:space="preserve"> </w:t>
      </w:r>
      <w:r w:rsidRPr="006A3BBC">
        <w:rPr>
          <w:rFonts w:ascii="GHEA Grapalat" w:hAnsi="GHEA Grapalat"/>
          <w:i/>
          <w:sz w:val="20"/>
          <w:szCs w:val="20"/>
        </w:rPr>
        <w:t>части 1 настоящего Приглашения.</w:t>
      </w:r>
    </w:p>
    <w:p w:rsidR="00F23A51" w:rsidRPr="006A3BBC" w:rsidRDefault="00AA0AD8" w:rsidP="00BB3286">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6A3BBC" w:rsidRDefault="00AA0AD8" w:rsidP="00BB3286">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9.</w:t>
      </w:r>
      <w:r w:rsidR="008E1532" w:rsidRPr="006A3BBC">
        <w:rPr>
          <w:rFonts w:ascii="GHEA Grapalat" w:hAnsi="GHEA Grapalat"/>
          <w:i/>
          <w:sz w:val="20"/>
          <w:szCs w:val="20"/>
        </w:rPr>
        <w:t>4</w:t>
      </w:r>
      <w:r w:rsidR="00DC30CC" w:rsidRPr="006A3BBC">
        <w:rPr>
          <w:rFonts w:ascii="GHEA Grapalat" w:hAnsi="GHEA Grapalat"/>
          <w:i/>
          <w:sz w:val="20"/>
          <w:szCs w:val="20"/>
        </w:rPr>
        <w:t>.</w:t>
      </w:r>
      <w:r w:rsidRPr="006A3BBC">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6A3BBC">
        <w:rPr>
          <w:rFonts w:ascii="GHEA Grapalat" w:hAnsi="GHEA Grapalat"/>
          <w:i/>
          <w:sz w:val="20"/>
          <w:szCs w:val="20"/>
        </w:rPr>
        <w:t xml:space="preserve"> квалификации и</w:t>
      </w:r>
      <w:r w:rsidRPr="006A3BBC">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6A3BBC" w:rsidRDefault="000313A6" w:rsidP="008A7430">
      <w:pPr>
        <w:widowControl w:val="0"/>
        <w:jc w:val="both"/>
        <w:rPr>
          <w:rFonts w:ascii="GHEA Grapalat" w:hAnsi="GHEA Grapalat" w:cs="Sylfaen"/>
          <w:i/>
          <w:sz w:val="20"/>
          <w:szCs w:val="20"/>
        </w:rPr>
      </w:pPr>
      <w:r w:rsidRPr="006A3BBC">
        <w:rPr>
          <w:rFonts w:ascii="GHEA Grapalat" w:hAnsi="GHEA Grapalat"/>
          <w:i/>
          <w:sz w:val="20"/>
          <w:szCs w:val="20"/>
        </w:rPr>
        <w:t>При этом</w:t>
      </w:r>
      <w:proofErr w:type="gramStart"/>
      <w:r w:rsidRPr="006A3BBC">
        <w:rPr>
          <w:rFonts w:ascii="GHEA Grapalat" w:hAnsi="GHEA Grapalat"/>
          <w:i/>
          <w:sz w:val="20"/>
          <w:szCs w:val="20"/>
        </w:rPr>
        <w:t>,</w:t>
      </w:r>
      <w:proofErr w:type="gramEnd"/>
      <w:r w:rsidRPr="006A3BBC">
        <w:rPr>
          <w:rFonts w:ascii="GHEA Grapalat" w:hAnsi="GHEA Grapalat"/>
          <w:i/>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A3BBC">
        <w:rPr>
          <w:rFonts w:ascii="GHEA Grapalat" w:hAnsi="GHEA Grapalat"/>
          <w:i/>
          <w:sz w:val="20"/>
          <w:szCs w:val="20"/>
        </w:rPr>
        <w:t xml:space="preserve"> </w:t>
      </w:r>
      <w:r w:rsidRPr="006A3BBC">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6A3BBC" w:rsidRDefault="00AA0AD8" w:rsidP="00BB3286">
      <w:pPr>
        <w:pStyle w:val="a3"/>
        <w:widowControl w:val="0"/>
        <w:tabs>
          <w:tab w:val="left" w:pos="1134"/>
        </w:tabs>
        <w:spacing w:line="240" w:lineRule="auto"/>
        <w:ind w:firstLine="0"/>
        <w:rPr>
          <w:rFonts w:ascii="GHEA Grapalat" w:hAnsi="GHEA Grapalat" w:cs="Sylfaen"/>
        </w:rPr>
      </w:pPr>
      <w:r w:rsidRPr="006A3BBC">
        <w:rPr>
          <w:rFonts w:ascii="GHEA Grapalat" w:hAnsi="GHEA Grapalat"/>
        </w:rPr>
        <w:t>9.</w:t>
      </w:r>
      <w:r w:rsidR="00CC3097" w:rsidRPr="006A3BBC">
        <w:rPr>
          <w:rFonts w:ascii="GHEA Grapalat" w:hAnsi="GHEA Grapalat"/>
        </w:rPr>
        <w:t>5</w:t>
      </w:r>
      <w:r w:rsidR="00BB3286" w:rsidRPr="006A3BBC">
        <w:rPr>
          <w:rFonts w:ascii="GHEA Grapalat" w:hAnsi="GHEA Grapalat"/>
        </w:rPr>
        <w:t>.</w:t>
      </w:r>
      <w:r w:rsidRPr="006A3BBC">
        <w:rPr>
          <w:rFonts w:ascii="GHEA Grapalat" w:hAnsi="GHEA Grapalat"/>
        </w:rPr>
        <w:t>До истечения срока, предусмотренного пунктом 9.</w:t>
      </w:r>
      <w:r w:rsidR="00E048B1" w:rsidRPr="006A3BBC">
        <w:rPr>
          <w:rFonts w:ascii="GHEA Grapalat" w:hAnsi="GHEA Grapalat"/>
        </w:rPr>
        <w:t>4</w:t>
      </w:r>
      <w:r w:rsidRPr="006A3BBC">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6A3BBC">
        <w:rPr>
          <w:rFonts w:ascii="GHEA Grapalat" w:hAnsi="GHEA Grapalat"/>
          <w:spacing w:val="-8"/>
        </w:rPr>
        <w:t xml:space="preserve"> </w:t>
      </w:r>
    </w:p>
    <w:p w:rsidR="00096865" w:rsidRPr="006A3BBC" w:rsidRDefault="00096865" w:rsidP="00B46D58">
      <w:pPr>
        <w:widowControl w:val="0"/>
        <w:spacing w:after="160"/>
        <w:jc w:val="center"/>
        <w:rPr>
          <w:rFonts w:ascii="GHEA Grapalat" w:hAnsi="GHEA Grapalat"/>
          <w:b/>
          <w:iCs/>
          <w:sz w:val="20"/>
          <w:szCs w:val="20"/>
        </w:rPr>
      </w:pPr>
    </w:p>
    <w:p w:rsidR="00096865" w:rsidRPr="006A3BBC" w:rsidRDefault="00030D40" w:rsidP="00B46D58">
      <w:pPr>
        <w:widowControl w:val="0"/>
        <w:spacing w:after="160"/>
        <w:jc w:val="center"/>
        <w:rPr>
          <w:rFonts w:ascii="GHEA Grapalat" w:hAnsi="GHEA Grapalat" w:cs="Arial"/>
          <w:b/>
          <w:iCs/>
          <w:sz w:val="20"/>
          <w:szCs w:val="20"/>
        </w:rPr>
      </w:pPr>
      <w:r w:rsidRPr="006A3BBC">
        <w:rPr>
          <w:rFonts w:ascii="GHEA Grapalat" w:hAnsi="GHEA Grapalat"/>
          <w:b/>
          <w:sz w:val="20"/>
          <w:szCs w:val="20"/>
        </w:rPr>
        <w:t xml:space="preserve">10. </w:t>
      </w:r>
      <w:r w:rsidR="00F83409" w:rsidRPr="006A3BBC">
        <w:rPr>
          <w:rFonts w:ascii="GHEA Grapalat" w:hAnsi="GHEA Grapalat"/>
          <w:b/>
          <w:sz w:val="20"/>
          <w:szCs w:val="20"/>
        </w:rPr>
        <w:t xml:space="preserve">ОБЕСПЕЧЕНИЯ КВАЛИФИКАЦИИ И </w:t>
      </w:r>
      <w:r w:rsidRPr="006A3BBC">
        <w:rPr>
          <w:rFonts w:ascii="GHEA Grapalat" w:hAnsi="GHEA Grapalat"/>
          <w:b/>
          <w:sz w:val="20"/>
          <w:szCs w:val="20"/>
        </w:rPr>
        <w:t xml:space="preserve">ДОГОВОРА </w:t>
      </w:r>
    </w:p>
    <w:p w:rsidR="00096865" w:rsidRPr="006A3BBC" w:rsidRDefault="00030D40" w:rsidP="00BB3286">
      <w:pPr>
        <w:widowControl w:val="0"/>
        <w:tabs>
          <w:tab w:val="left" w:pos="1276"/>
        </w:tabs>
        <w:jc w:val="both"/>
        <w:rPr>
          <w:rFonts w:ascii="GHEA Grapalat" w:hAnsi="GHEA Grapalat"/>
          <w:i/>
          <w:sz w:val="20"/>
          <w:szCs w:val="20"/>
        </w:rPr>
      </w:pPr>
      <w:r w:rsidRPr="006A3BBC">
        <w:rPr>
          <w:rFonts w:ascii="GHEA Grapalat" w:hAnsi="GHEA Grapalat"/>
          <w:i/>
          <w:sz w:val="20"/>
          <w:szCs w:val="20"/>
        </w:rPr>
        <w:lastRenderedPageBreak/>
        <w:t>10.1</w:t>
      </w:r>
      <w:r w:rsidR="00DC30CC" w:rsidRPr="006A3BBC">
        <w:rPr>
          <w:rFonts w:ascii="GHEA Grapalat" w:hAnsi="GHEA Grapalat"/>
          <w:i/>
          <w:sz w:val="20"/>
          <w:szCs w:val="20"/>
        </w:rPr>
        <w:t>.</w:t>
      </w:r>
      <w:r w:rsidRPr="006A3BBC">
        <w:rPr>
          <w:rFonts w:ascii="GHEA Grapalat" w:hAnsi="GHEA Grapalat"/>
          <w:i/>
          <w:sz w:val="20"/>
          <w:szCs w:val="20"/>
        </w:rPr>
        <w:t xml:space="preserve">На основании требования о предоставлении </w:t>
      </w:r>
      <w:r w:rsidR="000E4039" w:rsidRPr="006A3BBC">
        <w:rPr>
          <w:rFonts w:ascii="GHEA Grapalat" w:hAnsi="GHEA Grapalat"/>
          <w:i/>
          <w:sz w:val="20"/>
          <w:szCs w:val="20"/>
        </w:rPr>
        <w:t xml:space="preserve">обеспечений квалификации и </w:t>
      </w:r>
      <w:r w:rsidRPr="006A3BBC">
        <w:rPr>
          <w:rFonts w:ascii="GHEA Grapalat" w:hAnsi="GHEA Grapalat"/>
          <w:i/>
          <w:sz w:val="20"/>
          <w:szCs w:val="20"/>
        </w:rPr>
        <w:t>договора отобранный участник в течение 10</w:t>
      </w:r>
      <w:r w:rsidR="000E4039" w:rsidRPr="006A3BBC">
        <w:rPr>
          <w:rFonts w:ascii="GHEA Grapalat" w:hAnsi="GHEA Grapalat"/>
          <w:i/>
          <w:sz w:val="20"/>
          <w:szCs w:val="20"/>
        </w:rPr>
        <w:t>-и, а в случае, если заключаемым договором предусмотрена предоплата – 15-и</w:t>
      </w:r>
      <w:r w:rsidRPr="006A3BBC">
        <w:rPr>
          <w:rFonts w:ascii="GHEA Grapalat" w:hAnsi="GHEA Grapalat"/>
          <w:i/>
          <w:sz w:val="20"/>
          <w:szCs w:val="20"/>
        </w:rPr>
        <w:t xml:space="preserve"> </w:t>
      </w:r>
      <w:r w:rsidR="000E4039" w:rsidRPr="006A3BBC">
        <w:rPr>
          <w:rFonts w:ascii="GHEA Grapalat" w:hAnsi="GHEA Grapalat"/>
          <w:i/>
          <w:sz w:val="20"/>
          <w:szCs w:val="20"/>
        </w:rPr>
        <w:t xml:space="preserve">рабочих дней со дня его получения, </w:t>
      </w:r>
      <w:r w:rsidRPr="006A3BBC">
        <w:rPr>
          <w:rFonts w:ascii="GHEA Grapalat" w:hAnsi="GHEA Grapalat"/>
          <w:i/>
          <w:sz w:val="20"/>
          <w:szCs w:val="20"/>
        </w:rPr>
        <w:t xml:space="preserve">обязан представить </w:t>
      </w:r>
      <w:r w:rsidR="000E4039" w:rsidRPr="006A3BBC">
        <w:rPr>
          <w:rFonts w:ascii="GHEA Grapalat" w:hAnsi="GHEA Grapalat"/>
          <w:i/>
          <w:sz w:val="20"/>
          <w:szCs w:val="20"/>
        </w:rPr>
        <w:t xml:space="preserve">обеспечения квалификации и </w:t>
      </w:r>
      <w:r w:rsidRPr="006A3BBC">
        <w:rPr>
          <w:rFonts w:ascii="GHEA Grapalat" w:hAnsi="GHEA Grapalat"/>
          <w:i/>
          <w:sz w:val="20"/>
          <w:szCs w:val="20"/>
        </w:rPr>
        <w:t xml:space="preserve">договора. С отобранным участником заключается договор, если он представляет </w:t>
      </w:r>
      <w:r w:rsidR="000E4039" w:rsidRPr="006A3BBC">
        <w:rPr>
          <w:rFonts w:ascii="GHEA Grapalat" w:hAnsi="GHEA Grapalat"/>
          <w:i/>
          <w:sz w:val="20"/>
          <w:szCs w:val="20"/>
        </w:rPr>
        <w:t xml:space="preserve">обеспечения квалификации и  </w:t>
      </w:r>
      <w:r w:rsidRPr="006A3BBC">
        <w:rPr>
          <w:rFonts w:ascii="GHEA Grapalat" w:hAnsi="GHEA Grapalat"/>
          <w:i/>
          <w:sz w:val="20"/>
          <w:szCs w:val="20"/>
        </w:rPr>
        <w:t>договора.</w:t>
      </w:r>
    </w:p>
    <w:p w:rsidR="0035631F" w:rsidRPr="006A3BBC" w:rsidRDefault="00A6609C" w:rsidP="00BB3286">
      <w:pPr>
        <w:pStyle w:val="af2"/>
        <w:jc w:val="both"/>
        <w:rPr>
          <w:rFonts w:ascii="GHEA Grapalat" w:hAnsi="GHEA Grapalat"/>
          <w:i/>
        </w:rPr>
      </w:pPr>
      <w:r w:rsidRPr="006A3BBC">
        <w:rPr>
          <w:rFonts w:ascii="GHEA Grapalat" w:hAnsi="GHEA Grapalat"/>
          <w:i/>
        </w:rPr>
        <w:t xml:space="preserve">10.2 </w:t>
      </w:r>
      <w:r w:rsidR="008C5F2A" w:rsidRPr="006A3BBC">
        <w:rPr>
          <w:rFonts w:ascii="GHEA Grapalat" w:hAnsi="GHEA Grapalat"/>
          <w:i/>
        </w:rPr>
        <w:t xml:space="preserve">Размер обеспечения квалификации равен размеру ценового предложения отобранного </w:t>
      </w:r>
      <w:proofErr w:type="spellStart"/>
      <w:r w:rsidR="008C5F2A" w:rsidRPr="006A3BBC">
        <w:rPr>
          <w:rFonts w:ascii="GHEA Grapalat" w:hAnsi="GHEA Grapalat"/>
          <w:i/>
        </w:rPr>
        <w:t>участника</w:t>
      </w:r>
      <w:proofErr w:type="gramStart"/>
      <w:r w:rsidR="008C5F2A" w:rsidRPr="006A3BBC">
        <w:rPr>
          <w:rFonts w:ascii="GHEA Grapalat" w:hAnsi="GHEA Grapalat"/>
          <w:i/>
        </w:rPr>
        <w:t>.</w:t>
      </w:r>
      <w:r w:rsidR="001647D2" w:rsidRPr="006A3BBC">
        <w:rPr>
          <w:rFonts w:ascii="GHEA Grapalat" w:hAnsi="GHEA Grapalat"/>
          <w:i/>
        </w:rPr>
        <w:t>О</w:t>
      </w:r>
      <w:proofErr w:type="gramEnd"/>
      <w:r w:rsidR="001647D2" w:rsidRPr="006A3BBC">
        <w:rPr>
          <w:rFonts w:ascii="GHEA Grapalat" w:hAnsi="GHEA Grapalat"/>
          <w:i/>
        </w:rPr>
        <w:t>беспечение</w:t>
      </w:r>
      <w:proofErr w:type="spellEnd"/>
      <w:r w:rsidR="001647D2" w:rsidRPr="006A3BBC">
        <w:rPr>
          <w:rFonts w:ascii="GHEA Grapalat" w:hAnsi="GHEA Grapalat"/>
          <w:i/>
        </w:rPr>
        <w:t xml:space="preserve"> квалификации представляется в </w:t>
      </w:r>
      <w:r w:rsidR="004B6A49" w:rsidRPr="006A3BBC">
        <w:rPr>
          <w:rFonts w:ascii="GHEA Grapalat" w:hAnsi="GHEA Grapalat"/>
          <w:i/>
        </w:rPr>
        <w:t>виде</w:t>
      </w:r>
      <w:r w:rsidR="001647D2" w:rsidRPr="006A3BBC">
        <w:rPr>
          <w:rFonts w:ascii="GHEA Grapalat" w:hAnsi="GHEA Grapalat"/>
          <w:i/>
        </w:rPr>
        <w:t xml:space="preserve"> </w:t>
      </w:r>
      <w:r w:rsidR="00BB3286" w:rsidRPr="006A3BBC">
        <w:rPr>
          <w:rFonts w:ascii="GHEA Grapalat" w:hAnsi="GHEA Grapalat"/>
          <w:i/>
        </w:rPr>
        <w:t>в одностороннем порядке утвержденного заявления в виде неустойки (приложение 4.1) или наличных денег</w:t>
      </w:r>
      <w:r w:rsidR="00BB3286" w:rsidRPr="006A3BBC">
        <w:rPr>
          <w:rFonts w:ascii="GHEA Grapalat" w:hAnsi="GHEA Grapalat" w:cs="Sylfaen"/>
          <w:i/>
        </w:rPr>
        <w:t>”</w:t>
      </w:r>
      <w:r w:rsidR="001647D2" w:rsidRPr="006A3BBC">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6A3BBC">
        <w:rPr>
          <w:rStyle w:val="af6"/>
          <w:rFonts w:ascii="GHEA Grapalat" w:hAnsi="GHEA Grapalat"/>
          <w:i/>
        </w:rPr>
        <w:footnoteReference w:customMarkFollows="1" w:id="5"/>
        <w:t>12</w:t>
      </w:r>
      <w:r w:rsidRPr="006A3BBC">
        <w:rPr>
          <w:rFonts w:ascii="GHEA Grapalat" w:hAnsi="GHEA Grapalat"/>
          <w:i/>
        </w:rPr>
        <w:t xml:space="preserve"> </w:t>
      </w:r>
      <w:r w:rsidR="00853CBA" w:rsidRPr="006A3BBC">
        <w:rPr>
          <w:rFonts w:ascii="GHEA Grapalat" w:hAnsi="GHEA Grapalat"/>
          <w:i/>
        </w:rPr>
        <w:t>.</w:t>
      </w:r>
    </w:p>
    <w:p w:rsidR="0035631F" w:rsidRPr="006A3BBC" w:rsidRDefault="0035631F" w:rsidP="00BB3286">
      <w:pPr>
        <w:widowControl w:val="0"/>
        <w:tabs>
          <w:tab w:val="left" w:pos="1276"/>
        </w:tabs>
        <w:ind w:firstLine="567"/>
        <w:jc w:val="both"/>
        <w:rPr>
          <w:rFonts w:ascii="GHEA Grapalat" w:hAnsi="GHEA Grapalat" w:cs="Sylfaen"/>
          <w:i/>
          <w:sz w:val="20"/>
          <w:szCs w:val="20"/>
        </w:rPr>
      </w:pPr>
      <w:r w:rsidRPr="006A3BBC">
        <w:rPr>
          <w:rFonts w:ascii="GHEA Grapalat" w:hAnsi="GHEA Grapalat" w:cs="Sylfaen"/>
          <w:i/>
          <w:sz w:val="20"/>
          <w:szCs w:val="20"/>
        </w:rPr>
        <w:t xml:space="preserve">Если процедура закупки организована в </w:t>
      </w:r>
      <w:r w:rsidR="008F1F9B" w:rsidRPr="006A3BBC">
        <w:rPr>
          <w:rFonts w:ascii="GHEA Grapalat" w:hAnsi="GHEA Grapalat" w:cs="Sylfaen"/>
          <w:i/>
          <w:sz w:val="20"/>
          <w:szCs w:val="20"/>
        </w:rPr>
        <w:t>лотах</w:t>
      </w:r>
      <w:r w:rsidRPr="006A3BBC">
        <w:rPr>
          <w:rFonts w:ascii="GHEA Grapalat" w:hAnsi="GHEA Grapalat" w:cs="Sylfaen"/>
          <w:i/>
          <w:sz w:val="20"/>
          <w:szCs w:val="20"/>
        </w:rPr>
        <w:t xml:space="preserve"> и участник признается </w:t>
      </w:r>
      <w:r w:rsidR="008F1F9B" w:rsidRPr="006A3BBC">
        <w:rPr>
          <w:rFonts w:ascii="GHEA Grapalat" w:hAnsi="GHEA Grapalat" w:cs="Sylfaen"/>
          <w:i/>
          <w:sz w:val="20"/>
          <w:szCs w:val="20"/>
        </w:rPr>
        <w:t>отобранным</w:t>
      </w:r>
      <w:r w:rsidRPr="006A3BBC">
        <w:rPr>
          <w:rFonts w:ascii="GHEA Grapalat" w:hAnsi="GHEA Grapalat" w:cs="Sylfaen"/>
          <w:i/>
          <w:sz w:val="20"/>
          <w:szCs w:val="20"/>
        </w:rPr>
        <w:t xml:space="preserve"> участником </w:t>
      </w:r>
      <w:proofErr w:type="gramStart"/>
      <w:r w:rsidR="008F1F9B" w:rsidRPr="006A3BBC">
        <w:rPr>
          <w:rFonts w:ascii="GHEA Grapalat" w:hAnsi="GHEA Grapalat" w:cs="Sylfaen"/>
          <w:i/>
          <w:sz w:val="20"/>
          <w:szCs w:val="20"/>
        </w:rPr>
        <w:t>по</w:t>
      </w:r>
      <w:proofErr w:type="gramEnd"/>
      <w:r w:rsidRPr="006A3BBC">
        <w:rPr>
          <w:rFonts w:ascii="GHEA Grapalat" w:hAnsi="GHEA Grapalat" w:cs="Sylfaen"/>
          <w:i/>
          <w:sz w:val="20"/>
          <w:szCs w:val="20"/>
        </w:rPr>
        <w:t xml:space="preserve"> более </w:t>
      </w:r>
      <w:proofErr w:type="gramStart"/>
      <w:r w:rsidRPr="006A3BBC">
        <w:rPr>
          <w:rFonts w:ascii="GHEA Grapalat" w:hAnsi="GHEA Grapalat" w:cs="Sylfaen"/>
          <w:i/>
          <w:sz w:val="20"/>
          <w:szCs w:val="20"/>
        </w:rPr>
        <w:t>чем</w:t>
      </w:r>
      <w:proofErr w:type="gramEnd"/>
      <w:r w:rsidRPr="006A3BBC">
        <w:rPr>
          <w:rFonts w:ascii="GHEA Grapalat" w:hAnsi="GHEA Grapalat" w:cs="Sylfaen"/>
          <w:i/>
          <w:sz w:val="20"/>
          <w:szCs w:val="20"/>
        </w:rPr>
        <w:t xml:space="preserve"> одн</w:t>
      </w:r>
      <w:r w:rsidR="008F1F9B" w:rsidRPr="006A3BBC">
        <w:rPr>
          <w:rFonts w:ascii="GHEA Grapalat" w:hAnsi="GHEA Grapalat" w:cs="Sylfaen"/>
          <w:i/>
          <w:sz w:val="20"/>
          <w:szCs w:val="20"/>
        </w:rPr>
        <w:t xml:space="preserve">ому лоту </w:t>
      </w:r>
      <w:r w:rsidRPr="006A3BBC">
        <w:rPr>
          <w:rFonts w:ascii="GHEA Grapalat" w:hAnsi="GHEA Grapalat" w:cs="Sylfaen"/>
          <w:i/>
          <w:sz w:val="20"/>
          <w:szCs w:val="20"/>
        </w:rPr>
        <w:t xml:space="preserve">и общая цена заключаемого с последним договора превышает 10 млн. </w:t>
      </w:r>
      <w:proofErr w:type="spellStart"/>
      <w:r w:rsidRPr="006A3BBC">
        <w:rPr>
          <w:rFonts w:ascii="GHEA Grapalat" w:hAnsi="GHEA Grapalat" w:cs="Sylfaen"/>
          <w:i/>
          <w:sz w:val="20"/>
          <w:szCs w:val="20"/>
        </w:rPr>
        <w:t>драмов</w:t>
      </w:r>
      <w:proofErr w:type="spellEnd"/>
      <w:r w:rsidRPr="006A3BBC">
        <w:rPr>
          <w:rFonts w:ascii="GHEA Grapalat" w:hAnsi="GHEA Grapalat" w:cs="Sylfaen"/>
          <w:i/>
          <w:sz w:val="20"/>
          <w:szCs w:val="20"/>
        </w:rPr>
        <w:t xml:space="preserve"> </w:t>
      </w:r>
      <w:proofErr w:type="spellStart"/>
      <w:r w:rsidR="008F1F9B" w:rsidRPr="006A3BBC">
        <w:rPr>
          <w:rFonts w:ascii="GHEA Grapalat" w:hAnsi="GHEA Grapalat" w:cs="Sylfaen"/>
          <w:i/>
          <w:sz w:val="20"/>
          <w:szCs w:val="20"/>
        </w:rPr>
        <w:t>д</w:t>
      </w:r>
      <w:r w:rsidRPr="006A3BBC">
        <w:rPr>
          <w:rFonts w:ascii="GHEA Grapalat" w:hAnsi="GHEA Grapalat" w:cs="Sylfaen"/>
          <w:i/>
          <w:sz w:val="20"/>
          <w:szCs w:val="20"/>
        </w:rPr>
        <w:t>рам</w:t>
      </w:r>
      <w:r w:rsidR="008F1F9B" w:rsidRPr="006A3BBC">
        <w:rPr>
          <w:rFonts w:ascii="GHEA Grapalat" w:hAnsi="GHEA Grapalat" w:cs="Sylfaen"/>
          <w:i/>
          <w:sz w:val="20"/>
          <w:szCs w:val="20"/>
        </w:rPr>
        <w:t>ов</w:t>
      </w:r>
      <w:proofErr w:type="spellEnd"/>
      <w:r w:rsidRPr="006A3BBC">
        <w:rPr>
          <w:rFonts w:ascii="GHEA Grapalat" w:hAnsi="GHEA Grapalat" w:cs="Sylfaen"/>
          <w:i/>
          <w:sz w:val="20"/>
          <w:szCs w:val="20"/>
        </w:rPr>
        <w:t xml:space="preserve"> </w:t>
      </w:r>
      <w:r w:rsidR="008F1F9B" w:rsidRPr="006A3BBC">
        <w:rPr>
          <w:rFonts w:ascii="GHEA Grapalat" w:hAnsi="GHEA Grapalat" w:cs="Sylfaen"/>
          <w:i/>
          <w:sz w:val="20"/>
          <w:szCs w:val="20"/>
        </w:rPr>
        <w:t>РА,</w:t>
      </w:r>
      <w:r w:rsidRPr="006A3BBC">
        <w:rPr>
          <w:rFonts w:ascii="GHEA Grapalat" w:hAnsi="GHEA Grapalat" w:cs="Sylfaen"/>
          <w:i/>
          <w:sz w:val="20"/>
          <w:szCs w:val="20"/>
        </w:rPr>
        <w:t xml:space="preserve"> то обеспечение </w:t>
      </w:r>
      <w:r w:rsidR="008F1F9B" w:rsidRPr="006A3BBC">
        <w:rPr>
          <w:rFonts w:ascii="GHEA Grapalat" w:hAnsi="GHEA Grapalat" w:cs="Sylfaen"/>
          <w:i/>
          <w:sz w:val="20"/>
          <w:szCs w:val="20"/>
        </w:rPr>
        <w:t xml:space="preserve">квалификации </w:t>
      </w:r>
      <w:r w:rsidRPr="006A3BBC">
        <w:rPr>
          <w:rFonts w:ascii="GHEA Grapalat" w:hAnsi="GHEA Grapalat" w:cs="Sylfaen"/>
          <w:i/>
          <w:sz w:val="20"/>
          <w:szCs w:val="20"/>
        </w:rPr>
        <w:t xml:space="preserve">представляется в </w:t>
      </w:r>
      <w:r w:rsidR="004B6A49" w:rsidRPr="006A3BBC">
        <w:rPr>
          <w:rFonts w:ascii="GHEA Grapalat" w:hAnsi="GHEA Grapalat" w:cs="Sylfaen"/>
          <w:i/>
          <w:sz w:val="20"/>
          <w:szCs w:val="20"/>
        </w:rPr>
        <w:t>виде</w:t>
      </w:r>
      <w:r w:rsidRPr="006A3BBC">
        <w:rPr>
          <w:rFonts w:ascii="GHEA Grapalat" w:hAnsi="GHEA Grapalat" w:cs="Sylfaen"/>
          <w:i/>
          <w:sz w:val="20"/>
          <w:szCs w:val="20"/>
        </w:rPr>
        <w:t xml:space="preserve"> банковской гарантии в размере общей цены договора</w:t>
      </w:r>
      <w:r w:rsidR="008F1F9B" w:rsidRPr="006A3BBC">
        <w:rPr>
          <w:rFonts w:ascii="GHEA Grapalat" w:hAnsi="GHEA Grapalat" w:cs="Sylfaen"/>
          <w:i/>
          <w:sz w:val="20"/>
          <w:szCs w:val="20"/>
        </w:rPr>
        <w:t>.</w:t>
      </w:r>
    </w:p>
    <w:p w:rsidR="002406D8" w:rsidRPr="006A3BBC" w:rsidRDefault="002406D8" w:rsidP="00BB3286">
      <w:pPr>
        <w:widowControl w:val="0"/>
        <w:tabs>
          <w:tab w:val="left" w:pos="1276"/>
        </w:tabs>
        <w:ind w:firstLine="567"/>
        <w:jc w:val="both"/>
        <w:rPr>
          <w:rFonts w:ascii="GHEA Grapalat" w:hAnsi="GHEA Grapalat" w:cs="Sylfaen"/>
          <w:i/>
          <w:sz w:val="20"/>
          <w:szCs w:val="20"/>
        </w:rPr>
      </w:pPr>
      <w:r w:rsidRPr="006A3BBC">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6A3BBC" w:rsidRDefault="00030D40" w:rsidP="00BC5174">
      <w:pPr>
        <w:pStyle w:val="af2"/>
        <w:jc w:val="both"/>
        <w:rPr>
          <w:rFonts w:ascii="GHEA Grapalat" w:hAnsi="GHEA Grapalat"/>
          <w:i/>
        </w:rPr>
      </w:pPr>
      <w:r w:rsidRPr="006A3BBC">
        <w:rPr>
          <w:rFonts w:ascii="GHEA Grapalat" w:hAnsi="GHEA Grapalat"/>
          <w:i/>
        </w:rPr>
        <w:t>10.</w:t>
      </w:r>
      <w:r w:rsidR="001723D6" w:rsidRPr="006A3BBC">
        <w:rPr>
          <w:rFonts w:ascii="GHEA Grapalat" w:hAnsi="GHEA Grapalat"/>
          <w:i/>
        </w:rPr>
        <w:t>3</w:t>
      </w:r>
      <w:r w:rsidR="00DC30CC" w:rsidRPr="006A3BBC">
        <w:rPr>
          <w:rFonts w:ascii="GHEA Grapalat" w:hAnsi="GHEA Grapalat"/>
          <w:i/>
        </w:rPr>
        <w:t>.</w:t>
      </w:r>
      <w:r w:rsidRPr="006A3BBC">
        <w:rPr>
          <w:rFonts w:ascii="GHEA Grapalat" w:hAnsi="GHEA Grapalat"/>
          <w:i/>
        </w:rPr>
        <w:t xml:space="preserve">Размер обеспечения договора составляет 10 процентов от цены договора. </w:t>
      </w:r>
      <w:r w:rsidR="001723D6" w:rsidRPr="006A3BBC">
        <w:rPr>
          <w:rFonts w:ascii="GHEA Grapalat" w:hAnsi="GHEA Grapalat"/>
          <w:i/>
        </w:rPr>
        <w:t xml:space="preserve">Обеспечение </w:t>
      </w:r>
      <w:r w:rsidR="00896AAF" w:rsidRPr="006A3BBC">
        <w:rPr>
          <w:rFonts w:ascii="GHEA Grapalat" w:hAnsi="GHEA Grapalat"/>
          <w:i/>
        </w:rPr>
        <w:t>договора</w:t>
      </w:r>
      <w:r w:rsidR="001723D6" w:rsidRPr="006A3BBC">
        <w:rPr>
          <w:rFonts w:ascii="GHEA Grapalat" w:hAnsi="GHEA Grapalat"/>
          <w:i/>
        </w:rPr>
        <w:t xml:space="preserve"> представляется в </w:t>
      </w:r>
      <w:r w:rsidR="005876A3" w:rsidRPr="006A3BBC">
        <w:rPr>
          <w:rFonts w:ascii="GHEA Grapalat" w:hAnsi="GHEA Grapalat"/>
          <w:i/>
        </w:rPr>
        <w:t>виде</w:t>
      </w:r>
      <w:r w:rsidR="001723D6" w:rsidRPr="006A3BBC">
        <w:rPr>
          <w:rFonts w:ascii="GHEA Grapalat" w:hAnsi="GHEA Grapalat"/>
          <w:i/>
        </w:rPr>
        <w:t xml:space="preserve"> </w:t>
      </w:r>
      <w:r w:rsidR="00BC5174" w:rsidRPr="006A3BBC">
        <w:rPr>
          <w:rFonts w:ascii="GHEA Grapalat" w:hAnsi="GHEA Grapalat"/>
          <w:i/>
        </w:rPr>
        <w:t>в одностороннем порядке утвержденного заявления-в виде неустойки (приложение 5.1) или наличных денег</w:t>
      </w:r>
      <w:r w:rsidR="00BC5174" w:rsidRPr="006A3BBC">
        <w:rPr>
          <w:rFonts w:ascii="GHEA Grapalat" w:hAnsi="GHEA Grapalat" w:cs="Sylfaen"/>
          <w:i/>
        </w:rPr>
        <w:t>”.</w:t>
      </w:r>
    </w:p>
    <w:p w:rsidR="0058395E" w:rsidRPr="006A3BBC" w:rsidRDefault="0058395E" w:rsidP="00BB3286">
      <w:pPr>
        <w:widowControl w:val="0"/>
        <w:tabs>
          <w:tab w:val="left" w:pos="1276"/>
        </w:tabs>
        <w:jc w:val="both"/>
        <w:rPr>
          <w:rFonts w:ascii="GHEA Grapalat" w:hAnsi="GHEA Grapalat"/>
          <w:i/>
          <w:sz w:val="20"/>
          <w:szCs w:val="20"/>
        </w:rPr>
      </w:pPr>
      <w:r w:rsidRPr="006A3BBC">
        <w:rPr>
          <w:rFonts w:ascii="GHEA Grapalat" w:hAnsi="GHEA Grapalat"/>
          <w:i/>
          <w:sz w:val="20"/>
          <w:szCs w:val="20"/>
        </w:rPr>
        <w:t xml:space="preserve">Если процедура закупки организована в </w:t>
      </w:r>
      <w:r w:rsidR="00740EF5" w:rsidRPr="006A3BBC">
        <w:rPr>
          <w:rFonts w:ascii="GHEA Grapalat" w:hAnsi="GHEA Grapalat"/>
          <w:i/>
          <w:sz w:val="20"/>
          <w:szCs w:val="20"/>
        </w:rPr>
        <w:t>лотах</w:t>
      </w:r>
      <w:r w:rsidRPr="006A3BBC">
        <w:rPr>
          <w:rFonts w:ascii="GHEA Grapalat" w:hAnsi="GHEA Grapalat"/>
          <w:i/>
          <w:sz w:val="20"/>
          <w:szCs w:val="20"/>
        </w:rPr>
        <w:t xml:space="preserve"> и участник признается </w:t>
      </w:r>
      <w:r w:rsidR="00740EF5" w:rsidRPr="006A3BBC">
        <w:rPr>
          <w:rFonts w:ascii="GHEA Grapalat" w:hAnsi="GHEA Grapalat"/>
          <w:i/>
          <w:sz w:val="20"/>
          <w:szCs w:val="20"/>
        </w:rPr>
        <w:t>ото</w:t>
      </w:r>
      <w:r w:rsidRPr="006A3BBC">
        <w:rPr>
          <w:rFonts w:ascii="GHEA Grapalat" w:hAnsi="GHEA Grapalat"/>
          <w:i/>
          <w:sz w:val="20"/>
          <w:szCs w:val="20"/>
        </w:rPr>
        <w:t xml:space="preserve">бранным участником </w:t>
      </w:r>
      <w:proofErr w:type="gramStart"/>
      <w:r w:rsidR="00740EF5" w:rsidRPr="006A3BBC">
        <w:rPr>
          <w:rFonts w:ascii="GHEA Grapalat" w:hAnsi="GHEA Grapalat"/>
          <w:i/>
          <w:sz w:val="20"/>
          <w:szCs w:val="20"/>
        </w:rPr>
        <w:t>по</w:t>
      </w:r>
      <w:proofErr w:type="gramEnd"/>
      <w:r w:rsidRPr="006A3BBC">
        <w:rPr>
          <w:rFonts w:ascii="GHEA Grapalat" w:hAnsi="GHEA Grapalat"/>
          <w:i/>
          <w:sz w:val="20"/>
          <w:szCs w:val="20"/>
        </w:rPr>
        <w:t xml:space="preserve"> более </w:t>
      </w:r>
      <w:proofErr w:type="gramStart"/>
      <w:r w:rsidRPr="006A3BBC">
        <w:rPr>
          <w:rFonts w:ascii="GHEA Grapalat" w:hAnsi="GHEA Grapalat"/>
          <w:i/>
          <w:sz w:val="20"/>
          <w:szCs w:val="20"/>
        </w:rPr>
        <w:t>чем</w:t>
      </w:r>
      <w:proofErr w:type="gramEnd"/>
      <w:r w:rsidRPr="006A3BBC">
        <w:rPr>
          <w:rFonts w:ascii="GHEA Grapalat" w:hAnsi="GHEA Grapalat"/>
          <w:i/>
          <w:sz w:val="20"/>
          <w:szCs w:val="20"/>
        </w:rPr>
        <w:t xml:space="preserve"> одно</w:t>
      </w:r>
      <w:r w:rsidR="00740EF5" w:rsidRPr="006A3BBC">
        <w:rPr>
          <w:rFonts w:ascii="GHEA Grapalat" w:hAnsi="GHEA Grapalat"/>
          <w:i/>
          <w:sz w:val="20"/>
          <w:szCs w:val="20"/>
        </w:rPr>
        <w:t xml:space="preserve">му лоту </w:t>
      </w:r>
      <w:r w:rsidRPr="006A3BBC">
        <w:rPr>
          <w:rFonts w:ascii="GHEA Grapalat" w:hAnsi="GHEA Grapalat"/>
          <w:i/>
          <w:sz w:val="20"/>
          <w:szCs w:val="20"/>
        </w:rPr>
        <w:t xml:space="preserve">и общая цена заключаемого с последним договора превышает 10 млн. </w:t>
      </w:r>
      <w:proofErr w:type="spellStart"/>
      <w:r w:rsidRPr="006A3BBC">
        <w:rPr>
          <w:rFonts w:ascii="GHEA Grapalat" w:hAnsi="GHEA Grapalat"/>
          <w:i/>
          <w:sz w:val="20"/>
          <w:szCs w:val="20"/>
        </w:rPr>
        <w:t>драмов</w:t>
      </w:r>
      <w:proofErr w:type="spellEnd"/>
      <w:r w:rsidRPr="006A3BBC">
        <w:rPr>
          <w:rFonts w:ascii="GHEA Grapalat" w:hAnsi="GHEA Grapalat"/>
          <w:i/>
          <w:sz w:val="20"/>
          <w:szCs w:val="20"/>
        </w:rPr>
        <w:t xml:space="preserve"> Р</w:t>
      </w:r>
      <w:r w:rsidR="00740EF5" w:rsidRPr="006A3BBC">
        <w:rPr>
          <w:rFonts w:ascii="GHEA Grapalat" w:hAnsi="GHEA Grapalat"/>
          <w:i/>
          <w:sz w:val="20"/>
          <w:szCs w:val="20"/>
        </w:rPr>
        <w:t>А</w:t>
      </w:r>
      <w:r w:rsidRPr="006A3BBC">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6A3BBC" w:rsidRDefault="00030D40" w:rsidP="00BB3286">
      <w:pPr>
        <w:widowControl w:val="0"/>
        <w:tabs>
          <w:tab w:val="left" w:pos="1276"/>
        </w:tabs>
        <w:jc w:val="both"/>
        <w:rPr>
          <w:rFonts w:ascii="GHEA Grapalat" w:hAnsi="GHEA Grapalat"/>
          <w:i/>
          <w:sz w:val="20"/>
          <w:szCs w:val="20"/>
        </w:rPr>
      </w:pPr>
      <w:r w:rsidRPr="006A3BBC">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6A3BBC">
        <w:rPr>
          <w:rFonts w:ascii="GHEA Grapalat" w:hAnsi="GHEA Grapalat"/>
          <w:i/>
          <w:sz w:val="20"/>
          <w:szCs w:val="20"/>
        </w:rPr>
        <w:t>20</w:t>
      </w:r>
      <w:r w:rsidRPr="006A3BBC">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6A3BBC">
        <w:rPr>
          <w:rFonts w:ascii="GHEA Grapalat" w:hAnsi="GHEA Grapalat"/>
          <w:i/>
          <w:sz w:val="20"/>
          <w:szCs w:val="20"/>
        </w:rPr>
        <w:t>возврату</w:t>
      </w:r>
      <w:proofErr w:type="gramEnd"/>
      <w:r w:rsidRPr="006A3BBC">
        <w:rPr>
          <w:rFonts w:ascii="GHEA Grapalat" w:hAnsi="GHEA Grapalat"/>
          <w:i/>
          <w:sz w:val="20"/>
          <w:szCs w:val="20"/>
        </w:rPr>
        <w:t xml:space="preserve"> представившему его участнику в течение </w:t>
      </w:r>
      <w:r w:rsidR="00594C31" w:rsidRPr="006A3BBC">
        <w:rPr>
          <w:rFonts w:ascii="GHEA Grapalat" w:hAnsi="GHEA Grapalat"/>
          <w:i/>
          <w:sz w:val="20"/>
          <w:szCs w:val="20"/>
        </w:rPr>
        <w:t xml:space="preserve">пяти </w:t>
      </w:r>
      <w:r w:rsidRPr="006A3BBC">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6A3BBC">
        <w:rPr>
          <w:rFonts w:ascii="GHEA Grapalat" w:hAnsi="GHEA Grapalat"/>
          <w:i/>
          <w:sz w:val="20"/>
          <w:szCs w:val="20"/>
        </w:rPr>
        <w:t>договору.</w:t>
      </w:r>
    </w:p>
    <w:p w:rsidR="00F0759D" w:rsidRPr="006A3BBC" w:rsidRDefault="00F92A53" w:rsidP="008A7430">
      <w:pPr>
        <w:widowControl w:val="0"/>
        <w:tabs>
          <w:tab w:val="left" w:pos="1276"/>
        </w:tabs>
        <w:jc w:val="both"/>
        <w:rPr>
          <w:rFonts w:ascii="GHEA Grapalat" w:hAnsi="GHEA Grapalat"/>
          <w:i/>
          <w:sz w:val="20"/>
          <w:szCs w:val="20"/>
        </w:rPr>
      </w:pPr>
      <w:r w:rsidRPr="006A3BBC">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6A3BBC">
        <w:rPr>
          <w:rFonts w:ascii="Courier New" w:hAnsi="Courier New" w:cs="Courier New"/>
          <w:i/>
          <w:sz w:val="20"/>
          <w:szCs w:val="20"/>
        </w:rPr>
        <w:t> </w:t>
      </w:r>
      <w:r w:rsidRPr="006A3BBC">
        <w:rPr>
          <w:rFonts w:ascii="GHEA Grapalat" w:hAnsi="GHEA Grapalat"/>
          <w:i/>
          <w:sz w:val="20"/>
          <w:szCs w:val="20"/>
        </w:rPr>
        <w:t>"900008000</w:t>
      </w:r>
      <w:r w:rsidR="00B66AB9" w:rsidRPr="006A3BBC">
        <w:rPr>
          <w:rFonts w:ascii="GHEA Grapalat" w:hAnsi="GHEA Grapalat"/>
          <w:i/>
          <w:sz w:val="20"/>
          <w:szCs w:val="20"/>
        </w:rPr>
        <w:t>66</w:t>
      </w:r>
      <w:r w:rsidRPr="006A3BBC">
        <w:rPr>
          <w:rFonts w:ascii="GHEA Grapalat" w:hAnsi="GHEA Grapalat"/>
          <w:i/>
          <w:sz w:val="20"/>
          <w:szCs w:val="20"/>
        </w:rPr>
        <w:t>4", открытый в Центральном казначействе на имя уполномоченного органа.</w:t>
      </w:r>
    </w:p>
    <w:p w:rsidR="004A0321" w:rsidRPr="006A3BBC" w:rsidRDefault="004A0321" w:rsidP="00BB3286">
      <w:pPr>
        <w:widowControl w:val="0"/>
        <w:tabs>
          <w:tab w:val="left" w:pos="1276"/>
        </w:tabs>
        <w:jc w:val="both"/>
        <w:rPr>
          <w:rFonts w:ascii="GHEA Grapalat" w:hAnsi="GHEA Grapalat"/>
          <w:i/>
          <w:sz w:val="20"/>
          <w:szCs w:val="20"/>
        </w:rPr>
      </w:pPr>
      <w:r w:rsidRPr="006A3BBC">
        <w:rPr>
          <w:rFonts w:ascii="GHEA Grapalat" w:hAnsi="GHEA Grapalat"/>
          <w:i/>
          <w:sz w:val="20"/>
          <w:szCs w:val="20"/>
        </w:rPr>
        <w:t>10.4</w:t>
      </w:r>
      <w:proofErr w:type="gramStart"/>
      <w:r w:rsidR="00251CF9" w:rsidRPr="006A3BBC">
        <w:rPr>
          <w:rFonts w:ascii="GHEA Grapalat" w:hAnsi="GHEA Grapalat"/>
          <w:i/>
          <w:sz w:val="20"/>
          <w:szCs w:val="20"/>
        </w:rPr>
        <w:t xml:space="preserve"> </w:t>
      </w:r>
      <w:r w:rsidR="0076763C" w:rsidRPr="006A3BBC">
        <w:rPr>
          <w:rFonts w:ascii="GHEA Grapalat" w:hAnsi="GHEA Grapalat"/>
          <w:i/>
          <w:sz w:val="20"/>
          <w:szCs w:val="20"/>
        </w:rPr>
        <w:t>Е</w:t>
      </w:r>
      <w:proofErr w:type="gramEnd"/>
      <w:r w:rsidR="0076763C" w:rsidRPr="006A3BBC">
        <w:rPr>
          <w:rFonts w:ascii="GHEA Grapalat" w:hAnsi="GHEA Grapalat"/>
          <w:i/>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6A3BBC">
        <w:rPr>
          <w:rFonts w:ascii="GHEA Grapalat" w:hAnsi="GHEA Grapalat"/>
          <w:i/>
          <w:sz w:val="20"/>
          <w:szCs w:val="20"/>
        </w:rPr>
        <w:t>я квалификации и</w:t>
      </w:r>
      <w:r w:rsidR="0076763C" w:rsidRPr="006A3BBC">
        <w:rPr>
          <w:rFonts w:ascii="GHEA Grapalat" w:hAnsi="GHEA Grapalat"/>
          <w:i/>
          <w:sz w:val="20"/>
          <w:szCs w:val="20"/>
        </w:rPr>
        <w:t xml:space="preserve"> договора представля</w:t>
      </w:r>
      <w:r w:rsidR="00DE7753" w:rsidRPr="006A3BBC">
        <w:rPr>
          <w:rFonts w:ascii="GHEA Grapalat" w:hAnsi="GHEA Grapalat"/>
          <w:i/>
          <w:sz w:val="20"/>
          <w:szCs w:val="20"/>
        </w:rPr>
        <w:t>ю</w:t>
      </w:r>
      <w:r w:rsidR="0076763C" w:rsidRPr="006A3BBC">
        <w:rPr>
          <w:rFonts w:ascii="GHEA Grapalat" w:hAnsi="GHEA Grapalat"/>
          <w:i/>
          <w:sz w:val="20"/>
          <w:szCs w:val="20"/>
        </w:rPr>
        <w:t>тся</w:t>
      </w:r>
      <w:r w:rsidR="00180134" w:rsidRPr="006A3BBC">
        <w:rPr>
          <w:rFonts w:ascii="GHEA Grapalat" w:hAnsi="GHEA Grapalat"/>
          <w:i/>
          <w:sz w:val="20"/>
          <w:szCs w:val="20"/>
        </w:rPr>
        <w:t xml:space="preserve"> в виде заключенного в одностороннем порядке </w:t>
      </w:r>
      <w:r w:rsidR="00A9694C" w:rsidRPr="006A3BBC">
        <w:rPr>
          <w:rFonts w:ascii="GHEA Grapalat" w:hAnsi="GHEA Grapalat"/>
          <w:i/>
          <w:sz w:val="20"/>
          <w:szCs w:val="20"/>
        </w:rPr>
        <w:t>за</w:t>
      </w:r>
      <w:r w:rsidR="00180134" w:rsidRPr="006A3BBC">
        <w:rPr>
          <w:rFonts w:ascii="GHEA Grapalat" w:hAnsi="GHEA Grapalat"/>
          <w:i/>
          <w:sz w:val="20"/>
          <w:szCs w:val="20"/>
        </w:rPr>
        <w:t>явления - в виде неустойки или наличных денег</w:t>
      </w:r>
      <w:r w:rsidR="006D7219" w:rsidRPr="006A3BBC">
        <w:rPr>
          <w:rFonts w:ascii="GHEA Grapalat" w:hAnsi="GHEA Grapalat"/>
          <w:i/>
          <w:sz w:val="20"/>
          <w:szCs w:val="20"/>
        </w:rPr>
        <w:t>. Если на момент возникновения правомочия по заключению договора</w:t>
      </w:r>
    </w:p>
    <w:p w:rsidR="006D7219" w:rsidRPr="006A3BBC" w:rsidRDefault="006D7219" w:rsidP="00BB3286">
      <w:pPr>
        <w:widowControl w:val="0"/>
        <w:tabs>
          <w:tab w:val="left" w:pos="1276"/>
        </w:tabs>
        <w:jc w:val="both"/>
        <w:rPr>
          <w:rFonts w:ascii="GHEA Grapalat" w:hAnsi="GHEA Grapalat"/>
          <w:i/>
          <w:sz w:val="20"/>
          <w:szCs w:val="20"/>
        </w:rPr>
      </w:pPr>
      <w:proofErr w:type="gramStart"/>
      <w:r w:rsidRPr="006A3BBC">
        <w:rPr>
          <w:rFonts w:ascii="GHEA Grapalat" w:hAnsi="GHEA Grapalat"/>
          <w:i/>
          <w:sz w:val="20"/>
          <w:szCs w:val="20"/>
        </w:rPr>
        <w:t xml:space="preserve">- финансовые средства предусмотрены, то квалификационное обеспечение </w:t>
      </w:r>
      <w:r w:rsidR="00A9694C" w:rsidRPr="006A3BBC">
        <w:rPr>
          <w:rFonts w:ascii="GHEA Grapalat" w:hAnsi="GHEA Grapalat"/>
          <w:i/>
          <w:sz w:val="20"/>
          <w:szCs w:val="20"/>
        </w:rPr>
        <w:t>по</w:t>
      </w:r>
      <w:r w:rsidRPr="006A3BBC">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6A3BBC">
        <w:rPr>
          <w:rFonts w:ascii="GHEA Grapalat" w:hAnsi="GHEA Grapalat"/>
          <w:i/>
          <w:sz w:val="20"/>
          <w:szCs w:val="20"/>
        </w:rPr>
        <w:t>по</w:t>
      </w:r>
      <w:r w:rsidRPr="006A3BBC">
        <w:rPr>
          <w:rFonts w:ascii="GHEA Grapalat" w:hAnsi="GHEA Grapalat"/>
          <w:i/>
          <w:sz w:val="20"/>
          <w:szCs w:val="20"/>
        </w:rPr>
        <w:t xml:space="preserve"> части требуемых в дальнейшем финансовых средств-в </w:t>
      </w:r>
      <w:r w:rsidR="00661E7D" w:rsidRPr="006A3BBC">
        <w:rPr>
          <w:rFonts w:ascii="GHEA Grapalat" w:hAnsi="GHEA Grapalat"/>
          <w:i/>
          <w:sz w:val="20"/>
          <w:szCs w:val="20"/>
        </w:rPr>
        <w:t xml:space="preserve">виде </w:t>
      </w:r>
      <w:r w:rsidRPr="006A3BBC">
        <w:rPr>
          <w:rFonts w:ascii="GHEA Grapalat" w:hAnsi="GHEA Grapalat"/>
          <w:i/>
          <w:sz w:val="20"/>
          <w:szCs w:val="20"/>
        </w:rPr>
        <w:t>утвержденного</w:t>
      </w:r>
      <w:r w:rsidR="00661E7D" w:rsidRPr="006A3BBC">
        <w:rPr>
          <w:rFonts w:ascii="GHEA Grapalat" w:hAnsi="GHEA Grapalat"/>
          <w:i/>
          <w:sz w:val="20"/>
          <w:szCs w:val="20"/>
        </w:rPr>
        <w:t xml:space="preserve"> в</w:t>
      </w:r>
      <w:r w:rsidRPr="006A3BBC">
        <w:rPr>
          <w:rFonts w:ascii="GHEA Grapalat" w:hAnsi="GHEA Grapalat"/>
          <w:i/>
          <w:sz w:val="20"/>
          <w:szCs w:val="20"/>
        </w:rPr>
        <w:t xml:space="preserve"> </w:t>
      </w:r>
      <w:r w:rsidR="00661E7D" w:rsidRPr="006A3BBC">
        <w:rPr>
          <w:rFonts w:ascii="GHEA Grapalat" w:hAnsi="GHEA Grapalat"/>
          <w:i/>
          <w:sz w:val="20"/>
          <w:szCs w:val="20"/>
        </w:rPr>
        <w:t xml:space="preserve">одностороннем порядке </w:t>
      </w:r>
      <w:r w:rsidRPr="006A3BBC">
        <w:rPr>
          <w:rFonts w:ascii="GHEA Grapalat" w:hAnsi="GHEA Grapalat"/>
          <w:i/>
          <w:sz w:val="20"/>
          <w:szCs w:val="20"/>
        </w:rPr>
        <w:t>заявления-в виде неустойки или наличных денег</w:t>
      </w:r>
      <w:r w:rsidR="006F58E6" w:rsidRPr="006A3BBC">
        <w:rPr>
          <w:rFonts w:ascii="GHEA Grapalat" w:hAnsi="GHEA Grapalat"/>
          <w:i/>
          <w:sz w:val="20"/>
          <w:szCs w:val="20"/>
        </w:rPr>
        <w:t>.</w:t>
      </w:r>
      <w:proofErr w:type="gramEnd"/>
    </w:p>
    <w:p w:rsidR="006F58E6" w:rsidRPr="006A3BBC" w:rsidRDefault="006F58E6" w:rsidP="008A7430">
      <w:pPr>
        <w:widowControl w:val="0"/>
        <w:tabs>
          <w:tab w:val="left" w:pos="1276"/>
        </w:tabs>
        <w:jc w:val="both"/>
        <w:rPr>
          <w:rFonts w:ascii="GHEA Grapalat" w:hAnsi="GHEA Grapalat"/>
          <w:i/>
          <w:sz w:val="20"/>
          <w:szCs w:val="20"/>
        </w:rPr>
      </w:pPr>
      <w:r w:rsidRPr="006A3BBC">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6A3BBC">
        <w:rPr>
          <w:rFonts w:ascii="Courier New" w:hAnsi="Courier New" w:cs="Courier New"/>
          <w:i/>
          <w:sz w:val="20"/>
          <w:szCs w:val="20"/>
        </w:rPr>
        <w:t> </w:t>
      </w:r>
      <w:r w:rsidRPr="006A3BBC">
        <w:rPr>
          <w:rFonts w:ascii="GHEA Grapalat" w:hAnsi="GHEA Grapalat"/>
          <w:i/>
          <w:sz w:val="20"/>
          <w:szCs w:val="20"/>
        </w:rPr>
        <w:t>"900008000664", открытый в Центральном казначействе на имя уполномоченного органа</w:t>
      </w:r>
      <w:r w:rsidR="00D32092" w:rsidRPr="006A3BBC">
        <w:rPr>
          <w:rFonts w:ascii="GHEA Grapalat" w:hAnsi="GHEA Grapalat"/>
          <w:i/>
          <w:sz w:val="20"/>
          <w:szCs w:val="20"/>
        </w:rPr>
        <w:t>:</w:t>
      </w:r>
    </w:p>
    <w:p w:rsidR="00D32092" w:rsidRPr="006A3BBC" w:rsidRDefault="00D32092" w:rsidP="00BB3286">
      <w:pPr>
        <w:widowControl w:val="0"/>
        <w:tabs>
          <w:tab w:val="left" w:pos="1276"/>
        </w:tabs>
        <w:jc w:val="both"/>
        <w:rPr>
          <w:rFonts w:ascii="GHEA Grapalat" w:hAnsi="GHEA Grapalat" w:cs="Sylfaen"/>
          <w:i/>
          <w:sz w:val="20"/>
          <w:szCs w:val="20"/>
        </w:rPr>
      </w:pPr>
      <w:r w:rsidRPr="006A3BBC">
        <w:rPr>
          <w:rFonts w:ascii="GHEA Grapalat" w:hAnsi="GHEA Grapalat" w:cs="Sylfaen"/>
          <w:i/>
          <w:sz w:val="20"/>
          <w:szCs w:val="20"/>
        </w:rPr>
        <w:t xml:space="preserve">-предусмотренные финансовые средства превышают 10 млн. </w:t>
      </w:r>
      <w:proofErr w:type="spellStart"/>
      <w:r w:rsidRPr="006A3BBC">
        <w:rPr>
          <w:rFonts w:ascii="GHEA Grapalat" w:hAnsi="GHEA Grapalat" w:cs="Sylfaen"/>
          <w:i/>
          <w:sz w:val="20"/>
          <w:szCs w:val="20"/>
        </w:rPr>
        <w:t>драмов</w:t>
      </w:r>
      <w:proofErr w:type="spellEnd"/>
      <w:r w:rsidRPr="006A3BBC">
        <w:rPr>
          <w:rFonts w:ascii="GHEA Grapalat" w:hAnsi="GHEA Grapalat" w:cs="Sylfaen"/>
          <w:i/>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A3BBC" w:rsidRDefault="00030D40" w:rsidP="00BB3286">
      <w:pPr>
        <w:widowControl w:val="0"/>
        <w:tabs>
          <w:tab w:val="left" w:pos="1276"/>
        </w:tabs>
        <w:jc w:val="both"/>
        <w:rPr>
          <w:rFonts w:ascii="GHEA Grapalat" w:hAnsi="GHEA Grapalat"/>
          <w:i/>
          <w:sz w:val="20"/>
          <w:szCs w:val="20"/>
        </w:rPr>
      </w:pPr>
      <w:r w:rsidRPr="006A3BBC">
        <w:rPr>
          <w:rFonts w:ascii="GHEA Grapalat" w:hAnsi="GHEA Grapalat"/>
          <w:i/>
          <w:sz w:val="20"/>
          <w:szCs w:val="20"/>
        </w:rPr>
        <w:t>10.</w:t>
      </w:r>
      <w:r w:rsidR="00DF09E7" w:rsidRPr="006A3BBC">
        <w:rPr>
          <w:rFonts w:ascii="GHEA Grapalat" w:hAnsi="GHEA Grapalat"/>
          <w:i/>
          <w:sz w:val="20"/>
          <w:szCs w:val="20"/>
        </w:rPr>
        <w:t>5</w:t>
      </w:r>
      <w:r w:rsidR="003E194D" w:rsidRPr="006A3BBC">
        <w:rPr>
          <w:rFonts w:ascii="GHEA Grapalat" w:hAnsi="GHEA Grapalat"/>
          <w:i/>
          <w:sz w:val="20"/>
          <w:szCs w:val="20"/>
        </w:rPr>
        <w:t>.</w:t>
      </w:r>
      <w:r w:rsidRPr="006A3BBC">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6A3BBC" w:rsidRDefault="00030D40" w:rsidP="00BB3286">
      <w:pPr>
        <w:widowControl w:val="0"/>
        <w:tabs>
          <w:tab w:val="left" w:pos="1276"/>
        </w:tabs>
        <w:jc w:val="both"/>
        <w:rPr>
          <w:rFonts w:ascii="GHEA Grapalat" w:hAnsi="GHEA Grapalat"/>
          <w:i/>
          <w:sz w:val="20"/>
          <w:szCs w:val="20"/>
        </w:rPr>
      </w:pPr>
      <w:r w:rsidRPr="006A3BBC">
        <w:rPr>
          <w:rFonts w:ascii="GHEA Grapalat" w:hAnsi="GHEA Grapalat"/>
          <w:i/>
          <w:sz w:val="20"/>
          <w:szCs w:val="20"/>
        </w:rPr>
        <w:t>10.</w:t>
      </w:r>
      <w:r w:rsidR="00401B30" w:rsidRPr="006A3BBC">
        <w:rPr>
          <w:rFonts w:ascii="GHEA Grapalat" w:hAnsi="GHEA Grapalat"/>
          <w:i/>
          <w:sz w:val="20"/>
          <w:szCs w:val="20"/>
        </w:rPr>
        <w:t>6</w:t>
      </w:r>
      <w:r w:rsidR="003E194D" w:rsidRPr="006A3BBC">
        <w:rPr>
          <w:rFonts w:ascii="GHEA Grapalat" w:hAnsi="GHEA Grapalat"/>
          <w:i/>
          <w:sz w:val="20"/>
          <w:szCs w:val="20"/>
        </w:rPr>
        <w:t>.</w:t>
      </w:r>
      <w:r w:rsidR="008F0732" w:rsidRPr="006A3BBC">
        <w:rPr>
          <w:rFonts w:ascii="GHEA Grapalat" w:hAnsi="GHEA Grapalat"/>
          <w:i/>
          <w:sz w:val="20"/>
          <w:szCs w:val="20"/>
        </w:rPr>
        <w:t xml:space="preserve"> </w:t>
      </w:r>
      <w:r w:rsidRPr="006A3BBC">
        <w:rPr>
          <w:rFonts w:ascii="GHEA Grapalat" w:hAnsi="GHEA Grapalat"/>
          <w:i/>
          <w:sz w:val="20"/>
          <w:szCs w:val="20"/>
        </w:rPr>
        <w:t>Если в рамках процедуры закупки, организованной по лотам</w:t>
      </w:r>
      <w:r w:rsidR="00DC14CE" w:rsidRPr="006A3BBC">
        <w:rPr>
          <w:rFonts w:ascii="GHEA Grapalat" w:hAnsi="GHEA Grapalat"/>
          <w:i/>
          <w:sz w:val="20"/>
          <w:szCs w:val="20"/>
        </w:rPr>
        <w:t xml:space="preserve"> </w:t>
      </w:r>
      <w:r w:rsidR="00125AA6" w:rsidRPr="006A3BBC">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6A3BBC">
        <w:rPr>
          <w:rFonts w:ascii="GHEA Grapalat" w:hAnsi="GHEA Grapalat"/>
          <w:i/>
          <w:sz w:val="20"/>
          <w:szCs w:val="20"/>
        </w:rPr>
        <w:t>я квалификации и</w:t>
      </w:r>
      <w:r w:rsidR="00125AA6" w:rsidRPr="006A3BBC">
        <w:rPr>
          <w:rFonts w:ascii="GHEA Grapalat" w:hAnsi="GHEA Grapalat"/>
          <w:i/>
          <w:sz w:val="20"/>
          <w:szCs w:val="20"/>
        </w:rPr>
        <w:t xml:space="preserve"> договора выплачива</w:t>
      </w:r>
      <w:r w:rsidR="00DC14CE" w:rsidRPr="006A3BBC">
        <w:rPr>
          <w:rFonts w:ascii="GHEA Grapalat" w:hAnsi="GHEA Grapalat"/>
          <w:i/>
          <w:sz w:val="20"/>
          <w:szCs w:val="20"/>
        </w:rPr>
        <w:t>ю</w:t>
      </w:r>
      <w:r w:rsidR="00125AA6" w:rsidRPr="006A3BBC">
        <w:rPr>
          <w:rFonts w:ascii="GHEA Grapalat" w:hAnsi="GHEA Grapalat"/>
          <w:i/>
          <w:sz w:val="20"/>
          <w:szCs w:val="20"/>
        </w:rPr>
        <w:t>тся в размере суммы, исчисленной только за этот лот</w:t>
      </w:r>
      <w:r w:rsidR="00DC14CE" w:rsidRPr="006A3BBC">
        <w:rPr>
          <w:rFonts w:ascii="GHEA Grapalat" w:hAnsi="GHEA Grapalat"/>
          <w:i/>
          <w:sz w:val="20"/>
          <w:szCs w:val="20"/>
        </w:rPr>
        <w:t>.</w:t>
      </w:r>
    </w:p>
    <w:p w:rsidR="005162B1" w:rsidRPr="006A3BBC" w:rsidRDefault="005162B1" w:rsidP="00BC5174">
      <w:pPr>
        <w:widowControl w:val="0"/>
        <w:tabs>
          <w:tab w:val="left" w:pos="1134"/>
        </w:tabs>
        <w:jc w:val="both"/>
        <w:rPr>
          <w:rFonts w:ascii="GHEA Grapalat" w:hAnsi="GHEA Grapalat"/>
          <w:i/>
          <w:sz w:val="20"/>
          <w:szCs w:val="20"/>
        </w:rPr>
      </w:pPr>
    </w:p>
    <w:p w:rsidR="00096865" w:rsidRPr="006A3BBC" w:rsidRDefault="005066AC" w:rsidP="005066AC">
      <w:pPr>
        <w:rPr>
          <w:rFonts w:ascii="GHEA Grapalat" w:hAnsi="GHEA Grapalat"/>
          <w:b/>
          <w:sz w:val="20"/>
          <w:szCs w:val="20"/>
        </w:rPr>
      </w:pPr>
      <w:r w:rsidRPr="006A3BBC">
        <w:rPr>
          <w:rFonts w:ascii="GHEA Grapalat" w:hAnsi="GHEA Grapalat"/>
          <w:b/>
          <w:sz w:val="20"/>
          <w:szCs w:val="20"/>
        </w:rPr>
        <w:t xml:space="preserve">                           </w:t>
      </w:r>
      <w:r w:rsidR="008D5016" w:rsidRPr="006A3BBC">
        <w:rPr>
          <w:rFonts w:ascii="GHEA Grapalat" w:hAnsi="GHEA Grapalat"/>
          <w:b/>
          <w:sz w:val="20"/>
          <w:szCs w:val="20"/>
        </w:rPr>
        <w:t>11. ОБЪЯВЛЕНИЕ ПРОЦЕДУРЫ НЕСОСТОЯВШЕЙСЯ</w:t>
      </w:r>
    </w:p>
    <w:p w:rsidR="003D5CAF" w:rsidRPr="006A3BBC" w:rsidRDefault="003D5CAF" w:rsidP="005066AC">
      <w:pPr>
        <w:rPr>
          <w:rFonts w:ascii="GHEA Grapalat" w:hAnsi="GHEA Grapalat" w:cs="Arial"/>
          <w:b/>
          <w:sz w:val="20"/>
          <w:szCs w:val="20"/>
        </w:rPr>
      </w:pPr>
    </w:p>
    <w:p w:rsidR="00096865" w:rsidRPr="006A3BBC" w:rsidRDefault="00096865" w:rsidP="00BC5174">
      <w:pPr>
        <w:widowControl w:val="0"/>
        <w:tabs>
          <w:tab w:val="left" w:pos="1276"/>
        </w:tabs>
        <w:jc w:val="both"/>
        <w:rPr>
          <w:rFonts w:ascii="GHEA Grapalat" w:hAnsi="GHEA Grapalat" w:cs="Sylfaen"/>
          <w:i/>
          <w:sz w:val="20"/>
          <w:szCs w:val="20"/>
        </w:rPr>
      </w:pPr>
      <w:r w:rsidRPr="006A3BBC">
        <w:rPr>
          <w:rFonts w:ascii="GHEA Grapalat" w:hAnsi="GHEA Grapalat"/>
          <w:i/>
          <w:sz w:val="20"/>
          <w:szCs w:val="20"/>
        </w:rPr>
        <w:t>11.1</w:t>
      </w:r>
      <w:r w:rsidR="00801AC7" w:rsidRPr="006A3BBC">
        <w:rPr>
          <w:rFonts w:ascii="GHEA Grapalat" w:hAnsi="GHEA Grapalat"/>
          <w:i/>
          <w:sz w:val="20"/>
          <w:szCs w:val="20"/>
        </w:rPr>
        <w:t>.</w:t>
      </w:r>
      <w:r w:rsidRPr="006A3BBC">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6A3BBC" w:rsidRDefault="00096865" w:rsidP="00BC5174">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1)ни одна из заявок не соответствует условиям приглашения;</w:t>
      </w:r>
    </w:p>
    <w:p w:rsidR="00096865" w:rsidRPr="006A3BBC" w:rsidRDefault="00096865" w:rsidP="00BC5174">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 xml:space="preserve">2)прекращается потребность в закупке. При этом процедура закупки, организованная для нужд государства </w:t>
      </w:r>
      <w:r w:rsidRPr="006A3BBC">
        <w:rPr>
          <w:rFonts w:ascii="GHEA Grapalat" w:hAnsi="GHEA Grapalat"/>
          <w:i/>
          <w:sz w:val="20"/>
          <w:szCs w:val="20"/>
        </w:rPr>
        <w:lastRenderedPageBreak/>
        <w:t>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A3BBC">
        <w:rPr>
          <w:rFonts w:ascii="Courier New" w:hAnsi="Courier New" w:cs="Courier New"/>
          <w:i/>
          <w:sz w:val="20"/>
          <w:szCs w:val="20"/>
          <w:lang w:val="en-US"/>
        </w:rPr>
        <w:t> </w:t>
      </w:r>
      <w:r w:rsidRPr="006A3BBC">
        <w:rPr>
          <w:rFonts w:ascii="GHEA Grapalat" w:hAnsi="GHEA Grapalat"/>
          <w:i/>
          <w:sz w:val="20"/>
          <w:szCs w:val="20"/>
        </w:rPr>
        <w:t>— Совета попечителей</w:t>
      </w:r>
      <w:r w:rsidR="0027573B" w:rsidRPr="006A3BBC">
        <w:rPr>
          <w:rStyle w:val="af6"/>
          <w:rFonts w:ascii="GHEA Grapalat" w:hAnsi="GHEA Grapalat"/>
          <w:i/>
          <w:sz w:val="20"/>
          <w:szCs w:val="20"/>
        </w:rPr>
        <w:footnoteReference w:customMarkFollows="1" w:id="6"/>
        <w:t>14</w:t>
      </w:r>
      <w:r w:rsidRPr="006A3BBC">
        <w:rPr>
          <w:rFonts w:ascii="GHEA Grapalat" w:hAnsi="GHEA Grapalat"/>
          <w:i/>
          <w:sz w:val="20"/>
          <w:szCs w:val="20"/>
        </w:rPr>
        <w:t>.</w:t>
      </w:r>
    </w:p>
    <w:p w:rsidR="00096865" w:rsidRPr="006A3BBC" w:rsidRDefault="00096865" w:rsidP="00BC5174">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3)не подано ни одной заявки;</w:t>
      </w:r>
    </w:p>
    <w:p w:rsidR="00096865" w:rsidRPr="006A3BBC" w:rsidRDefault="00096865"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4)договор не заключается.</w:t>
      </w:r>
    </w:p>
    <w:p w:rsidR="00CA1C11" w:rsidRPr="006A3BBC" w:rsidRDefault="00731D26" w:rsidP="00BC5174">
      <w:pPr>
        <w:widowControl w:val="0"/>
        <w:tabs>
          <w:tab w:val="left" w:pos="1276"/>
        </w:tabs>
        <w:jc w:val="both"/>
        <w:rPr>
          <w:rFonts w:ascii="GHEA Grapalat" w:hAnsi="GHEA Grapalat" w:cs="Sylfaen"/>
          <w:i/>
          <w:sz w:val="20"/>
          <w:szCs w:val="20"/>
        </w:rPr>
      </w:pPr>
      <w:r w:rsidRPr="006A3BBC">
        <w:rPr>
          <w:rFonts w:ascii="GHEA Grapalat" w:hAnsi="GHEA Grapalat"/>
          <w:i/>
          <w:sz w:val="20"/>
          <w:szCs w:val="20"/>
        </w:rPr>
        <w:t>11.2</w:t>
      </w:r>
      <w:r w:rsidR="007642C2" w:rsidRPr="006A3BBC">
        <w:rPr>
          <w:rFonts w:ascii="GHEA Grapalat" w:hAnsi="GHEA Grapalat"/>
          <w:i/>
          <w:sz w:val="20"/>
          <w:szCs w:val="20"/>
        </w:rPr>
        <w:t>.</w:t>
      </w:r>
      <w:r w:rsidRPr="006A3BBC">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6A3BBC" w:rsidRDefault="00D746CA" w:rsidP="00D746CA">
      <w:pPr>
        <w:rPr>
          <w:rFonts w:ascii="GHEA Grapalat" w:hAnsi="GHEA Grapalat"/>
          <w:b/>
          <w:i/>
          <w:sz w:val="20"/>
          <w:szCs w:val="20"/>
        </w:rPr>
      </w:pPr>
    </w:p>
    <w:p w:rsidR="00096865" w:rsidRPr="006A3BBC" w:rsidRDefault="008D5016" w:rsidP="00D746CA">
      <w:pPr>
        <w:jc w:val="center"/>
        <w:rPr>
          <w:rFonts w:ascii="GHEA Grapalat" w:hAnsi="GHEA Grapalat"/>
          <w:b/>
          <w:i/>
          <w:sz w:val="20"/>
          <w:szCs w:val="20"/>
        </w:rPr>
      </w:pPr>
      <w:r w:rsidRPr="006A3BBC">
        <w:rPr>
          <w:rFonts w:ascii="GHEA Grapalat" w:hAnsi="GHEA Grapalat"/>
          <w:b/>
          <w:sz w:val="20"/>
          <w:szCs w:val="20"/>
        </w:rPr>
        <w:t xml:space="preserve">12. ПРАВО УЧАСТНИКА И </w:t>
      </w:r>
      <w:r w:rsidR="008E3307" w:rsidRPr="006A3BBC">
        <w:rPr>
          <w:rFonts w:ascii="GHEA Grapalat" w:hAnsi="GHEA Grapalat"/>
          <w:b/>
          <w:sz w:val="20"/>
          <w:szCs w:val="20"/>
        </w:rPr>
        <w:t xml:space="preserve">ПОРЯДОК ОБЖАЛОВАНИЯ ИМ </w:t>
      </w:r>
      <w:r w:rsidR="00025A85" w:rsidRPr="006A3BBC">
        <w:rPr>
          <w:rFonts w:ascii="GHEA Grapalat" w:hAnsi="GHEA Grapalat"/>
          <w:b/>
          <w:sz w:val="20"/>
          <w:szCs w:val="20"/>
        </w:rPr>
        <w:br/>
      </w:r>
      <w:r w:rsidRPr="006A3BBC">
        <w:rPr>
          <w:rFonts w:ascii="GHEA Grapalat" w:hAnsi="GHEA Grapalat"/>
          <w:b/>
          <w:sz w:val="20"/>
          <w:szCs w:val="20"/>
        </w:rPr>
        <w:t>ДЕЙСТВИЙ И (ИЛИ) ПРИНЯТЫХ РЕШЕНИЙ, СВЯЗАННЫХ</w:t>
      </w:r>
      <w:r w:rsidR="00025A85" w:rsidRPr="006A3BBC">
        <w:rPr>
          <w:rFonts w:ascii="Courier New" w:hAnsi="Courier New" w:cs="Courier New"/>
          <w:b/>
          <w:sz w:val="20"/>
          <w:szCs w:val="20"/>
          <w:lang w:val="en-US"/>
        </w:rPr>
        <w:t> </w:t>
      </w:r>
      <w:r w:rsidRPr="006A3BBC">
        <w:rPr>
          <w:rFonts w:ascii="GHEA Grapalat" w:hAnsi="GHEA Grapalat"/>
          <w:b/>
          <w:sz w:val="20"/>
          <w:szCs w:val="20"/>
        </w:rPr>
        <w:t>С</w:t>
      </w:r>
      <w:r w:rsidR="00025A85" w:rsidRPr="006A3BBC">
        <w:rPr>
          <w:rFonts w:ascii="Courier New" w:hAnsi="Courier New" w:cs="Courier New"/>
          <w:b/>
          <w:sz w:val="20"/>
          <w:szCs w:val="20"/>
          <w:lang w:val="en-US"/>
        </w:rPr>
        <w:t> </w:t>
      </w:r>
      <w:r w:rsidRPr="006A3BBC">
        <w:rPr>
          <w:rFonts w:ascii="GHEA Grapalat" w:hAnsi="GHEA Grapalat"/>
          <w:b/>
          <w:sz w:val="20"/>
          <w:szCs w:val="20"/>
        </w:rPr>
        <w:t>ПРОЦЕССОМ ЗАКУПКИ</w:t>
      </w:r>
    </w:p>
    <w:p w:rsidR="00D746CA" w:rsidRPr="006A3BBC" w:rsidRDefault="00D746CA" w:rsidP="00D746CA">
      <w:pPr>
        <w:widowControl w:val="0"/>
        <w:tabs>
          <w:tab w:val="left" w:pos="1276"/>
        </w:tabs>
        <w:jc w:val="both"/>
        <w:rPr>
          <w:rFonts w:ascii="GHEA Grapalat" w:hAnsi="GHEA Grapalat"/>
          <w:i/>
          <w:sz w:val="20"/>
          <w:szCs w:val="20"/>
        </w:rPr>
      </w:pPr>
    </w:p>
    <w:p w:rsidR="00996C19" w:rsidRPr="006A3BBC" w:rsidRDefault="00996C19" w:rsidP="00D746CA">
      <w:pPr>
        <w:widowControl w:val="0"/>
        <w:tabs>
          <w:tab w:val="left" w:pos="1276"/>
        </w:tabs>
        <w:jc w:val="both"/>
        <w:rPr>
          <w:rFonts w:ascii="GHEA Grapalat" w:hAnsi="GHEA Grapalat" w:cs="Sylfaen"/>
          <w:i/>
          <w:sz w:val="20"/>
          <w:szCs w:val="20"/>
        </w:rPr>
      </w:pPr>
      <w:r w:rsidRPr="006A3BBC">
        <w:rPr>
          <w:rFonts w:ascii="GHEA Grapalat" w:hAnsi="GHEA Grapalat"/>
          <w:i/>
          <w:sz w:val="20"/>
          <w:szCs w:val="20"/>
        </w:rPr>
        <w:t>12.1</w:t>
      </w:r>
      <w:r w:rsidR="00D746CA" w:rsidRPr="006A3BBC">
        <w:rPr>
          <w:rFonts w:ascii="GHEA Grapalat" w:hAnsi="GHEA Grapalat"/>
          <w:i/>
          <w:sz w:val="20"/>
          <w:szCs w:val="20"/>
        </w:rPr>
        <w:t>.</w:t>
      </w:r>
      <w:r w:rsidRPr="006A3BBC">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6A3BBC">
        <w:rPr>
          <w:rFonts w:ascii="GHEA Grapalat" w:hAnsi="GHEA Grapalat"/>
          <w:i/>
          <w:sz w:val="20"/>
          <w:szCs w:val="20"/>
        </w:rPr>
        <w:t>связанные с закупками жалобы.</w:t>
      </w:r>
    </w:p>
    <w:p w:rsidR="00996C19" w:rsidRPr="006A3BBC" w:rsidRDefault="00996C19" w:rsidP="00D746CA">
      <w:pPr>
        <w:widowControl w:val="0"/>
        <w:tabs>
          <w:tab w:val="left" w:pos="1276"/>
        </w:tabs>
        <w:jc w:val="both"/>
        <w:rPr>
          <w:rFonts w:ascii="GHEA Grapalat" w:hAnsi="GHEA Grapalat" w:cs="Sylfaen"/>
          <w:i/>
          <w:sz w:val="20"/>
          <w:szCs w:val="20"/>
        </w:rPr>
      </w:pPr>
      <w:r w:rsidRPr="006A3BBC">
        <w:rPr>
          <w:rFonts w:ascii="GHEA Grapalat" w:hAnsi="GHEA Grapalat"/>
          <w:i/>
          <w:sz w:val="20"/>
          <w:szCs w:val="20"/>
        </w:rPr>
        <w:t>12.2</w:t>
      </w:r>
      <w:r w:rsidR="00D746CA" w:rsidRPr="006A3BBC">
        <w:rPr>
          <w:rFonts w:ascii="GHEA Grapalat" w:hAnsi="GHEA Grapalat"/>
          <w:i/>
          <w:sz w:val="20"/>
          <w:szCs w:val="20"/>
        </w:rPr>
        <w:t>.</w:t>
      </w:r>
      <w:r w:rsidRPr="006A3BBC">
        <w:rPr>
          <w:rFonts w:ascii="GHEA Grapalat" w:hAnsi="GHEA Grapalat"/>
          <w:i/>
          <w:sz w:val="20"/>
          <w:szCs w:val="20"/>
        </w:rPr>
        <w:t>Отношения, связанные с закупками, в том числе</w:t>
      </w:r>
      <w:r w:rsidR="00AA7117" w:rsidRPr="006A3BBC">
        <w:rPr>
          <w:rFonts w:ascii="GHEA Grapalat" w:hAnsi="GHEA Grapalat"/>
          <w:i/>
          <w:sz w:val="20"/>
          <w:szCs w:val="20"/>
        </w:rPr>
        <w:t xml:space="preserve"> </w:t>
      </w:r>
      <w:r w:rsidRPr="006A3BBC">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6A3BBC" w:rsidRDefault="00996C19" w:rsidP="00D746CA">
      <w:pPr>
        <w:widowControl w:val="0"/>
        <w:tabs>
          <w:tab w:val="left" w:pos="1276"/>
        </w:tabs>
        <w:jc w:val="both"/>
        <w:rPr>
          <w:rFonts w:ascii="GHEA Grapalat" w:hAnsi="GHEA Grapalat" w:cs="Sylfaen"/>
          <w:i/>
          <w:sz w:val="20"/>
          <w:szCs w:val="20"/>
        </w:rPr>
      </w:pPr>
      <w:r w:rsidRPr="006A3BBC">
        <w:rPr>
          <w:rFonts w:ascii="GHEA Grapalat" w:hAnsi="GHEA Grapalat"/>
          <w:i/>
          <w:sz w:val="20"/>
          <w:szCs w:val="20"/>
        </w:rPr>
        <w:t>12.3</w:t>
      </w:r>
      <w:r w:rsidR="00D746CA" w:rsidRPr="006A3BBC">
        <w:rPr>
          <w:rFonts w:ascii="GHEA Grapalat" w:hAnsi="GHEA Grapalat"/>
          <w:i/>
          <w:sz w:val="20"/>
          <w:szCs w:val="20"/>
        </w:rPr>
        <w:t>.</w:t>
      </w:r>
      <w:r w:rsidRPr="006A3BBC">
        <w:rPr>
          <w:rFonts w:ascii="GHEA Grapalat" w:hAnsi="GHEA Grapalat"/>
          <w:i/>
          <w:sz w:val="20"/>
          <w:szCs w:val="20"/>
        </w:rPr>
        <w:t>Каждое лицо согласно Закону имеет право:</w:t>
      </w:r>
    </w:p>
    <w:p w:rsidR="00D51669" w:rsidRPr="006A3BBC" w:rsidRDefault="00996C19" w:rsidP="00D746CA">
      <w:pPr>
        <w:widowControl w:val="0"/>
        <w:tabs>
          <w:tab w:val="left" w:pos="1134"/>
        </w:tabs>
        <w:jc w:val="both"/>
        <w:rPr>
          <w:rFonts w:ascii="GHEA Grapalat" w:hAnsi="GHEA Grapalat"/>
          <w:i/>
          <w:sz w:val="20"/>
          <w:szCs w:val="20"/>
        </w:rPr>
      </w:pPr>
      <w:r w:rsidRPr="006A3BBC">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6A3BBC">
        <w:rPr>
          <w:rFonts w:ascii="GHEA Grapalat" w:hAnsi="GHEA Grapalat"/>
          <w:i/>
          <w:sz w:val="20"/>
          <w:szCs w:val="20"/>
        </w:rPr>
        <w:t>связанные с закупками жалобы.</w:t>
      </w:r>
      <w:r w:rsidR="00D51669" w:rsidRPr="006A3BBC">
        <w:rPr>
          <w:rFonts w:ascii="GHEA Grapalat" w:hAnsi="GHEA Grapalat"/>
          <w:i/>
          <w:sz w:val="20"/>
          <w:szCs w:val="20"/>
          <w:lang w:val="hy-AM"/>
        </w:rPr>
        <w:t xml:space="preserve"> </w:t>
      </w:r>
      <w:r w:rsidR="00D51669" w:rsidRPr="006A3BBC">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6A3BBC" w:rsidRDefault="00996C19" w:rsidP="00D746CA">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 xml:space="preserve">2)на обжалование в судебном порядке действий (бездействия) и решений лица, </w:t>
      </w:r>
      <w:r w:rsidR="00B716B0" w:rsidRPr="006A3BBC">
        <w:rPr>
          <w:rFonts w:ascii="GHEA Grapalat" w:hAnsi="GHEA Grapalat"/>
          <w:i/>
          <w:sz w:val="20"/>
          <w:szCs w:val="20"/>
        </w:rPr>
        <w:t>рассматривающего связанные с закупками жалобы</w:t>
      </w:r>
      <w:r w:rsidRPr="006A3BBC">
        <w:rPr>
          <w:rFonts w:ascii="GHEA Grapalat" w:hAnsi="GHEA Grapalat"/>
          <w:i/>
          <w:sz w:val="20"/>
          <w:szCs w:val="20"/>
        </w:rPr>
        <w:t>, заказчика и Комиссии.</w:t>
      </w:r>
    </w:p>
    <w:p w:rsidR="00996C19" w:rsidRPr="006A3BBC" w:rsidRDefault="00996C19" w:rsidP="00D746CA">
      <w:pPr>
        <w:widowControl w:val="0"/>
        <w:tabs>
          <w:tab w:val="left" w:pos="1276"/>
        </w:tabs>
        <w:jc w:val="both"/>
        <w:rPr>
          <w:rFonts w:ascii="GHEA Grapalat" w:hAnsi="GHEA Grapalat" w:cs="Sylfaen"/>
          <w:i/>
          <w:sz w:val="20"/>
          <w:szCs w:val="20"/>
        </w:rPr>
      </w:pPr>
      <w:r w:rsidRPr="006A3BBC">
        <w:rPr>
          <w:rFonts w:ascii="GHEA Grapalat" w:hAnsi="GHEA Grapalat"/>
          <w:i/>
          <w:sz w:val="20"/>
          <w:szCs w:val="20"/>
        </w:rPr>
        <w:t>12.4</w:t>
      </w:r>
      <w:r w:rsidR="00D746CA" w:rsidRPr="006A3BBC">
        <w:rPr>
          <w:rFonts w:ascii="GHEA Grapalat" w:hAnsi="GHEA Grapalat"/>
          <w:i/>
          <w:sz w:val="20"/>
          <w:szCs w:val="20"/>
        </w:rPr>
        <w:t>.</w:t>
      </w:r>
      <w:r w:rsidRPr="006A3BBC">
        <w:rPr>
          <w:rFonts w:ascii="GHEA Grapalat" w:hAnsi="GHEA Grapalat"/>
          <w:i/>
          <w:sz w:val="20"/>
          <w:szCs w:val="20"/>
        </w:rPr>
        <w:t>Если подавшее жалобу лицо обжалует:</w:t>
      </w:r>
    </w:p>
    <w:p w:rsidR="00996C19" w:rsidRPr="006A3BBC" w:rsidRDefault="00996C19" w:rsidP="00D746CA">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6A3BBC">
        <w:rPr>
          <w:rFonts w:ascii="GHEA Grapalat" w:hAnsi="GHEA Grapalat"/>
          <w:i/>
          <w:sz w:val="20"/>
          <w:szCs w:val="20"/>
        </w:rPr>
        <w:t>3</w:t>
      </w:r>
      <w:r w:rsidRPr="006A3BBC">
        <w:rPr>
          <w:rFonts w:ascii="GHEA Grapalat" w:hAnsi="GHEA Grapalat"/>
          <w:i/>
          <w:sz w:val="20"/>
          <w:szCs w:val="20"/>
        </w:rPr>
        <w:t xml:space="preserve"> части 1 настоящего Приглашения;</w:t>
      </w:r>
    </w:p>
    <w:p w:rsidR="00996C19" w:rsidRPr="006A3BBC" w:rsidRDefault="00996C19" w:rsidP="00D746CA">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2)характеристики предмета закупки или требования приглашения, то</w:t>
      </w:r>
      <w:r w:rsidR="00720542" w:rsidRPr="006A3BBC">
        <w:rPr>
          <w:rFonts w:ascii="Courier New" w:hAnsi="Courier New" w:cs="Courier New"/>
          <w:i/>
          <w:sz w:val="20"/>
          <w:szCs w:val="20"/>
          <w:lang w:val="en-US"/>
        </w:rPr>
        <w:t> </w:t>
      </w:r>
      <w:r w:rsidRPr="006A3BBC">
        <w:rPr>
          <w:rFonts w:ascii="GHEA Grapalat" w:hAnsi="GHEA Grapalat"/>
          <w:i/>
          <w:sz w:val="20"/>
          <w:szCs w:val="20"/>
        </w:rPr>
        <w:t>жалоба подается до истечения окончательного срока подачи заявок.</w:t>
      </w:r>
      <w:r w:rsidR="00AA7117" w:rsidRPr="006A3BBC">
        <w:rPr>
          <w:rFonts w:ascii="GHEA Grapalat" w:hAnsi="GHEA Grapalat"/>
          <w:i/>
          <w:sz w:val="20"/>
          <w:szCs w:val="20"/>
        </w:rPr>
        <w:t xml:space="preserve"> </w:t>
      </w:r>
    </w:p>
    <w:p w:rsidR="00996C19" w:rsidRPr="006A3BBC" w:rsidRDefault="00996C19" w:rsidP="00D746CA">
      <w:pPr>
        <w:widowControl w:val="0"/>
        <w:tabs>
          <w:tab w:val="left" w:pos="1276"/>
        </w:tabs>
        <w:jc w:val="both"/>
        <w:rPr>
          <w:rFonts w:ascii="GHEA Grapalat" w:hAnsi="GHEA Grapalat" w:cs="Sylfaen"/>
          <w:i/>
          <w:sz w:val="20"/>
          <w:szCs w:val="20"/>
        </w:rPr>
      </w:pPr>
      <w:r w:rsidRPr="006A3BBC">
        <w:rPr>
          <w:rFonts w:ascii="GHEA Grapalat" w:hAnsi="GHEA Grapalat"/>
          <w:i/>
          <w:sz w:val="20"/>
          <w:szCs w:val="20"/>
        </w:rPr>
        <w:t>12.5</w:t>
      </w:r>
      <w:r w:rsidR="00D746CA" w:rsidRPr="006A3BBC">
        <w:rPr>
          <w:rFonts w:ascii="GHEA Grapalat" w:hAnsi="GHEA Grapalat"/>
          <w:i/>
          <w:sz w:val="20"/>
          <w:szCs w:val="20"/>
        </w:rPr>
        <w:t>.</w:t>
      </w:r>
      <w:r w:rsidRPr="006A3BBC">
        <w:rPr>
          <w:rFonts w:ascii="GHEA Grapalat" w:hAnsi="GHEA Grapalat"/>
          <w:i/>
          <w:sz w:val="20"/>
          <w:szCs w:val="20"/>
        </w:rPr>
        <w:t xml:space="preserve">Жалоба подается лицу, рассматривающему </w:t>
      </w:r>
      <w:r w:rsidR="007E4355" w:rsidRPr="006A3BBC">
        <w:rPr>
          <w:rFonts w:ascii="GHEA Grapalat" w:hAnsi="GHEA Grapalat"/>
          <w:i/>
          <w:sz w:val="20"/>
          <w:szCs w:val="20"/>
        </w:rPr>
        <w:t>связанные с закупками жалобы</w:t>
      </w:r>
      <w:r w:rsidRPr="006A3BBC">
        <w:rPr>
          <w:rFonts w:ascii="GHEA Grapalat" w:hAnsi="GHEA Grapalat"/>
          <w:i/>
          <w:sz w:val="20"/>
          <w:szCs w:val="20"/>
        </w:rPr>
        <w:t>, в письменной форме, подписанной, с включением в нее:</w:t>
      </w:r>
    </w:p>
    <w:p w:rsidR="00996C19" w:rsidRPr="006A3BBC" w:rsidRDefault="00996C19" w:rsidP="00D746CA">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6A3BBC" w:rsidRDefault="00996C19" w:rsidP="00D746CA">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2)наименования и адреса заказчика;</w:t>
      </w:r>
    </w:p>
    <w:p w:rsidR="00996C19" w:rsidRPr="006A3BBC" w:rsidRDefault="00996C19" w:rsidP="00D746CA">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3)кода и предмета обжалуемой процедуры закупки;</w:t>
      </w:r>
    </w:p>
    <w:p w:rsidR="00996C19" w:rsidRPr="006A3BBC" w:rsidRDefault="00996C19" w:rsidP="00D746CA">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4)предмета спора и требования подавшего жалобу лица;</w:t>
      </w:r>
    </w:p>
    <w:p w:rsidR="00996C19" w:rsidRPr="006A3BBC" w:rsidRDefault="00996C19" w:rsidP="00D746CA">
      <w:pPr>
        <w:widowControl w:val="0"/>
        <w:tabs>
          <w:tab w:val="left" w:pos="1134"/>
        </w:tabs>
        <w:jc w:val="both"/>
        <w:rPr>
          <w:rFonts w:ascii="GHEA Grapalat" w:hAnsi="GHEA Grapalat"/>
          <w:i/>
          <w:sz w:val="20"/>
          <w:szCs w:val="20"/>
        </w:rPr>
      </w:pPr>
      <w:r w:rsidRPr="006A3BBC">
        <w:rPr>
          <w:rFonts w:ascii="GHEA Grapalat" w:hAnsi="GHEA Grapalat"/>
          <w:i/>
          <w:sz w:val="20"/>
          <w:szCs w:val="20"/>
        </w:rPr>
        <w:t>5)фактических и правовых оснований жалобы, доказательств по ней;</w:t>
      </w:r>
    </w:p>
    <w:p w:rsidR="00996C19" w:rsidRPr="006A3BBC" w:rsidRDefault="00996C19" w:rsidP="00D746CA">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6A3BBC">
        <w:rPr>
          <w:rFonts w:ascii="GHEA Grapalat" w:hAnsi="GHEA Grapalat"/>
          <w:i/>
          <w:sz w:val="20"/>
          <w:szCs w:val="20"/>
        </w:rPr>
        <w:t>драмов</w:t>
      </w:r>
      <w:proofErr w:type="spellEnd"/>
      <w:r w:rsidRPr="006A3BBC">
        <w:rPr>
          <w:rFonts w:ascii="GHEA Grapalat" w:hAnsi="GHEA Grapalat"/>
          <w:i/>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6A3BBC" w:rsidRDefault="00996C19" w:rsidP="00D746CA">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6A3BBC" w:rsidRDefault="00996C19" w:rsidP="00D746CA">
      <w:pPr>
        <w:widowControl w:val="0"/>
        <w:tabs>
          <w:tab w:val="left" w:pos="1134"/>
        </w:tabs>
        <w:jc w:val="both"/>
        <w:rPr>
          <w:rFonts w:ascii="GHEA Grapalat" w:hAnsi="GHEA Grapalat"/>
          <w:i/>
          <w:sz w:val="20"/>
          <w:szCs w:val="20"/>
        </w:rPr>
      </w:pPr>
      <w:r w:rsidRPr="006A3BBC">
        <w:rPr>
          <w:rFonts w:ascii="GHEA Grapalat" w:hAnsi="GHEA Grapalat"/>
          <w:i/>
          <w:sz w:val="20"/>
          <w:szCs w:val="20"/>
        </w:rPr>
        <w:t>8)иных необходимых сведений.</w:t>
      </w:r>
    </w:p>
    <w:p w:rsidR="00D51669" w:rsidRPr="006A3BBC" w:rsidRDefault="00D51669" w:rsidP="00D746CA">
      <w:pPr>
        <w:widowControl w:val="0"/>
        <w:tabs>
          <w:tab w:val="left" w:pos="1134"/>
        </w:tabs>
        <w:jc w:val="both"/>
        <w:rPr>
          <w:rFonts w:ascii="GHEA Grapalat" w:hAnsi="GHEA Grapalat"/>
          <w:i/>
          <w:sz w:val="20"/>
          <w:szCs w:val="20"/>
        </w:rPr>
      </w:pPr>
      <w:r w:rsidRPr="006A3BBC">
        <w:rPr>
          <w:rFonts w:ascii="GHEA Grapalat" w:hAnsi="GHEA Grapalat"/>
          <w:i/>
          <w:sz w:val="20"/>
          <w:szCs w:val="20"/>
        </w:rPr>
        <w:t>1</w:t>
      </w:r>
      <w:r w:rsidR="004F78B4" w:rsidRPr="006A3BBC">
        <w:rPr>
          <w:rFonts w:ascii="GHEA Grapalat" w:hAnsi="GHEA Grapalat"/>
          <w:i/>
          <w:sz w:val="20"/>
          <w:szCs w:val="20"/>
        </w:rPr>
        <w:t>2</w:t>
      </w:r>
      <w:r w:rsidRPr="006A3BBC">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6A3BBC">
        <w:rPr>
          <w:rFonts w:ascii="GHEA Grapalat" w:hAnsi="GHEA Grapalat"/>
          <w:i/>
          <w:sz w:val="20"/>
          <w:szCs w:val="20"/>
        </w:rPr>
        <w:t>ул</w:t>
      </w:r>
      <w:proofErr w:type="gramStart"/>
      <w:r w:rsidRPr="006A3BBC">
        <w:rPr>
          <w:rFonts w:ascii="GHEA Grapalat" w:hAnsi="GHEA Grapalat"/>
          <w:i/>
          <w:sz w:val="20"/>
          <w:szCs w:val="20"/>
        </w:rPr>
        <w:t>.М</w:t>
      </w:r>
      <w:proofErr w:type="gramEnd"/>
      <w:r w:rsidRPr="006A3BBC">
        <w:rPr>
          <w:rFonts w:ascii="GHEA Grapalat" w:hAnsi="GHEA Grapalat"/>
          <w:i/>
          <w:sz w:val="20"/>
          <w:szCs w:val="20"/>
        </w:rPr>
        <w:t>елик-Адамян</w:t>
      </w:r>
      <w:proofErr w:type="spellEnd"/>
      <w:r w:rsidRPr="006A3BBC">
        <w:rPr>
          <w:rFonts w:ascii="GHEA Grapalat" w:hAnsi="GHEA Grapalat"/>
          <w:i/>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6A3BBC">
          <w:rPr>
            <w:rStyle w:val="a9"/>
            <w:rFonts w:ascii="GHEA Grapalat" w:hAnsi="GHEA Grapalat"/>
            <w:i/>
            <w:sz w:val="20"/>
            <w:szCs w:val="20"/>
          </w:rPr>
          <w:t>secretariat@minfin.am</w:t>
        </w:r>
      </w:hyperlink>
      <w:r w:rsidRPr="006A3BBC">
        <w:rPr>
          <w:rFonts w:ascii="GHEA Grapalat" w:hAnsi="GHEA Grapalat"/>
          <w:i/>
          <w:sz w:val="20"/>
          <w:szCs w:val="20"/>
        </w:rPr>
        <w:t xml:space="preserve">. </w:t>
      </w:r>
    </w:p>
    <w:p w:rsidR="00996C19" w:rsidRPr="006A3BBC" w:rsidRDefault="00996C19" w:rsidP="00D746CA">
      <w:pPr>
        <w:widowControl w:val="0"/>
        <w:tabs>
          <w:tab w:val="left" w:pos="1276"/>
        </w:tabs>
        <w:jc w:val="both"/>
        <w:rPr>
          <w:rFonts w:ascii="GHEA Grapalat" w:hAnsi="GHEA Grapalat" w:cs="Sylfaen"/>
          <w:i/>
          <w:sz w:val="20"/>
          <w:szCs w:val="20"/>
        </w:rPr>
      </w:pPr>
      <w:proofErr w:type="gramStart"/>
      <w:r w:rsidRPr="006A3BBC">
        <w:rPr>
          <w:rFonts w:ascii="GHEA Grapalat" w:hAnsi="GHEA Grapalat"/>
          <w:i/>
          <w:sz w:val="20"/>
          <w:szCs w:val="20"/>
        </w:rPr>
        <w:t>12.</w:t>
      </w:r>
      <w:r w:rsidR="00D51669" w:rsidRPr="006A3BBC">
        <w:rPr>
          <w:rFonts w:ascii="GHEA Grapalat" w:hAnsi="GHEA Grapalat"/>
          <w:i/>
          <w:sz w:val="20"/>
          <w:szCs w:val="20"/>
        </w:rPr>
        <w:t>7</w:t>
      </w:r>
      <w:r w:rsidR="00D746CA" w:rsidRPr="006A3BBC">
        <w:rPr>
          <w:rFonts w:ascii="GHEA Grapalat" w:hAnsi="GHEA Grapalat"/>
          <w:i/>
          <w:sz w:val="20"/>
          <w:szCs w:val="20"/>
        </w:rPr>
        <w:t>.</w:t>
      </w:r>
      <w:r w:rsidRPr="006A3BBC">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6A3BBC">
        <w:rPr>
          <w:rFonts w:ascii="Courier New" w:hAnsi="Courier New" w:cs="Courier New"/>
          <w:i/>
          <w:sz w:val="20"/>
          <w:szCs w:val="20"/>
        </w:rPr>
        <w:t> </w:t>
      </w:r>
      <w:r w:rsidRPr="006A3BBC">
        <w:rPr>
          <w:rFonts w:ascii="GHEA Grapalat" w:hAnsi="GHEA Grapalat"/>
          <w:i/>
          <w:sz w:val="20"/>
          <w:szCs w:val="20"/>
        </w:rPr>
        <w:t>уполномоченный орган копию документа, удостоверяющего внесение платы за</w:t>
      </w:r>
      <w:r w:rsidR="00EF11FF" w:rsidRPr="006A3BBC">
        <w:rPr>
          <w:rFonts w:ascii="Courier New" w:hAnsi="Courier New" w:cs="Courier New"/>
          <w:i/>
          <w:sz w:val="20"/>
          <w:szCs w:val="20"/>
        </w:rPr>
        <w:t> </w:t>
      </w:r>
      <w:r w:rsidRPr="006A3BBC">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6A3BBC">
        <w:rPr>
          <w:rFonts w:ascii="GHEA Grapalat" w:hAnsi="GHEA Grapalat"/>
          <w:i/>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w:t>
      </w:r>
      <w:r w:rsidRPr="006A3BBC">
        <w:rPr>
          <w:rFonts w:ascii="GHEA Grapalat" w:hAnsi="GHEA Grapalat"/>
          <w:i/>
          <w:sz w:val="20"/>
          <w:szCs w:val="20"/>
        </w:rPr>
        <w:lastRenderedPageBreak/>
        <w:t xml:space="preserve">обратно </w:t>
      </w:r>
      <w:proofErr w:type="gramStart"/>
      <w:r w:rsidRPr="006A3BBC">
        <w:rPr>
          <w:rFonts w:ascii="GHEA Grapalat" w:hAnsi="GHEA Grapalat"/>
          <w:i/>
          <w:sz w:val="20"/>
          <w:szCs w:val="20"/>
        </w:rPr>
        <w:t>плату</w:t>
      </w:r>
      <w:proofErr w:type="gramEnd"/>
      <w:r w:rsidRPr="006A3BBC">
        <w:rPr>
          <w:rFonts w:ascii="GHEA Grapalat" w:hAnsi="GHEA Grapalat"/>
          <w:i/>
          <w:sz w:val="20"/>
          <w:szCs w:val="20"/>
        </w:rPr>
        <w:t xml:space="preserve"> за обжалование внесшему ее</w:t>
      </w:r>
      <w:r w:rsidR="00720542" w:rsidRPr="006A3BBC">
        <w:rPr>
          <w:rFonts w:ascii="Courier New" w:hAnsi="Courier New" w:cs="Courier New"/>
          <w:i/>
          <w:sz w:val="20"/>
          <w:szCs w:val="20"/>
          <w:lang w:val="en-US"/>
        </w:rPr>
        <w:t> </w:t>
      </w:r>
      <w:r w:rsidRPr="006A3BBC">
        <w:rPr>
          <w:rFonts w:ascii="GHEA Grapalat" w:hAnsi="GHEA Grapalat"/>
          <w:i/>
          <w:sz w:val="20"/>
          <w:szCs w:val="20"/>
        </w:rPr>
        <w:t>лицу посредством совершения перевода на указанный банковский счет.</w:t>
      </w:r>
    </w:p>
    <w:p w:rsidR="00996C19" w:rsidRPr="006A3BBC" w:rsidRDefault="00996C19" w:rsidP="00D746CA">
      <w:pPr>
        <w:widowControl w:val="0"/>
        <w:tabs>
          <w:tab w:val="left" w:pos="1276"/>
        </w:tabs>
        <w:jc w:val="both"/>
        <w:rPr>
          <w:rFonts w:ascii="GHEA Grapalat" w:hAnsi="GHEA Grapalat"/>
          <w:i/>
          <w:sz w:val="20"/>
          <w:szCs w:val="20"/>
        </w:rPr>
      </w:pPr>
      <w:r w:rsidRPr="006A3BBC">
        <w:rPr>
          <w:rFonts w:ascii="GHEA Grapalat" w:hAnsi="GHEA Grapalat"/>
          <w:i/>
          <w:sz w:val="20"/>
          <w:szCs w:val="20"/>
        </w:rPr>
        <w:t>12.7</w:t>
      </w:r>
      <w:r w:rsidR="00D746CA" w:rsidRPr="006A3BBC">
        <w:rPr>
          <w:rFonts w:ascii="GHEA Grapalat" w:hAnsi="GHEA Grapalat"/>
          <w:i/>
          <w:sz w:val="20"/>
          <w:szCs w:val="20"/>
        </w:rPr>
        <w:t>.</w:t>
      </w:r>
      <w:r w:rsidR="00D51669" w:rsidRPr="006A3BBC">
        <w:rPr>
          <w:rFonts w:ascii="GHEA Grapalat" w:hAnsi="GHEA Grapalat"/>
          <w:i/>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6A3BBC">
        <w:rPr>
          <w:rFonts w:ascii="GHEA Grapalat" w:hAnsi="GHEA Grapalat"/>
          <w:i/>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6A3BBC">
        <w:rPr>
          <w:rFonts w:ascii="GHEA Grapalat" w:hAnsi="GHEA Grapalat"/>
          <w:i/>
          <w:sz w:val="20"/>
          <w:szCs w:val="20"/>
        </w:rPr>
        <w:t>указаннօй</w:t>
      </w:r>
      <w:proofErr w:type="spellEnd"/>
      <w:r w:rsidR="00D51669" w:rsidRPr="006A3BBC">
        <w:rPr>
          <w:rFonts w:ascii="GHEA Grapalat" w:hAnsi="GHEA Grapalat"/>
          <w:i/>
          <w:sz w:val="20"/>
          <w:szCs w:val="20"/>
        </w:rPr>
        <w:t xml:space="preserve"> в жалобе.</w:t>
      </w:r>
      <w:r w:rsidRPr="006A3BBC">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6A3BBC">
        <w:rPr>
          <w:rFonts w:ascii="GHEA Grapalat" w:hAnsi="GHEA Grapalat"/>
          <w:i/>
          <w:sz w:val="20"/>
          <w:szCs w:val="20"/>
        </w:rPr>
        <w:t xml:space="preserve"> жалобы в связи с закупками, считается представленной в установленный срок.</w:t>
      </w:r>
    </w:p>
    <w:p w:rsidR="00A677CD" w:rsidRPr="006A3BBC" w:rsidRDefault="000473EF" w:rsidP="00D746CA">
      <w:pPr>
        <w:widowControl w:val="0"/>
        <w:tabs>
          <w:tab w:val="left" w:pos="1276"/>
        </w:tabs>
        <w:jc w:val="both"/>
        <w:rPr>
          <w:rFonts w:ascii="GHEA Grapalat" w:hAnsi="GHEA Grapalat" w:cs="Sylfaen"/>
          <w:i/>
          <w:sz w:val="20"/>
          <w:szCs w:val="20"/>
        </w:rPr>
      </w:pPr>
      <w:r w:rsidRPr="006A3BBC">
        <w:rPr>
          <w:rFonts w:ascii="GHEA Grapalat" w:hAnsi="GHEA Grapalat"/>
          <w:i/>
          <w:sz w:val="20"/>
          <w:szCs w:val="20"/>
        </w:rPr>
        <w:t>12</w:t>
      </w:r>
      <w:r w:rsidR="00A677CD" w:rsidRPr="006A3BBC">
        <w:rPr>
          <w:rFonts w:ascii="GHEA Grapalat" w:hAnsi="GHEA Grapalat"/>
          <w:i/>
          <w:sz w:val="20"/>
          <w:szCs w:val="20"/>
        </w:rPr>
        <w:t>.9</w:t>
      </w:r>
      <w:proofErr w:type="gramStart"/>
      <w:r w:rsidR="00A677CD" w:rsidRPr="006A3BBC">
        <w:rPr>
          <w:rFonts w:ascii="GHEA Grapalat" w:hAnsi="GHEA Grapalat"/>
          <w:i/>
          <w:sz w:val="20"/>
          <w:szCs w:val="20"/>
        </w:rPr>
        <w:t xml:space="preserve"> В</w:t>
      </w:r>
      <w:proofErr w:type="gramEnd"/>
      <w:r w:rsidR="00A677CD" w:rsidRPr="006A3BBC">
        <w:rPr>
          <w:rFonts w:ascii="GHEA Grapalat" w:hAnsi="GHEA Grapalat"/>
          <w:i/>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6A3BBC">
        <w:rPr>
          <w:rFonts w:ascii="GHEA Grapalat" w:hAnsi="GHEA Grapalat"/>
          <w:i/>
          <w:sz w:val="20"/>
          <w:szCs w:val="20"/>
        </w:rPr>
        <w:t>,</w:t>
      </w:r>
      <w:proofErr w:type="gramEnd"/>
      <w:r w:rsidR="00A677CD" w:rsidRPr="006A3BBC">
        <w:rPr>
          <w:rFonts w:ascii="GHEA Grapalat" w:hAnsi="GHEA Grapalat"/>
          <w:i/>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6A3BBC">
        <w:rPr>
          <w:rFonts w:ascii="GHEA Grapalat" w:hAnsi="GHEA Grapalat"/>
          <w:i/>
          <w:sz w:val="20"/>
          <w:szCs w:val="20"/>
        </w:rPr>
        <w:t>2</w:t>
      </w:r>
      <w:r w:rsidR="00A677CD" w:rsidRPr="006A3BBC">
        <w:rPr>
          <w:rFonts w:ascii="GHEA Grapalat" w:hAnsi="GHEA Grapalat"/>
          <w:i/>
          <w:sz w:val="20"/>
          <w:szCs w:val="20"/>
        </w:rPr>
        <w:t>.</w:t>
      </w:r>
      <w:r w:rsidR="00A677CD" w:rsidRPr="006A3BBC">
        <w:rPr>
          <w:rFonts w:ascii="GHEA Grapalat" w:hAnsi="GHEA Grapalat"/>
          <w:i/>
          <w:sz w:val="20"/>
          <w:szCs w:val="20"/>
          <w:lang w:val="hy-AM"/>
        </w:rPr>
        <w:t>8</w:t>
      </w:r>
      <w:r w:rsidR="00A677CD" w:rsidRPr="006A3BBC">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6A3BBC" w:rsidRDefault="000473EF" w:rsidP="00D746CA">
      <w:pPr>
        <w:widowControl w:val="0"/>
        <w:tabs>
          <w:tab w:val="left" w:pos="1276"/>
        </w:tabs>
        <w:jc w:val="both"/>
        <w:rPr>
          <w:rFonts w:ascii="GHEA Grapalat" w:hAnsi="GHEA Grapalat" w:cs="Sylfaen"/>
          <w:i/>
          <w:sz w:val="20"/>
          <w:szCs w:val="20"/>
        </w:rPr>
      </w:pPr>
      <w:r w:rsidRPr="006A3BBC">
        <w:rPr>
          <w:rFonts w:ascii="GHEA Grapalat" w:hAnsi="GHEA Grapalat" w:cs="Sylfaen"/>
          <w:i/>
          <w:sz w:val="20"/>
          <w:szCs w:val="20"/>
        </w:rPr>
        <w:t>12</w:t>
      </w:r>
      <w:r w:rsidR="00A677CD" w:rsidRPr="006A3BBC">
        <w:rPr>
          <w:rFonts w:ascii="GHEA Grapalat" w:hAnsi="GHEA Grapalat" w:cs="Sylfaen"/>
          <w:i/>
          <w:sz w:val="20"/>
          <w:szCs w:val="20"/>
        </w:rPr>
        <w:t>.10</w:t>
      </w:r>
      <w:proofErr w:type="gramStart"/>
      <w:r w:rsidR="00A677CD" w:rsidRPr="006A3BBC">
        <w:rPr>
          <w:rFonts w:ascii="GHEA Grapalat" w:hAnsi="GHEA Grapalat" w:cs="Sylfaen"/>
          <w:i/>
          <w:sz w:val="20"/>
          <w:szCs w:val="20"/>
        </w:rPr>
        <w:t xml:space="preserve"> В</w:t>
      </w:r>
      <w:proofErr w:type="gramEnd"/>
      <w:r w:rsidR="00A677CD" w:rsidRPr="006A3BBC">
        <w:rPr>
          <w:rFonts w:ascii="GHEA Grapalat" w:hAnsi="GHEA Grapalat" w:cs="Sylfaen"/>
          <w:i/>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6A3BBC">
        <w:rPr>
          <w:rFonts w:ascii="GHEA Grapalat" w:hAnsi="GHEA Grapalat" w:cs="Sylfaen"/>
          <w:i/>
          <w:sz w:val="20"/>
          <w:szCs w:val="20"/>
        </w:rPr>
        <w:t>2</w:t>
      </w:r>
      <w:r w:rsidR="00A677CD" w:rsidRPr="006A3BBC">
        <w:rPr>
          <w:rFonts w:ascii="GHEA Grapalat" w:hAnsi="GHEA Grapalat" w:cs="Sylfaen"/>
          <w:i/>
          <w:sz w:val="20"/>
          <w:szCs w:val="20"/>
        </w:rPr>
        <w:t>.5 части 1 настоящего приглашения.</w:t>
      </w:r>
    </w:p>
    <w:p w:rsidR="00A677CD" w:rsidRPr="006A3BBC" w:rsidRDefault="009619D8" w:rsidP="008A7430">
      <w:pPr>
        <w:widowControl w:val="0"/>
        <w:tabs>
          <w:tab w:val="left" w:pos="1276"/>
        </w:tabs>
        <w:jc w:val="both"/>
        <w:rPr>
          <w:rFonts w:ascii="GHEA Grapalat" w:hAnsi="GHEA Grapalat" w:cs="Sylfaen"/>
          <w:i/>
          <w:sz w:val="20"/>
          <w:szCs w:val="20"/>
        </w:rPr>
      </w:pPr>
      <w:r w:rsidRPr="006A3BBC">
        <w:rPr>
          <w:rFonts w:ascii="GHEA Grapalat" w:hAnsi="GHEA Grapalat" w:cs="Sylfaen"/>
          <w:i/>
          <w:sz w:val="20"/>
          <w:szCs w:val="20"/>
        </w:rPr>
        <w:t xml:space="preserve"> </w:t>
      </w:r>
      <w:r w:rsidR="00A677CD" w:rsidRPr="006A3BBC">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6A3BBC" w:rsidRDefault="00996C19" w:rsidP="00D746CA">
      <w:pPr>
        <w:widowControl w:val="0"/>
        <w:tabs>
          <w:tab w:val="left" w:pos="1276"/>
        </w:tabs>
        <w:jc w:val="both"/>
        <w:rPr>
          <w:rFonts w:ascii="GHEA Grapalat" w:hAnsi="GHEA Grapalat" w:cs="Sylfaen"/>
          <w:i/>
          <w:sz w:val="20"/>
          <w:szCs w:val="20"/>
        </w:rPr>
      </w:pPr>
      <w:r w:rsidRPr="006A3BBC">
        <w:rPr>
          <w:rFonts w:ascii="GHEA Grapalat" w:hAnsi="GHEA Grapalat"/>
          <w:i/>
          <w:sz w:val="20"/>
          <w:szCs w:val="20"/>
        </w:rPr>
        <w:t>12.</w:t>
      </w:r>
      <w:r w:rsidR="002C605B" w:rsidRPr="006A3BBC">
        <w:rPr>
          <w:rFonts w:ascii="GHEA Grapalat" w:hAnsi="GHEA Grapalat"/>
          <w:i/>
          <w:sz w:val="20"/>
          <w:szCs w:val="20"/>
        </w:rPr>
        <w:t>11</w:t>
      </w:r>
      <w:r w:rsidR="00D746CA" w:rsidRPr="006A3BBC">
        <w:rPr>
          <w:rFonts w:ascii="GHEA Grapalat" w:hAnsi="GHEA Grapalat"/>
          <w:i/>
          <w:sz w:val="20"/>
          <w:szCs w:val="20"/>
        </w:rPr>
        <w:t>.</w:t>
      </w:r>
      <w:r w:rsidRPr="006A3BBC">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6A3BBC" w:rsidRDefault="00996C19" w:rsidP="00D746CA">
      <w:pPr>
        <w:widowControl w:val="0"/>
        <w:tabs>
          <w:tab w:val="left" w:pos="1276"/>
        </w:tabs>
        <w:jc w:val="both"/>
        <w:rPr>
          <w:rFonts w:ascii="GHEA Grapalat" w:hAnsi="GHEA Grapalat"/>
          <w:i/>
          <w:sz w:val="20"/>
          <w:szCs w:val="20"/>
        </w:rPr>
      </w:pPr>
      <w:r w:rsidRPr="006A3BBC">
        <w:rPr>
          <w:rFonts w:ascii="GHEA Grapalat" w:hAnsi="GHEA Grapalat"/>
          <w:i/>
          <w:sz w:val="20"/>
          <w:szCs w:val="20"/>
        </w:rPr>
        <w:t>12.</w:t>
      </w:r>
      <w:r w:rsidR="002C605B" w:rsidRPr="006A3BBC">
        <w:rPr>
          <w:rFonts w:ascii="GHEA Grapalat" w:hAnsi="GHEA Grapalat"/>
          <w:i/>
          <w:sz w:val="20"/>
          <w:szCs w:val="20"/>
        </w:rPr>
        <w:t>12</w:t>
      </w:r>
      <w:r w:rsidR="00D746CA" w:rsidRPr="006A3BBC">
        <w:rPr>
          <w:rFonts w:ascii="GHEA Grapalat" w:hAnsi="GHEA Grapalat"/>
          <w:i/>
          <w:sz w:val="20"/>
          <w:szCs w:val="20"/>
        </w:rPr>
        <w:t>.</w:t>
      </w:r>
      <w:r w:rsidR="002C605B" w:rsidRPr="006A3BBC">
        <w:rPr>
          <w:rFonts w:ascii="GHEA Grapalat" w:hAnsi="GHEA Grapalat"/>
          <w:i/>
          <w:sz w:val="20"/>
          <w:szCs w:val="20"/>
        </w:rPr>
        <w:t xml:space="preserve">Рассмотрение жалобы </w:t>
      </w:r>
      <w:proofErr w:type="gramStart"/>
      <w:r w:rsidR="002C605B" w:rsidRPr="006A3BBC">
        <w:rPr>
          <w:rFonts w:ascii="GHEA Grapalat" w:hAnsi="GHEA Grapalat"/>
          <w:i/>
          <w:sz w:val="20"/>
          <w:szCs w:val="20"/>
        </w:rPr>
        <w:t>осуществляется</w:t>
      </w:r>
      <w:proofErr w:type="gramEnd"/>
      <w:r w:rsidR="002C605B" w:rsidRPr="006A3BBC">
        <w:rPr>
          <w:rFonts w:ascii="GHEA Grapalat" w:hAnsi="GHEA Grapalat"/>
          <w:i/>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6A3BBC">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6A3BBC" w:rsidRDefault="00996C19" w:rsidP="00D746CA">
      <w:pPr>
        <w:widowControl w:val="0"/>
        <w:tabs>
          <w:tab w:val="left" w:pos="1276"/>
        </w:tabs>
        <w:jc w:val="both"/>
        <w:rPr>
          <w:rFonts w:ascii="GHEA Grapalat" w:hAnsi="GHEA Grapalat" w:cs="Sylfaen"/>
          <w:i/>
          <w:sz w:val="20"/>
          <w:szCs w:val="20"/>
        </w:rPr>
      </w:pPr>
      <w:r w:rsidRPr="006A3BBC">
        <w:rPr>
          <w:rFonts w:ascii="GHEA Grapalat" w:hAnsi="GHEA Grapalat"/>
          <w:i/>
          <w:sz w:val="20"/>
          <w:szCs w:val="20"/>
        </w:rPr>
        <w:t>12.</w:t>
      </w:r>
      <w:r w:rsidR="0035482E" w:rsidRPr="006A3BBC">
        <w:rPr>
          <w:rFonts w:ascii="GHEA Grapalat" w:hAnsi="GHEA Grapalat"/>
          <w:i/>
          <w:sz w:val="20"/>
          <w:szCs w:val="20"/>
        </w:rPr>
        <w:t>13</w:t>
      </w:r>
      <w:r w:rsidR="00D746CA" w:rsidRPr="006A3BBC">
        <w:rPr>
          <w:rFonts w:ascii="GHEA Grapalat" w:hAnsi="GHEA Grapalat"/>
          <w:i/>
          <w:sz w:val="20"/>
          <w:szCs w:val="20"/>
        </w:rPr>
        <w:t>.</w:t>
      </w:r>
      <w:r w:rsidRPr="006A3BBC">
        <w:rPr>
          <w:rFonts w:ascii="GHEA Grapalat" w:hAnsi="GHEA Grapalat"/>
          <w:i/>
          <w:sz w:val="20"/>
          <w:szCs w:val="20"/>
        </w:rPr>
        <w:t xml:space="preserve">Лицо, рассматривающее </w:t>
      </w:r>
      <w:r w:rsidR="0035482E" w:rsidRPr="006A3BBC">
        <w:rPr>
          <w:rFonts w:ascii="GHEA Grapalat" w:hAnsi="GHEA Grapalat"/>
          <w:i/>
          <w:sz w:val="20"/>
          <w:szCs w:val="20"/>
        </w:rPr>
        <w:t xml:space="preserve">связанные с закупками </w:t>
      </w:r>
      <w:r w:rsidRPr="006A3BBC">
        <w:rPr>
          <w:rFonts w:ascii="GHEA Grapalat" w:hAnsi="GHEA Grapalat"/>
          <w:i/>
          <w:sz w:val="20"/>
          <w:szCs w:val="20"/>
        </w:rPr>
        <w:t>жалобы:</w:t>
      </w:r>
    </w:p>
    <w:p w:rsidR="00996C19" w:rsidRPr="006A3BBC" w:rsidRDefault="00996C19" w:rsidP="00D746CA">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6A3BBC" w:rsidRDefault="00996C19" w:rsidP="00D746CA">
      <w:pPr>
        <w:widowControl w:val="0"/>
        <w:tabs>
          <w:tab w:val="left" w:pos="1134"/>
        </w:tabs>
        <w:jc w:val="both"/>
        <w:rPr>
          <w:rFonts w:ascii="GHEA Grapalat" w:hAnsi="GHEA Grapalat" w:cs="Sylfaen"/>
          <w:i/>
          <w:sz w:val="20"/>
          <w:szCs w:val="20"/>
        </w:rPr>
      </w:pPr>
      <w:proofErr w:type="spellStart"/>
      <w:r w:rsidRPr="006A3BBC">
        <w:rPr>
          <w:rFonts w:ascii="GHEA Grapalat" w:hAnsi="GHEA Grapalat"/>
          <w:i/>
          <w:sz w:val="20"/>
          <w:szCs w:val="20"/>
        </w:rPr>
        <w:t>а</w:t>
      </w:r>
      <w:proofErr w:type="gramStart"/>
      <w:r w:rsidRPr="006A3BBC">
        <w:rPr>
          <w:rFonts w:ascii="GHEA Grapalat" w:hAnsi="GHEA Grapalat"/>
          <w:i/>
          <w:sz w:val="20"/>
          <w:szCs w:val="20"/>
        </w:rPr>
        <w:t>.з</w:t>
      </w:r>
      <w:proofErr w:type="gramEnd"/>
      <w:r w:rsidRPr="006A3BBC">
        <w:rPr>
          <w:rFonts w:ascii="GHEA Grapalat" w:hAnsi="GHEA Grapalat"/>
          <w:i/>
          <w:sz w:val="20"/>
          <w:szCs w:val="20"/>
        </w:rPr>
        <w:t>апретить</w:t>
      </w:r>
      <w:proofErr w:type="spellEnd"/>
      <w:r w:rsidRPr="006A3BBC">
        <w:rPr>
          <w:rFonts w:ascii="GHEA Grapalat" w:hAnsi="GHEA Grapalat"/>
          <w:i/>
          <w:sz w:val="20"/>
          <w:szCs w:val="20"/>
        </w:rPr>
        <w:t xml:space="preserve"> выполнение определенных действий и принятие решений;</w:t>
      </w:r>
    </w:p>
    <w:p w:rsidR="00996C19" w:rsidRPr="006A3BBC" w:rsidRDefault="00996C19" w:rsidP="00D746CA">
      <w:pPr>
        <w:widowControl w:val="0"/>
        <w:tabs>
          <w:tab w:val="left" w:pos="1134"/>
        </w:tabs>
        <w:jc w:val="both"/>
        <w:rPr>
          <w:rFonts w:ascii="GHEA Grapalat" w:hAnsi="GHEA Grapalat" w:cs="Sylfaen"/>
          <w:i/>
          <w:sz w:val="20"/>
          <w:szCs w:val="20"/>
        </w:rPr>
      </w:pPr>
      <w:proofErr w:type="spellStart"/>
      <w:r w:rsidRPr="006A3BBC">
        <w:rPr>
          <w:rFonts w:ascii="GHEA Grapalat" w:hAnsi="GHEA Grapalat"/>
          <w:i/>
          <w:sz w:val="20"/>
          <w:szCs w:val="20"/>
        </w:rPr>
        <w:t>б</w:t>
      </w:r>
      <w:proofErr w:type="gramStart"/>
      <w:r w:rsidRPr="006A3BBC">
        <w:rPr>
          <w:rFonts w:ascii="GHEA Grapalat" w:hAnsi="GHEA Grapalat"/>
          <w:i/>
          <w:sz w:val="20"/>
          <w:szCs w:val="20"/>
        </w:rPr>
        <w:t>.о</w:t>
      </w:r>
      <w:proofErr w:type="gramEnd"/>
      <w:r w:rsidRPr="006A3BBC">
        <w:rPr>
          <w:rFonts w:ascii="GHEA Grapalat" w:hAnsi="GHEA Grapalat"/>
          <w:i/>
          <w:sz w:val="20"/>
          <w:szCs w:val="20"/>
        </w:rPr>
        <w:t>бязать</w:t>
      </w:r>
      <w:proofErr w:type="spellEnd"/>
      <w:r w:rsidRPr="006A3BBC">
        <w:rPr>
          <w:rFonts w:ascii="GHEA Grapalat" w:hAnsi="GHEA Grapalat"/>
          <w:i/>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6A3BBC" w:rsidRDefault="00996C19" w:rsidP="00D746CA">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2)принимает решение о включении участника в список участников, не</w:t>
      </w:r>
      <w:r w:rsidR="00720542" w:rsidRPr="006A3BBC">
        <w:rPr>
          <w:rFonts w:ascii="Courier New" w:hAnsi="Courier New" w:cs="Courier New"/>
          <w:i/>
          <w:sz w:val="20"/>
          <w:szCs w:val="20"/>
          <w:lang w:val="en-US"/>
        </w:rPr>
        <w:t> </w:t>
      </w:r>
      <w:r w:rsidRPr="006A3BBC">
        <w:rPr>
          <w:rFonts w:ascii="GHEA Grapalat" w:hAnsi="GHEA Grapalat"/>
          <w:i/>
          <w:sz w:val="20"/>
          <w:szCs w:val="20"/>
        </w:rPr>
        <w:t>имеющих права на участие в процессе закупок;</w:t>
      </w:r>
    </w:p>
    <w:p w:rsidR="00996C19" w:rsidRPr="006A3BBC" w:rsidRDefault="00996C19" w:rsidP="00D746CA">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3)ведет учет решений, принятых лицом, рассматривающим жалобы в</w:t>
      </w:r>
      <w:r w:rsidR="00720542" w:rsidRPr="006A3BBC">
        <w:rPr>
          <w:rFonts w:ascii="Courier New" w:hAnsi="Courier New" w:cs="Courier New"/>
          <w:i/>
          <w:sz w:val="20"/>
          <w:szCs w:val="20"/>
          <w:lang w:val="en-US"/>
        </w:rPr>
        <w:t> </w:t>
      </w:r>
      <w:r w:rsidRPr="006A3BBC">
        <w:rPr>
          <w:rFonts w:ascii="GHEA Grapalat" w:hAnsi="GHEA Grapalat"/>
          <w:i/>
          <w:sz w:val="20"/>
          <w:szCs w:val="20"/>
        </w:rPr>
        <w:t>связи с закупками, и осуществляет контроль над их исполнением.</w:t>
      </w:r>
    </w:p>
    <w:p w:rsidR="00996C19" w:rsidRPr="006A3BBC" w:rsidRDefault="00996C19" w:rsidP="00D746CA">
      <w:pPr>
        <w:widowControl w:val="0"/>
        <w:tabs>
          <w:tab w:val="left" w:pos="1276"/>
        </w:tabs>
        <w:jc w:val="both"/>
        <w:rPr>
          <w:rFonts w:ascii="GHEA Grapalat" w:hAnsi="GHEA Grapalat" w:cs="Sylfaen"/>
          <w:i/>
          <w:sz w:val="20"/>
          <w:szCs w:val="20"/>
        </w:rPr>
      </w:pPr>
      <w:r w:rsidRPr="006A3BBC">
        <w:rPr>
          <w:rFonts w:ascii="GHEA Grapalat" w:hAnsi="GHEA Grapalat"/>
          <w:i/>
          <w:sz w:val="20"/>
          <w:szCs w:val="20"/>
        </w:rPr>
        <w:t>12.</w:t>
      </w:r>
      <w:r w:rsidR="009639DF" w:rsidRPr="006A3BBC">
        <w:rPr>
          <w:rFonts w:ascii="GHEA Grapalat" w:hAnsi="GHEA Grapalat"/>
          <w:i/>
          <w:sz w:val="20"/>
          <w:szCs w:val="20"/>
        </w:rPr>
        <w:t>14</w:t>
      </w:r>
      <w:r w:rsidR="00D746CA" w:rsidRPr="006A3BBC">
        <w:rPr>
          <w:rFonts w:ascii="GHEA Grapalat" w:hAnsi="GHEA Grapalat"/>
          <w:i/>
          <w:sz w:val="20"/>
          <w:szCs w:val="20"/>
        </w:rPr>
        <w:t>.</w:t>
      </w:r>
      <w:r w:rsidRPr="006A3BBC">
        <w:rPr>
          <w:rFonts w:ascii="GHEA Grapalat" w:hAnsi="GHEA Grapalat"/>
          <w:i/>
          <w:sz w:val="20"/>
          <w:szCs w:val="20"/>
        </w:rPr>
        <w:t xml:space="preserve">В случае удовлетворения жалобы лицом, рассматривающим </w:t>
      </w:r>
      <w:r w:rsidR="00A32D42" w:rsidRPr="006A3BBC">
        <w:rPr>
          <w:rFonts w:ascii="GHEA Grapalat" w:hAnsi="GHEA Grapalat"/>
          <w:i/>
          <w:sz w:val="20"/>
          <w:szCs w:val="20"/>
        </w:rPr>
        <w:t>связанные с закупками жалобы</w:t>
      </w:r>
      <w:r w:rsidRPr="006A3BBC">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6A3BBC" w:rsidRDefault="00996C19" w:rsidP="00D746CA">
      <w:pPr>
        <w:widowControl w:val="0"/>
        <w:tabs>
          <w:tab w:val="left" w:pos="1276"/>
        </w:tabs>
        <w:jc w:val="both"/>
        <w:rPr>
          <w:rFonts w:ascii="GHEA Grapalat" w:hAnsi="GHEA Grapalat"/>
          <w:i/>
          <w:sz w:val="20"/>
          <w:szCs w:val="20"/>
        </w:rPr>
      </w:pPr>
      <w:r w:rsidRPr="006A3BBC">
        <w:rPr>
          <w:rFonts w:ascii="GHEA Grapalat" w:hAnsi="GHEA Grapalat"/>
          <w:i/>
          <w:sz w:val="20"/>
          <w:szCs w:val="20"/>
        </w:rPr>
        <w:t>12.</w:t>
      </w:r>
      <w:r w:rsidR="009639DF" w:rsidRPr="006A3BBC">
        <w:rPr>
          <w:rFonts w:ascii="GHEA Grapalat" w:hAnsi="GHEA Grapalat"/>
          <w:i/>
          <w:sz w:val="20"/>
          <w:szCs w:val="20"/>
        </w:rPr>
        <w:t>15</w:t>
      </w:r>
      <w:r w:rsidR="00D746CA" w:rsidRPr="006A3BBC">
        <w:rPr>
          <w:rFonts w:ascii="GHEA Grapalat" w:hAnsi="GHEA Grapalat"/>
          <w:i/>
          <w:sz w:val="20"/>
          <w:szCs w:val="20"/>
        </w:rPr>
        <w:t>.</w:t>
      </w:r>
      <w:r w:rsidRPr="006A3BBC">
        <w:rPr>
          <w:rFonts w:ascii="GHEA Grapalat" w:hAnsi="GHEA Grapalat"/>
          <w:i/>
          <w:sz w:val="20"/>
          <w:szCs w:val="20"/>
        </w:rPr>
        <w:t>Рассмотрение жалобы является открытым для общественности</w:t>
      </w:r>
      <w:r w:rsidR="009639DF" w:rsidRPr="006A3BBC">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6A3BBC">
        <w:rPr>
          <w:rFonts w:ascii="GHEA Grapalat" w:hAnsi="GHEA Grapalat"/>
          <w:i/>
          <w:sz w:val="20"/>
          <w:szCs w:val="20"/>
          <w:lang w:val="hy-AM"/>
        </w:rPr>
        <w:t>.</w:t>
      </w:r>
      <w:r w:rsidR="009639DF" w:rsidRPr="006A3BBC">
        <w:rPr>
          <w:rFonts w:ascii="GHEA Grapalat" w:hAnsi="GHEA Grapalat"/>
          <w:i/>
          <w:sz w:val="20"/>
          <w:szCs w:val="20"/>
        </w:rPr>
        <w:t xml:space="preserve"> Заседания онлайн транслируются также в интернете.</w:t>
      </w:r>
      <w:r w:rsidR="009639DF" w:rsidRPr="006A3BBC" w:rsidDel="009639DF">
        <w:rPr>
          <w:rFonts w:ascii="GHEA Grapalat" w:hAnsi="GHEA Grapalat"/>
          <w:i/>
          <w:sz w:val="20"/>
          <w:szCs w:val="20"/>
        </w:rPr>
        <w:t xml:space="preserve"> </w:t>
      </w:r>
    </w:p>
    <w:p w:rsidR="00996C19" w:rsidRPr="006A3BBC" w:rsidRDefault="00996C19" w:rsidP="00D746CA">
      <w:pPr>
        <w:widowControl w:val="0"/>
        <w:tabs>
          <w:tab w:val="left" w:pos="1276"/>
        </w:tabs>
        <w:jc w:val="both"/>
        <w:rPr>
          <w:rFonts w:ascii="GHEA Grapalat" w:hAnsi="GHEA Grapalat" w:cs="Sylfaen"/>
          <w:i/>
          <w:sz w:val="20"/>
          <w:szCs w:val="20"/>
        </w:rPr>
      </w:pPr>
      <w:r w:rsidRPr="006A3BBC">
        <w:rPr>
          <w:rFonts w:ascii="GHEA Grapalat" w:hAnsi="GHEA Grapalat"/>
          <w:i/>
          <w:sz w:val="20"/>
          <w:szCs w:val="20"/>
        </w:rPr>
        <w:t>12.</w:t>
      </w:r>
      <w:r w:rsidR="009639DF" w:rsidRPr="006A3BBC">
        <w:rPr>
          <w:rFonts w:ascii="GHEA Grapalat" w:hAnsi="GHEA Grapalat"/>
          <w:i/>
          <w:sz w:val="20"/>
          <w:szCs w:val="20"/>
        </w:rPr>
        <w:t>16</w:t>
      </w:r>
      <w:r w:rsidR="00D746CA" w:rsidRPr="006A3BBC">
        <w:rPr>
          <w:rFonts w:ascii="GHEA Grapalat" w:hAnsi="GHEA Grapalat"/>
          <w:i/>
          <w:sz w:val="20"/>
          <w:szCs w:val="20"/>
        </w:rPr>
        <w:t>.</w:t>
      </w:r>
      <w:r w:rsidRPr="006A3BBC">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w:t>
      </w:r>
      <w:r w:rsidRPr="006A3BBC">
        <w:rPr>
          <w:rFonts w:ascii="GHEA Grapalat" w:hAnsi="GHEA Grapalat"/>
          <w:i/>
          <w:sz w:val="20"/>
          <w:szCs w:val="20"/>
        </w:rPr>
        <w:lastRenderedPageBreak/>
        <w:t xml:space="preserve">аналогичной жалобы лицу, рассматривающему </w:t>
      </w:r>
      <w:r w:rsidR="006E1E8F" w:rsidRPr="006A3BBC">
        <w:rPr>
          <w:rFonts w:ascii="GHEA Grapalat" w:hAnsi="GHEA Grapalat"/>
          <w:i/>
          <w:sz w:val="20"/>
          <w:szCs w:val="20"/>
        </w:rPr>
        <w:t>связанные с закупками жалобы</w:t>
      </w:r>
      <w:r w:rsidRPr="006A3BBC">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6A3BBC" w:rsidRDefault="00996C19" w:rsidP="00D746CA">
      <w:pPr>
        <w:widowControl w:val="0"/>
        <w:tabs>
          <w:tab w:val="left" w:pos="1276"/>
        </w:tabs>
        <w:jc w:val="both"/>
        <w:rPr>
          <w:rFonts w:ascii="GHEA Grapalat" w:hAnsi="GHEA Grapalat" w:cs="Sylfaen"/>
          <w:i/>
          <w:sz w:val="20"/>
          <w:szCs w:val="20"/>
        </w:rPr>
      </w:pPr>
      <w:r w:rsidRPr="006A3BBC">
        <w:rPr>
          <w:rFonts w:ascii="GHEA Grapalat" w:hAnsi="GHEA Grapalat"/>
          <w:i/>
          <w:sz w:val="20"/>
          <w:szCs w:val="20"/>
        </w:rPr>
        <w:t>12.</w:t>
      </w:r>
      <w:r w:rsidR="009639DF" w:rsidRPr="006A3BBC">
        <w:rPr>
          <w:rFonts w:ascii="GHEA Grapalat" w:hAnsi="GHEA Grapalat"/>
          <w:i/>
          <w:sz w:val="20"/>
          <w:szCs w:val="20"/>
        </w:rPr>
        <w:t>17</w:t>
      </w:r>
      <w:r w:rsidR="00D746CA" w:rsidRPr="006A3BBC">
        <w:rPr>
          <w:rFonts w:ascii="GHEA Grapalat" w:hAnsi="GHEA Grapalat"/>
          <w:i/>
          <w:sz w:val="20"/>
          <w:szCs w:val="20"/>
        </w:rPr>
        <w:t>.</w:t>
      </w:r>
      <w:r w:rsidRPr="006A3BBC">
        <w:rPr>
          <w:rFonts w:ascii="GHEA Grapalat" w:hAnsi="GHEA Grapalat"/>
          <w:i/>
          <w:sz w:val="20"/>
          <w:szCs w:val="20"/>
        </w:rPr>
        <w:t xml:space="preserve">Лицо, рассматривающее </w:t>
      </w:r>
      <w:r w:rsidR="00723E02" w:rsidRPr="006A3BBC">
        <w:rPr>
          <w:rFonts w:ascii="GHEA Grapalat" w:hAnsi="GHEA Grapalat"/>
          <w:i/>
          <w:sz w:val="20"/>
          <w:szCs w:val="20"/>
        </w:rPr>
        <w:t xml:space="preserve">связанные </w:t>
      </w:r>
      <w:r w:rsidRPr="006A3BBC">
        <w:rPr>
          <w:rFonts w:ascii="GHEA Grapalat" w:hAnsi="GHEA Grapalat"/>
          <w:i/>
          <w:sz w:val="20"/>
          <w:szCs w:val="20"/>
        </w:rPr>
        <w:t>с закупками</w:t>
      </w:r>
      <w:r w:rsidR="00723E02" w:rsidRPr="006A3BBC">
        <w:rPr>
          <w:rFonts w:ascii="GHEA Grapalat" w:hAnsi="GHEA Grapalat"/>
          <w:i/>
          <w:sz w:val="20"/>
          <w:szCs w:val="20"/>
        </w:rPr>
        <w:t xml:space="preserve"> жалобы</w:t>
      </w:r>
      <w:r w:rsidRPr="006A3BBC">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6A3BBC" w:rsidRDefault="00996C19" w:rsidP="00D746CA">
      <w:pPr>
        <w:widowControl w:val="0"/>
        <w:tabs>
          <w:tab w:val="left" w:pos="1276"/>
        </w:tabs>
        <w:jc w:val="both"/>
        <w:rPr>
          <w:rFonts w:ascii="GHEA Grapalat" w:hAnsi="GHEA Grapalat" w:cs="Sylfaen"/>
          <w:i/>
          <w:sz w:val="20"/>
          <w:szCs w:val="20"/>
        </w:rPr>
      </w:pPr>
      <w:r w:rsidRPr="006A3BBC">
        <w:rPr>
          <w:rFonts w:ascii="GHEA Grapalat" w:hAnsi="GHEA Grapalat"/>
          <w:i/>
          <w:sz w:val="20"/>
          <w:szCs w:val="20"/>
        </w:rPr>
        <w:t>12.</w:t>
      </w:r>
      <w:r w:rsidR="005D27D0" w:rsidRPr="006A3BBC">
        <w:rPr>
          <w:rFonts w:ascii="GHEA Grapalat" w:hAnsi="GHEA Grapalat"/>
          <w:i/>
          <w:sz w:val="20"/>
          <w:szCs w:val="20"/>
        </w:rPr>
        <w:t>18</w:t>
      </w:r>
      <w:r w:rsidR="00D746CA" w:rsidRPr="006A3BBC">
        <w:rPr>
          <w:rFonts w:ascii="GHEA Grapalat" w:hAnsi="GHEA Grapalat"/>
          <w:i/>
          <w:sz w:val="20"/>
          <w:szCs w:val="20"/>
        </w:rPr>
        <w:t>.</w:t>
      </w:r>
      <w:r w:rsidRPr="006A3BBC">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6A3BBC">
        <w:rPr>
          <w:rFonts w:ascii="GHEA Grapalat" w:hAnsi="GHEA Grapalat"/>
          <w:i/>
          <w:sz w:val="20"/>
          <w:szCs w:val="20"/>
        </w:rPr>
        <w:t>рассматривающего</w:t>
      </w:r>
      <w:proofErr w:type="spellEnd"/>
      <w:proofErr w:type="gramEnd"/>
      <w:r w:rsidR="001A070B" w:rsidRPr="006A3BBC">
        <w:rPr>
          <w:rFonts w:ascii="GHEA Grapalat" w:hAnsi="GHEA Grapalat"/>
          <w:i/>
          <w:sz w:val="20"/>
          <w:szCs w:val="20"/>
        </w:rPr>
        <w:t xml:space="preserve"> связанные с закупками жалобы</w:t>
      </w:r>
      <w:r w:rsidRPr="006A3BBC">
        <w:rPr>
          <w:rFonts w:ascii="GHEA Grapalat" w:hAnsi="GHEA Grapalat"/>
          <w:i/>
          <w:sz w:val="20"/>
          <w:szCs w:val="20"/>
        </w:rPr>
        <w:t>, вправе требовать в судебном порядке возмещения убытков.</w:t>
      </w:r>
    </w:p>
    <w:p w:rsidR="00996C19" w:rsidRPr="006A3BBC" w:rsidRDefault="00996C19" w:rsidP="00D746CA">
      <w:pPr>
        <w:widowControl w:val="0"/>
        <w:tabs>
          <w:tab w:val="left" w:pos="1276"/>
        </w:tabs>
        <w:jc w:val="both"/>
        <w:rPr>
          <w:rFonts w:ascii="GHEA Grapalat" w:hAnsi="GHEA Grapalat"/>
          <w:i/>
          <w:sz w:val="20"/>
          <w:szCs w:val="20"/>
        </w:rPr>
      </w:pPr>
      <w:r w:rsidRPr="006A3BBC">
        <w:rPr>
          <w:rFonts w:ascii="GHEA Grapalat" w:hAnsi="GHEA Grapalat"/>
          <w:i/>
          <w:sz w:val="20"/>
          <w:szCs w:val="20"/>
        </w:rPr>
        <w:t>12.</w:t>
      </w:r>
      <w:r w:rsidR="005D27D0" w:rsidRPr="006A3BBC">
        <w:rPr>
          <w:rFonts w:ascii="GHEA Grapalat" w:hAnsi="GHEA Grapalat"/>
          <w:i/>
          <w:sz w:val="20"/>
          <w:szCs w:val="20"/>
        </w:rPr>
        <w:t>19</w:t>
      </w:r>
      <w:r w:rsidR="00D746CA" w:rsidRPr="006A3BBC">
        <w:rPr>
          <w:rFonts w:ascii="GHEA Grapalat" w:hAnsi="GHEA Grapalat"/>
          <w:i/>
          <w:sz w:val="20"/>
          <w:szCs w:val="20"/>
        </w:rPr>
        <w:t>.</w:t>
      </w:r>
      <w:r w:rsidRPr="006A3BBC">
        <w:rPr>
          <w:rFonts w:ascii="GHEA Grapalat" w:hAnsi="GHEA Grapalat"/>
          <w:i/>
          <w:sz w:val="20"/>
          <w:szCs w:val="20"/>
        </w:rPr>
        <w:t xml:space="preserve">Представленная лицу, рассматривающему </w:t>
      </w:r>
      <w:r w:rsidR="00CA485E" w:rsidRPr="006A3BBC">
        <w:rPr>
          <w:rFonts w:ascii="GHEA Grapalat" w:hAnsi="GHEA Grapalat"/>
          <w:i/>
          <w:sz w:val="20"/>
          <w:szCs w:val="20"/>
        </w:rPr>
        <w:t>связанные с закупками жалобы</w:t>
      </w:r>
      <w:r w:rsidRPr="006A3BBC">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6A3BBC">
        <w:rPr>
          <w:rFonts w:ascii="GHEA Grapalat" w:hAnsi="GHEA Grapalat"/>
          <w:i/>
          <w:sz w:val="20"/>
          <w:szCs w:val="20"/>
        </w:rPr>
        <w:t>зультатам рассмотрения жалобы.</w:t>
      </w:r>
    </w:p>
    <w:p w:rsidR="00AE679C" w:rsidRPr="006A3BBC" w:rsidRDefault="002004DB" w:rsidP="00D746CA">
      <w:pPr>
        <w:widowControl w:val="0"/>
        <w:jc w:val="both"/>
        <w:rPr>
          <w:rFonts w:ascii="GHEA Grapalat" w:hAnsi="GHEA Grapalat" w:cs="Sylfaen"/>
          <w:b/>
          <w:i/>
          <w:sz w:val="20"/>
          <w:szCs w:val="20"/>
        </w:rPr>
      </w:pPr>
      <w:r w:rsidRPr="006A3BBC">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6A3BBC">
        <w:rPr>
          <w:rFonts w:ascii="GHEA Grapalat" w:hAnsi="GHEA Grapalat"/>
          <w:i/>
          <w:sz w:val="20"/>
          <w:szCs w:val="20"/>
        </w:rPr>
        <w:t>З</w:t>
      </w:r>
      <w:r w:rsidRPr="006A3BBC">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6A3BBC">
        <w:rPr>
          <w:rFonts w:ascii="GHEA Grapalat" w:hAnsi="GHEA Grapalat"/>
          <w:i/>
          <w:sz w:val="20"/>
          <w:szCs w:val="20"/>
        </w:rPr>
        <w:t>ых</w:t>
      </w:r>
      <w:r w:rsidRPr="006A3BBC">
        <w:rPr>
          <w:rFonts w:ascii="GHEA Grapalat" w:hAnsi="GHEA Grapalat"/>
          <w:i/>
          <w:sz w:val="20"/>
          <w:szCs w:val="20"/>
        </w:rPr>
        <w:t xml:space="preserve"> </w:t>
      </w:r>
      <w:r w:rsidR="006F2702" w:rsidRPr="006A3BBC">
        <w:rPr>
          <w:rFonts w:ascii="GHEA Grapalat" w:hAnsi="GHEA Grapalat"/>
          <w:i/>
          <w:sz w:val="20"/>
          <w:szCs w:val="20"/>
        </w:rPr>
        <w:t xml:space="preserve">интересов </w:t>
      </w:r>
      <w:r w:rsidRPr="006A3BBC">
        <w:rPr>
          <w:rFonts w:ascii="GHEA Grapalat" w:hAnsi="GHEA Grapalat"/>
          <w:i/>
          <w:sz w:val="20"/>
          <w:szCs w:val="20"/>
        </w:rPr>
        <w:t xml:space="preserve">или </w:t>
      </w:r>
      <w:r w:rsidR="006F2702" w:rsidRPr="006A3BBC">
        <w:rPr>
          <w:rFonts w:ascii="GHEA Grapalat" w:hAnsi="GHEA Grapalat"/>
          <w:i/>
          <w:sz w:val="20"/>
          <w:szCs w:val="20"/>
        </w:rPr>
        <w:t xml:space="preserve">интересов </w:t>
      </w:r>
      <w:r w:rsidRPr="006A3BBC">
        <w:rPr>
          <w:rFonts w:ascii="GHEA Grapalat" w:hAnsi="GHEA Grapalat"/>
          <w:i/>
          <w:sz w:val="20"/>
          <w:szCs w:val="20"/>
        </w:rPr>
        <w:t xml:space="preserve">обороны и национальной безопасности, необходимо продолжить процесс </w:t>
      </w:r>
      <w:proofErr w:type="spellStart"/>
      <w:r w:rsidRPr="006A3BBC">
        <w:rPr>
          <w:rFonts w:ascii="GHEA Grapalat" w:hAnsi="GHEA Grapalat"/>
          <w:i/>
          <w:sz w:val="20"/>
          <w:szCs w:val="20"/>
        </w:rPr>
        <w:t>закупки</w:t>
      </w:r>
      <w:proofErr w:type="gramStart"/>
      <w:r w:rsidRPr="006A3BBC">
        <w:rPr>
          <w:rFonts w:ascii="GHEA Grapalat" w:hAnsi="GHEA Grapalat"/>
          <w:i/>
          <w:sz w:val="20"/>
          <w:szCs w:val="20"/>
        </w:rPr>
        <w:t>.</w:t>
      </w:r>
      <w:r w:rsidR="00996C19" w:rsidRPr="006A3BBC">
        <w:rPr>
          <w:rFonts w:ascii="GHEA Grapalat" w:hAnsi="GHEA Grapalat"/>
          <w:i/>
          <w:sz w:val="20"/>
          <w:szCs w:val="20"/>
        </w:rPr>
        <w:t>Л</w:t>
      </w:r>
      <w:proofErr w:type="gramEnd"/>
      <w:r w:rsidR="00996C19" w:rsidRPr="006A3BBC">
        <w:rPr>
          <w:rFonts w:ascii="GHEA Grapalat" w:hAnsi="GHEA Grapalat"/>
          <w:i/>
          <w:sz w:val="20"/>
          <w:szCs w:val="20"/>
        </w:rPr>
        <w:t>ицо</w:t>
      </w:r>
      <w:proofErr w:type="spellEnd"/>
      <w:r w:rsidR="00996C19" w:rsidRPr="006A3BBC">
        <w:rPr>
          <w:rFonts w:ascii="GHEA Grapalat" w:hAnsi="GHEA Grapalat"/>
          <w:i/>
          <w:sz w:val="20"/>
          <w:szCs w:val="20"/>
        </w:rPr>
        <w:t xml:space="preserve">, рассматривающее </w:t>
      </w:r>
      <w:r w:rsidR="00A31442" w:rsidRPr="006A3BBC">
        <w:rPr>
          <w:rFonts w:ascii="GHEA Grapalat" w:hAnsi="GHEA Grapalat"/>
          <w:i/>
          <w:sz w:val="20"/>
          <w:szCs w:val="20"/>
        </w:rPr>
        <w:t xml:space="preserve">связанные с закупками </w:t>
      </w:r>
      <w:r w:rsidR="00996C19" w:rsidRPr="006A3BBC">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6A3BBC" w:rsidRDefault="00AE679C" w:rsidP="00BC5174">
      <w:pPr>
        <w:widowControl w:val="0"/>
        <w:jc w:val="center"/>
        <w:rPr>
          <w:rFonts w:ascii="GHEA Grapalat" w:hAnsi="GHEA Grapalat" w:cs="Sylfaen"/>
          <w:b/>
          <w:i/>
          <w:sz w:val="20"/>
          <w:szCs w:val="20"/>
        </w:rPr>
      </w:pPr>
    </w:p>
    <w:p w:rsidR="008842CE" w:rsidRPr="006A3BBC" w:rsidRDefault="00096865" w:rsidP="00BC5174">
      <w:pPr>
        <w:widowControl w:val="0"/>
        <w:spacing w:after="160"/>
        <w:jc w:val="center"/>
        <w:rPr>
          <w:rFonts w:ascii="GHEA Grapalat" w:hAnsi="GHEA Grapalat"/>
          <w:b/>
          <w:sz w:val="20"/>
          <w:szCs w:val="20"/>
        </w:rPr>
      </w:pPr>
      <w:r w:rsidRPr="006A3BBC">
        <w:rPr>
          <w:rFonts w:ascii="GHEA Grapalat" w:hAnsi="GHEA Grapalat"/>
          <w:b/>
          <w:sz w:val="20"/>
          <w:szCs w:val="20"/>
        </w:rPr>
        <w:t>ЧАСТЬ II</w:t>
      </w:r>
    </w:p>
    <w:p w:rsidR="00096865" w:rsidRPr="006A3BBC" w:rsidRDefault="00096865" w:rsidP="00BC5174">
      <w:pPr>
        <w:pStyle w:val="aa"/>
        <w:widowControl w:val="0"/>
        <w:spacing w:after="160"/>
        <w:jc w:val="center"/>
        <w:rPr>
          <w:rFonts w:ascii="GHEA Grapalat" w:hAnsi="GHEA Grapalat"/>
          <w:b/>
          <w:sz w:val="20"/>
          <w:szCs w:val="20"/>
        </w:rPr>
      </w:pPr>
      <w:r w:rsidRPr="006A3BBC">
        <w:rPr>
          <w:rFonts w:ascii="GHEA Grapalat" w:hAnsi="GHEA Grapalat"/>
          <w:b/>
          <w:sz w:val="20"/>
          <w:szCs w:val="20"/>
        </w:rPr>
        <w:t>ИНСТРУКЦИЯ</w:t>
      </w:r>
      <w:r w:rsidR="00191D27" w:rsidRPr="006A3BBC">
        <w:rPr>
          <w:rFonts w:ascii="GHEA Grapalat" w:hAnsi="GHEA Grapalat"/>
          <w:b/>
          <w:sz w:val="20"/>
          <w:szCs w:val="20"/>
        </w:rPr>
        <w:t xml:space="preserve"> </w:t>
      </w:r>
      <w:r w:rsidRPr="006A3BBC">
        <w:rPr>
          <w:rFonts w:ascii="GHEA Grapalat" w:hAnsi="GHEA Grapalat"/>
          <w:b/>
          <w:sz w:val="20"/>
          <w:szCs w:val="20"/>
        </w:rPr>
        <w:t xml:space="preserve">ПО СОСТАВЛЕНИЮ </w:t>
      </w:r>
      <w:r w:rsidR="00191D27" w:rsidRPr="006A3BBC">
        <w:rPr>
          <w:rFonts w:ascii="GHEA Grapalat" w:hAnsi="GHEA Grapalat"/>
          <w:b/>
          <w:sz w:val="20"/>
          <w:szCs w:val="20"/>
        </w:rPr>
        <w:br/>
      </w:r>
      <w:r w:rsidR="00BC5174" w:rsidRPr="006A3BBC">
        <w:rPr>
          <w:rFonts w:ascii="GHEA Grapalat" w:hAnsi="GHEA Grapalat"/>
          <w:b/>
          <w:sz w:val="20"/>
          <w:szCs w:val="20"/>
        </w:rPr>
        <w:t xml:space="preserve">ЗАЯВКИ </w:t>
      </w:r>
      <w:proofErr w:type="gramStart"/>
      <w:r w:rsidR="00BC5174" w:rsidRPr="006A3BBC">
        <w:rPr>
          <w:rFonts w:ascii="GHEA Grapalat" w:hAnsi="GHEA Grapalat"/>
          <w:b/>
          <w:sz w:val="20"/>
          <w:szCs w:val="20"/>
        </w:rPr>
        <w:t>НА</w:t>
      </w:r>
      <w:proofErr w:type="gramEnd"/>
      <w:r w:rsidR="00BC5174" w:rsidRPr="006A3BBC">
        <w:rPr>
          <w:rFonts w:ascii="GHEA Grapalat" w:hAnsi="GHEA Grapalat"/>
          <w:b/>
          <w:sz w:val="20"/>
          <w:szCs w:val="20"/>
        </w:rPr>
        <w:t xml:space="preserve">  ЗАЯВОК КАТИРОВОК</w:t>
      </w:r>
    </w:p>
    <w:p w:rsidR="00D746CA" w:rsidRPr="006A3BBC" w:rsidRDefault="008D5016" w:rsidP="00CE7392">
      <w:pPr>
        <w:widowControl w:val="0"/>
        <w:spacing w:after="160"/>
        <w:jc w:val="center"/>
        <w:rPr>
          <w:rFonts w:ascii="GHEA Grapalat" w:hAnsi="GHEA Grapalat"/>
          <w:b/>
          <w:sz w:val="20"/>
          <w:szCs w:val="20"/>
        </w:rPr>
      </w:pPr>
      <w:r w:rsidRPr="006A3BBC">
        <w:rPr>
          <w:rFonts w:ascii="GHEA Grapalat" w:hAnsi="GHEA Grapalat"/>
          <w:b/>
          <w:sz w:val="20"/>
          <w:szCs w:val="20"/>
        </w:rPr>
        <w:t>1. ОБЩИЕ ПОЛОЖЕНИЯ</w:t>
      </w:r>
    </w:p>
    <w:p w:rsidR="00096865" w:rsidRPr="006A3BBC" w:rsidRDefault="00096865" w:rsidP="00BC5174">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1.1</w:t>
      </w:r>
      <w:r w:rsidR="00BC5174" w:rsidRPr="006A3BBC">
        <w:rPr>
          <w:rFonts w:ascii="GHEA Grapalat" w:hAnsi="GHEA Grapalat"/>
          <w:i/>
          <w:sz w:val="20"/>
          <w:szCs w:val="20"/>
        </w:rPr>
        <w:t>.</w:t>
      </w:r>
      <w:r w:rsidRPr="006A3BBC">
        <w:rPr>
          <w:rFonts w:ascii="GHEA Grapalat" w:hAnsi="GHEA Grapalat"/>
          <w:i/>
          <w:sz w:val="20"/>
          <w:szCs w:val="20"/>
        </w:rPr>
        <w:t>Целью настоящей Инструкции является содействие участникам при подготовке заявки.</w:t>
      </w:r>
    </w:p>
    <w:p w:rsidR="00096865" w:rsidRPr="006A3BBC" w:rsidRDefault="00096865" w:rsidP="00BC5174">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1.2</w:t>
      </w:r>
      <w:r w:rsidR="00BC5174" w:rsidRPr="006A3BBC">
        <w:rPr>
          <w:rFonts w:ascii="GHEA Grapalat" w:hAnsi="GHEA Grapalat"/>
          <w:i/>
          <w:sz w:val="20"/>
          <w:szCs w:val="20"/>
        </w:rPr>
        <w:t>.</w:t>
      </w:r>
      <w:r w:rsidRPr="006A3BBC">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A7430" w:rsidRPr="006A3BBC" w:rsidRDefault="00096865" w:rsidP="00CE7392">
      <w:pPr>
        <w:widowControl w:val="0"/>
        <w:tabs>
          <w:tab w:val="left" w:pos="1134"/>
        </w:tabs>
        <w:jc w:val="both"/>
        <w:rPr>
          <w:rFonts w:ascii="GHEA Grapalat" w:hAnsi="GHEA Grapalat"/>
          <w:i/>
          <w:sz w:val="20"/>
          <w:szCs w:val="20"/>
        </w:rPr>
      </w:pPr>
      <w:r w:rsidRPr="006A3BBC">
        <w:rPr>
          <w:rFonts w:ascii="GHEA Grapalat" w:hAnsi="GHEA Grapalat"/>
          <w:i/>
          <w:sz w:val="20"/>
          <w:szCs w:val="20"/>
        </w:rPr>
        <w:t>1.3</w:t>
      </w:r>
      <w:r w:rsidR="00BC5174" w:rsidRPr="006A3BBC">
        <w:rPr>
          <w:rFonts w:ascii="GHEA Grapalat" w:hAnsi="GHEA Grapalat"/>
          <w:i/>
          <w:sz w:val="20"/>
          <w:szCs w:val="20"/>
        </w:rPr>
        <w:t>.</w:t>
      </w:r>
      <w:r w:rsidRPr="006A3BBC">
        <w:rPr>
          <w:rFonts w:ascii="GHEA Grapalat" w:hAnsi="GHEA Grapalat"/>
          <w:i/>
          <w:sz w:val="20"/>
          <w:szCs w:val="20"/>
        </w:rPr>
        <w:t>Кроме армянского языка, заявки могут быть поданы также н</w:t>
      </w:r>
      <w:r w:rsidR="00191D27" w:rsidRPr="006A3BBC">
        <w:rPr>
          <w:rFonts w:ascii="GHEA Grapalat" w:hAnsi="GHEA Grapalat"/>
          <w:i/>
          <w:sz w:val="20"/>
          <w:szCs w:val="20"/>
        </w:rPr>
        <w:t>а английском или русском языке.</w:t>
      </w:r>
    </w:p>
    <w:p w:rsidR="00CE7392" w:rsidRPr="006A3BBC" w:rsidRDefault="00CE7392" w:rsidP="00CE7392">
      <w:pPr>
        <w:widowControl w:val="0"/>
        <w:tabs>
          <w:tab w:val="left" w:pos="1134"/>
        </w:tabs>
        <w:jc w:val="both"/>
        <w:rPr>
          <w:rFonts w:ascii="GHEA Grapalat" w:hAnsi="GHEA Grapalat"/>
          <w:i/>
          <w:sz w:val="20"/>
          <w:szCs w:val="20"/>
        </w:rPr>
      </w:pPr>
    </w:p>
    <w:p w:rsidR="00096865" w:rsidRPr="006A3BBC" w:rsidRDefault="008D5016" w:rsidP="00B46D58">
      <w:pPr>
        <w:widowControl w:val="0"/>
        <w:spacing w:after="160"/>
        <w:jc w:val="center"/>
        <w:rPr>
          <w:rFonts w:ascii="GHEA Grapalat" w:hAnsi="GHEA Grapalat"/>
          <w:b/>
          <w:sz w:val="20"/>
          <w:szCs w:val="20"/>
        </w:rPr>
      </w:pPr>
      <w:r w:rsidRPr="006A3BBC">
        <w:rPr>
          <w:rFonts w:ascii="GHEA Grapalat" w:hAnsi="GHEA Grapalat"/>
          <w:b/>
          <w:sz w:val="20"/>
          <w:szCs w:val="20"/>
        </w:rPr>
        <w:t>2. ЗАЯВКА НА ПРОЦЕДУРУ</w:t>
      </w:r>
    </w:p>
    <w:p w:rsidR="008F15B9" w:rsidRPr="006A3BBC" w:rsidRDefault="00EA1314" w:rsidP="00BC5174">
      <w:pPr>
        <w:widowControl w:val="0"/>
        <w:jc w:val="both"/>
        <w:rPr>
          <w:rFonts w:ascii="GHEA Grapalat" w:hAnsi="GHEA Grapalat"/>
          <w:i/>
          <w:sz w:val="20"/>
          <w:szCs w:val="20"/>
        </w:rPr>
      </w:pPr>
      <w:r w:rsidRPr="006A3BBC">
        <w:rPr>
          <w:rFonts w:ascii="GHEA Grapalat" w:hAnsi="GHEA Grapalat"/>
          <w:i/>
          <w:sz w:val="20"/>
          <w:szCs w:val="20"/>
        </w:rPr>
        <w:t xml:space="preserve">2. </w:t>
      </w:r>
      <w:r w:rsidR="008F15B9" w:rsidRPr="006A3BBC">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A3BBC">
        <w:rPr>
          <w:rFonts w:ascii="GHEA Grapalat" w:hAnsi="GHEA Grapalat"/>
          <w:i/>
          <w:sz w:val="20"/>
          <w:szCs w:val="20"/>
        </w:rPr>
        <w:t>:</w:t>
      </w:r>
    </w:p>
    <w:p w:rsidR="00096865" w:rsidRPr="006A3BBC" w:rsidRDefault="002D5CF0"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2.1</w:t>
      </w:r>
      <w:r w:rsidR="005114D0" w:rsidRPr="006A3BBC">
        <w:rPr>
          <w:rFonts w:ascii="GHEA Grapalat" w:hAnsi="GHEA Grapalat"/>
          <w:i/>
          <w:sz w:val="20"/>
          <w:szCs w:val="20"/>
        </w:rPr>
        <w:t>.</w:t>
      </w:r>
      <w:r w:rsidRPr="006A3BBC">
        <w:rPr>
          <w:rFonts w:ascii="GHEA Grapalat" w:hAnsi="GHEA Grapalat"/>
          <w:i/>
          <w:sz w:val="20"/>
          <w:szCs w:val="20"/>
        </w:rPr>
        <w:t>заявлени</w:t>
      </w:r>
      <w:proofErr w:type="gramStart"/>
      <w:r w:rsidRPr="006A3BBC">
        <w:rPr>
          <w:rFonts w:ascii="GHEA Grapalat" w:hAnsi="GHEA Grapalat"/>
          <w:i/>
          <w:sz w:val="20"/>
          <w:szCs w:val="20"/>
        </w:rPr>
        <w:t>е</w:t>
      </w:r>
      <w:r w:rsidR="00EB3C28" w:rsidRPr="006A3BBC">
        <w:rPr>
          <w:rFonts w:ascii="GHEA Grapalat" w:hAnsi="GHEA Grapalat"/>
          <w:i/>
          <w:sz w:val="20"/>
          <w:szCs w:val="20"/>
        </w:rPr>
        <w:t>-</w:t>
      </w:r>
      <w:proofErr w:type="gramEnd"/>
      <w:r w:rsidR="00EB3C28" w:rsidRPr="006A3BBC">
        <w:rPr>
          <w:rFonts w:ascii="GHEA Grapalat" w:hAnsi="GHEA Grapalat"/>
          <w:i/>
          <w:sz w:val="20"/>
          <w:szCs w:val="20"/>
        </w:rPr>
        <w:t>-</w:t>
      </w:r>
      <w:proofErr w:type="spellStart"/>
      <w:r w:rsidR="00EB3C28" w:rsidRPr="006A3BBC">
        <w:rPr>
          <w:rFonts w:ascii="GHEA Grapalat" w:hAnsi="GHEA Grapalat"/>
          <w:i/>
          <w:sz w:val="20"/>
          <w:szCs w:val="20"/>
        </w:rPr>
        <w:t>объявлени</w:t>
      </w:r>
      <w:proofErr w:type="spellEnd"/>
      <w:r w:rsidR="00EB3C28" w:rsidRPr="006A3BBC">
        <w:rPr>
          <w:rFonts w:ascii="GHEA Grapalat" w:hAnsi="GHEA Grapalat"/>
          <w:i/>
          <w:sz w:val="20"/>
          <w:szCs w:val="20"/>
          <w:lang w:val="en-US"/>
        </w:rPr>
        <w:t>e</w:t>
      </w:r>
      <w:r w:rsidR="00EB3C28" w:rsidRPr="006A3BBC">
        <w:rPr>
          <w:rFonts w:ascii="GHEA Grapalat" w:hAnsi="GHEA Grapalat"/>
          <w:i/>
          <w:sz w:val="20"/>
          <w:szCs w:val="20"/>
        </w:rPr>
        <w:t xml:space="preserve"> </w:t>
      </w:r>
      <w:r w:rsidRPr="006A3BBC">
        <w:rPr>
          <w:rFonts w:ascii="GHEA Grapalat" w:hAnsi="GHEA Grapalat"/>
          <w:i/>
          <w:sz w:val="20"/>
          <w:szCs w:val="20"/>
        </w:rPr>
        <w:t xml:space="preserve"> на участие в процедуре согласно Приложению №1;</w:t>
      </w:r>
    </w:p>
    <w:p w:rsidR="00172BC4" w:rsidRPr="006A3BBC" w:rsidRDefault="00172BC4"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2.2</w:t>
      </w:r>
      <w:r w:rsidR="00D23E36" w:rsidRPr="006A3BBC">
        <w:rPr>
          <w:rFonts w:ascii="GHEA Grapalat" w:hAnsi="GHEA Grapalat"/>
          <w:i/>
          <w:sz w:val="20"/>
          <w:szCs w:val="20"/>
        </w:rPr>
        <w:t>.</w:t>
      </w:r>
      <w:r w:rsidRPr="006A3BBC">
        <w:rPr>
          <w:rFonts w:ascii="GHEA Grapalat" w:hAnsi="GHEA Grapalat"/>
          <w:i/>
          <w:sz w:val="20"/>
          <w:szCs w:val="20"/>
        </w:rPr>
        <w:t xml:space="preserve"> </w:t>
      </w:r>
      <w:proofErr w:type="spellStart"/>
      <w:r w:rsidRPr="006A3BBC">
        <w:rPr>
          <w:rFonts w:ascii="GHEA Grapalat" w:hAnsi="GHEA Grapalat"/>
          <w:i/>
          <w:sz w:val="20"/>
          <w:szCs w:val="20"/>
        </w:rPr>
        <w:t>утвержденн</w:t>
      </w:r>
      <w:proofErr w:type="spellEnd"/>
      <w:proofErr w:type="gramStart"/>
      <w:r w:rsidRPr="006A3BBC">
        <w:rPr>
          <w:rFonts w:ascii="GHEA Grapalat" w:hAnsi="GHEA Grapalat"/>
          <w:i/>
          <w:sz w:val="20"/>
          <w:szCs w:val="20"/>
          <w:lang w:val="en-US"/>
        </w:rPr>
        <w:t>o</w:t>
      </w:r>
      <w:proofErr w:type="gramEnd"/>
      <w:r w:rsidRPr="006A3BBC">
        <w:rPr>
          <w:rFonts w:ascii="GHEA Grapalat" w:hAnsi="GHEA Grapalat"/>
          <w:i/>
          <w:sz w:val="20"/>
          <w:szCs w:val="20"/>
        </w:rPr>
        <w:t xml:space="preserve">е им полное описание предлагаемого товара согласно Приложению </w:t>
      </w:r>
      <w:r w:rsidRPr="006A3BBC">
        <w:rPr>
          <w:rFonts w:ascii="GHEA Grapalat" w:hAnsi="GHEA Grapalat"/>
          <w:i/>
          <w:sz w:val="20"/>
          <w:szCs w:val="20"/>
          <w:lang w:val="en-US"/>
        </w:rPr>
        <w:t>N</w:t>
      </w:r>
      <w:r w:rsidRPr="006A3BBC">
        <w:rPr>
          <w:rFonts w:ascii="GHEA Grapalat" w:hAnsi="GHEA Grapalat"/>
          <w:i/>
          <w:sz w:val="20"/>
          <w:szCs w:val="20"/>
        </w:rPr>
        <w:t xml:space="preserve"> 1.1.</w:t>
      </w:r>
    </w:p>
    <w:p w:rsidR="009D7EFF" w:rsidRPr="006A3BBC" w:rsidRDefault="009D7EFF"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2.</w:t>
      </w:r>
      <w:r w:rsidR="00EA7CA6" w:rsidRPr="006A3BBC">
        <w:rPr>
          <w:rFonts w:ascii="GHEA Grapalat" w:hAnsi="GHEA Grapalat"/>
          <w:i/>
          <w:sz w:val="20"/>
          <w:szCs w:val="20"/>
        </w:rPr>
        <w:t xml:space="preserve">3 </w:t>
      </w:r>
      <w:r w:rsidR="00524D3D" w:rsidRPr="006A3BBC">
        <w:rPr>
          <w:rFonts w:ascii="GHEA Grapalat" w:hAnsi="GHEA Grapalat"/>
          <w:i/>
          <w:sz w:val="20"/>
          <w:szCs w:val="20"/>
        </w:rPr>
        <w:t xml:space="preserve"> </w:t>
      </w:r>
      <w:r w:rsidRPr="006A3BBC">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A3BBC" w:rsidRDefault="008D4137"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2.</w:t>
      </w:r>
      <w:r w:rsidR="00EA7CA6" w:rsidRPr="006A3BBC">
        <w:rPr>
          <w:rFonts w:ascii="GHEA Grapalat" w:hAnsi="GHEA Grapalat"/>
          <w:i/>
          <w:sz w:val="20"/>
          <w:szCs w:val="20"/>
        </w:rPr>
        <w:t xml:space="preserve">4 </w:t>
      </w:r>
      <w:r w:rsidRPr="006A3BBC">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6A3BBC">
        <w:rPr>
          <w:rStyle w:val="af6"/>
          <w:rFonts w:ascii="GHEA Grapalat" w:hAnsi="GHEA Grapalat"/>
          <w:i/>
          <w:sz w:val="20"/>
          <w:szCs w:val="20"/>
        </w:rPr>
        <w:footnoteReference w:customMarkFollows="1" w:id="7"/>
        <w:t>15</w:t>
      </w:r>
    </w:p>
    <w:p w:rsidR="00BC5174" w:rsidRPr="006A3BBC" w:rsidRDefault="00096865" w:rsidP="00CE7392">
      <w:pPr>
        <w:widowControl w:val="0"/>
        <w:tabs>
          <w:tab w:val="left" w:pos="1134"/>
        </w:tabs>
        <w:jc w:val="both"/>
        <w:rPr>
          <w:rFonts w:ascii="GHEA Grapalat" w:hAnsi="GHEA Grapalat"/>
          <w:i/>
          <w:sz w:val="20"/>
          <w:szCs w:val="20"/>
        </w:rPr>
      </w:pPr>
      <w:r w:rsidRPr="006A3BBC">
        <w:rPr>
          <w:rFonts w:ascii="GHEA Grapalat" w:hAnsi="GHEA Grapalat"/>
          <w:i/>
          <w:sz w:val="20"/>
          <w:szCs w:val="20"/>
        </w:rPr>
        <w:t>2.</w:t>
      </w:r>
      <w:r w:rsidR="00385C27" w:rsidRPr="006A3BBC">
        <w:rPr>
          <w:rFonts w:ascii="GHEA Grapalat" w:hAnsi="GHEA Grapalat"/>
          <w:i/>
          <w:sz w:val="20"/>
          <w:szCs w:val="20"/>
        </w:rPr>
        <w:t>6</w:t>
      </w:r>
      <w:r w:rsidR="004413A5" w:rsidRPr="006A3BBC">
        <w:rPr>
          <w:rFonts w:ascii="GHEA Grapalat" w:hAnsi="GHEA Grapalat"/>
          <w:i/>
          <w:sz w:val="20"/>
          <w:szCs w:val="20"/>
        </w:rPr>
        <w:t>.</w:t>
      </w:r>
      <w:r w:rsidRPr="006A3BBC">
        <w:rPr>
          <w:rFonts w:ascii="GHEA Grapalat" w:hAnsi="GHEA Grapalat"/>
          <w:i/>
          <w:sz w:val="20"/>
          <w:szCs w:val="20"/>
        </w:rPr>
        <w:t>ценовое предложение согласно Приложению №</w:t>
      </w:r>
      <w:r w:rsidR="00385C27" w:rsidRPr="006A3BBC">
        <w:rPr>
          <w:rFonts w:ascii="GHEA Grapalat" w:hAnsi="GHEA Grapalat"/>
          <w:i/>
          <w:sz w:val="20"/>
          <w:szCs w:val="20"/>
        </w:rPr>
        <w:t>2</w:t>
      </w:r>
      <w:r w:rsidRPr="006A3BBC">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6A3BBC">
        <w:rPr>
          <w:rFonts w:ascii="GHEA Grapalat" w:hAnsi="GHEA Grapalat"/>
          <w:i/>
          <w:sz w:val="20"/>
          <w:szCs w:val="20"/>
        </w:rPr>
        <w:t>,</w:t>
      </w:r>
      <w:r w:rsidRPr="006A3BBC">
        <w:rPr>
          <w:rFonts w:ascii="GHEA Grapalat" w:hAnsi="GHEA Grapalat"/>
          <w:i/>
          <w:sz w:val="20"/>
          <w:szCs w:val="20"/>
        </w:rPr>
        <w:t xml:space="preserve"> прибыли</w:t>
      </w:r>
      <w:r w:rsidR="002C0665" w:rsidRPr="006A3BBC">
        <w:rPr>
          <w:rFonts w:ascii="GHEA Grapalat" w:hAnsi="GHEA Grapalat"/>
          <w:i/>
          <w:sz w:val="20"/>
          <w:szCs w:val="20"/>
        </w:rPr>
        <w:t>,</w:t>
      </w:r>
      <w:r w:rsidRPr="006A3BBC">
        <w:rPr>
          <w:rFonts w:ascii="GHEA Grapalat" w:hAnsi="GHEA Grapalat"/>
          <w:i/>
          <w:sz w:val="20"/>
          <w:szCs w:val="20"/>
        </w:rPr>
        <w:t xml:space="preserve"> и налога на добавленную стоимость. Расчет компонентов </w:t>
      </w:r>
      <w:r w:rsidR="002C0665" w:rsidRPr="006A3BBC">
        <w:rPr>
          <w:rFonts w:ascii="GHEA Grapalat" w:hAnsi="GHEA Grapalat"/>
          <w:i/>
          <w:sz w:val="20"/>
          <w:szCs w:val="20"/>
        </w:rPr>
        <w:t>себе</w:t>
      </w:r>
      <w:r w:rsidRPr="006A3BBC">
        <w:rPr>
          <w:rFonts w:ascii="GHEA Grapalat" w:hAnsi="GHEA Grapalat"/>
          <w:i/>
          <w:sz w:val="20"/>
          <w:szCs w:val="20"/>
        </w:rPr>
        <w:t>стоимости — разбивка или другие детали — не</w:t>
      </w:r>
      <w:r w:rsidR="00E267E5" w:rsidRPr="006A3BBC">
        <w:rPr>
          <w:rFonts w:ascii="GHEA Grapalat" w:hAnsi="GHEA Grapalat"/>
          <w:i/>
          <w:sz w:val="20"/>
          <w:szCs w:val="20"/>
        </w:rPr>
        <w:t xml:space="preserve"> требуются и не представляются.</w:t>
      </w:r>
    </w:p>
    <w:p w:rsidR="00CE7392" w:rsidRPr="006A3BBC" w:rsidRDefault="00CE7392" w:rsidP="00CE7392">
      <w:pPr>
        <w:widowControl w:val="0"/>
        <w:tabs>
          <w:tab w:val="left" w:pos="1134"/>
        </w:tabs>
        <w:jc w:val="both"/>
        <w:rPr>
          <w:rFonts w:ascii="GHEA Grapalat" w:hAnsi="GHEA Grapalat"/>
          <w:i/>
          <w:sz w:val="20"/>
          <w:szCs w:val="20"/>
        </w:rPr>
      </w:pPr>
    </w:p>
    <w:p w:rsidR="008937EA" w:rsidRPr="006A3BBC" w:rsidRDefault="008937EA" w:rsidP="008937EA">
      <w:pPr>
        <w:widowControl w:val="0"/>
        <w:spacing w:after="160" w:line="360" w:lineRule="auto"/>
        <w:jc w:val="center"/>
        <w:rPr>
          <w:rFonts w:ascii="GHEA Grapalat" w:hAnsi="GHEA Grapalat" w:cs="Sylfaen"/>
          <w:b/>
          <w:sz w:val="20"/>
          <w:szCs w:val="20"/>
        </w:rPr>
      </w:pPr>
      <w:r w:rsidRPr="006A3BBC">
        <w:rPr>
          <w:rFonts w:ascii="GHEA Grapalat" w:hAnsi="GHEA Grapalat"/>
          <w:b/>
          <w:sz w:val="20"/>
          <w:szCs w:val="20"/>
        </w:rPr>
        <w:t>3. ПОРЯДОК ПОДГОТОВКИ ЗАЯВКИ</w:t>
      </w:r>
    </w:p>
    <w:p w:rsidR="008937EA" w:rsidRPr="006A3BBC" w:rsidRDefault="00F535C1" w:rsidP="00BC5174">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3</w:t>
      </w:r>
      <w:r w:rsidR="00BC5174" w:rsidRPr="006A3BBC">
        <w:rPr>
          <w:rFonts w:ascii="GHEA Grapalat" w:hAnsi="GHEA Grapalat"/>
          <w:i/>
          <w:sz w:val="20"/>
          <w:szCs w:val="20"/>
        </w:rPr>
        <w:t>.1.</w:t>
      </w:r>
      <w:r w:rsidR="008937EA" w:rsidRPr="006A3BBC">
        <w:rPr>
          <w:rFonts w:ascii="GHEA Grapalat" w:hAnsi="GHEA Grapalat"/>
          <w:i/>
          <w:sz w:val="20"/>
          <w:szCs w:val="20"/>
        </w:rPr>
        <w:t xml:space="preserve">Участник подает заявку в порядке, установленном настоящим приглашением. </w:t>
      </w:r>
    </w:p>
    <w:p w:rsidR="008937EA" w:rsidRPr="006A3BBC" w:rsidRDefault="008937EA" w:rsidP="00BC5174">
      <w:pPr>
        <w:widowControl w:val="0"/>
        <w:jc w:val="both"/>
        <w:rPr>
          <w:rFonts w:ascii="GHEA Grapalat" w:hAnsi="GHEA Grapalat" w:cs="Sylfaen"/>
          <w:i/>
          <w:sz w:val="20"/>
          <w:szCs w:val="20"/>
        </w:rPr>
      </w:pPr>
      <w:proofErr w:type="gramStart"/>
      <w:r w:rsidRPr="006A3BBC">
        <w:rPr>
          <w:rFonts w:ascii="GHEA Grapalat" w:hAnsi="GHEA Grapalat"/>
          <w:i/>
          <w:sz w:val="20"/>
          <w:szCs w:val="20"/>
        </w:rPr>
        <w:t>Предложения участника, относящиеся к ним документы вкладываются</w:t>
      </w:r>
      <w:proofErr w:type="gramEnd"/>
      <w:r w:rsidRPr="006A3BBC">
        <w:rPr>
          <w:rFonts w:ascii="GHEA Grapalat" w:hAnsi="GHEA Grapalat"/>
          <w:i/>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6A3BBC">
        <w:rPr>
          <w:rFonts w:ascii="Courier New" w:hAnsi="Courier New" w:cs="Courier New"/>
          <w:i/>
          <w:sz w:val="20"/>
          <w:szCs w:val="20"/>
        </w:rPr>
        <w:t> </w:t>
      </w:r>
      <w:r w:rsidRPr="006A3BBC">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6A3BBC">
        <w:rPr>
          <w:rFonts w:ascii="Courier New" w:hAnsi="Courier New" w:cs="Courier New"/>
          <w:i/>
          <w:sz w:val="20"/>
          <w:szCs w:val="20"/>
        </w:rPr>
        <w:t> </w:t>
      </w:r>
      <w:r w:rsidRPr="006A3BBC">
        <w:rPr>
          <w:rFonts w:ascii="GHEA Grapalat" w:hAnsi="GHEA Grapalat"/>
          <w:i/>
          <w:sz w:val="20"/>
          <w:szCs w:val="20"/>
        </w:rPr>
        <w:t>ор</w:t>
      </w:r>
      <w:r w:rsidR="00BC5174" w:rsidRPr="006A3BBC">
        <w:rPr>
          <w:rFonts w:ascii="GHEA Grapalat" w:hAnsi="GHEA Grapalat"/>
          <w:i/>
          <w:sz w:val="20"/>
          <w:szCs w:val="20"/>
        </w:rPr>
        <w:t>игинала) и копий в двух</w:t>
      </w:r>
      <w:r w:rsidRPr="006A3BBC">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w:t>
      </w:r>
      <w:r w:rsidRPr="006A3BBC">
        <w:rPr>
          <w:rFonts w:ascii="GHEA Grapalat" w:hAnsi="GHEA Grapalat"/>
          <w:i/>
          <w:sz w:val="20"/>
          <w:szCs w:val="20"/>
        </w:rPr>
        <w:lastRenderedPageBreak/>
        <w:t>быть представлены нотариально заверенные копии этих документов.</w:t>
      </w:r>
    </w:p>
    <w:p w:rsidR="008937EA" w:rsidRPr="006A3BBC" w:rsidRDefault="008937EA" w:rsidP="00BC5174">
      <w:pPr>
        <w:widowControl w:val="0"/>
        <w:jc w:val="both"/>
        <w:rPr>
          <w:rFonts w:ascii="GHEA Grapalat" w:hAnsi="GHEA Grapalat"/>
          <w:i/>
          <w:sz w:val="20"/>
          <w:szCs w:val="20"/>
        </w:rPr>
      </w:pPr>
      <w:r w:rsidRPr="006A3BBC">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6A3BBC" w:rsidRDefault="00BC5174"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4.2.</w:t>
      </w:r>
      <w:r w:rsidR="008937EA" w:rsidRPr="006A3BBC">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6A3BBC" w:rsidRDefault="00BC5174" w:rsidP="00BC5174">
      <w:pPr>
        <w:widowControl w:val="0"/>
        <w:tabs>
          <w:tab w:val="left" w:pos="1134"/>
        </w:tabs>
        <w:rPr>
          <w:rFonts w:ascii="GHEA Grapalat" w:hAnsi="GHEA Grapalat"/>
          <w:i/>
          <w:sz w:val="20"/>
          <w:szCs w:val="20"/>
        </w:rPr>
      </w:pPr>
      <w:r w:rsidRPr="006A3BBC">
        <w:rPr>
          <w:rFonts w:ascii="GHEA Grapalat" w:hAnsi="GHEA Grapalat"/>
          <w:i/>
          <w:sz w:val="20"/>
          <w:szCs w:val="20"/>
        </w:rPr>
        <w:t>1)</w:t>
      </w:r>
      <w:r w:rsidR="008937EA" w:rsidRPr="006A3BBC">
        <w:rPr>
          <w:rFonts w:ascii="GHEA Grapalat" w:hAnsi="GHEA Grapalat"/>
          <w:i/>
          <w:sz w:val="20"/>
          <w:szCs w:val="20"/>
        </w:rPr>
        <w:t>наименование заказчика и место (адрес) подачи заявки;</w:t>
      </w:r>
    </w:p>
    <w:p w:rsidR="008937EA" w:rsidRPr="006A3BBC" w:rsidRDefault="00BC5174"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2)</w:t>
      </w:r>
      <w:r w:rsidR="008937EA" w:rsidRPr="006A3BBC">
        <w:rPr>
          <w:rFonts w:ascii="GHEA Grapalat" w:hAnsi="GHEA Grapalat"/>
          <w:i/>
          <w:sz w:val="20"/>
          <w:szCs w:val="20"/>
        </w:rPr>
        <w:t xml:space="preserve">код </w:t>
      </w:r>
      <w:r w:rsidR="00F535C1" w:rsidRPr="006A3BBC">
        <w:rPr>
          <w:rFonts w:ascii="GHEA Grapalat" w:hAnsi="GHEA Grapalat"/>
          <w:i/>
          <w:sz w:val="20"/>
          <w:szCs w:val="20"/>
        </w:rPr>
        <w:t>процедуры</w:t>
      </w:r>
      <w:r w:rsidR="008937EA" w:rsidRPr="006A3BBC">
        <w:rPr>
          <w:rFonts w:ascii="GHEA Grapalat" w:hAnsi="GHEA Grapalat"/>
          <w:i/>
          <w:sz w:val="20"/>
          <w:szCs w:val="20"/>
        </w:rPr>
        <w:t>;</w:t>
      </w:r>
    </w:p>
    <w:p w:rsidR="008937EA" w:rsidRPr="006A3BBC" w:rsidRDefault="00BC5174"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3)</w:t>
      </w:r>
      <w:r w:rsidR="008937EA" w:rsidRPr="006A3BBC">
        <w:rPr>
          <w:rFonts w:ascii="GHEA Grapalat" w:hAnsi="GHEA Grapalat"/>
          <w:i/>
          <w:sz w:val="20"/>
          <w:szCs w:val="20"/>
        </w:rPr>
        <w:t>слова “не вскрывать до заседания по вскрытию заявок”;</w:t>
      </w:r>
    </w:p>
    <w:p w:rsidR="008937EA" w:rsidRPr="006A3BBC" w:rsidRDefault="00BC5174" w:rsidP="00BC5174">
      <w:pPr>
        <w:widowControl w:val="0"/>
        <w:tabs>
          <w:tab w:val="left" w:pos="1134"/>
        </w:tabs>
        <w:jc w:val="both"/>
        <w:rPr>
          <w:rFonts w:ascii="GHEA Grapalat" w:hAnsi="GHEA Grapalat"/>
          <w:i/>
          <w:sz w:val="20"/>
          <w:szCs w:val="20"/>
        </w:rPr>
      </w:pPr>
      <w:r w:rsidRPr="006A3BBC">
        <w:rPr>
          <w:rFonts w:ascii="GHEA Grapalat" w:hAnsi="GHEA Grapalat"/>
          <w:i/>
          <w:sz w:val="20"/>
          <w:szCs w:val="20"/>
        </w:rPr>
        <w:t>4)</w:t>
      </w:r>
      <w:r w:rsidR="008937EA" w:rsidRPr="006A3BBC">
        <w:rPr>
          <w:rFonts w:ascii="GHEA Grapalat" w:hAnsi="GHEA Grapalat"/>
          <w:i/>
          <w:sz w:val="20"/>
          <w:szCs w:val="20"/>
        </w:rPr>
        <w:t>наименование (имя), место нахождения и номер телефона участника.</w:t>
      </w:r>
    </w:p>
    <w:p w:rsidR="008937EA" w:rsidRPr="006A3BBC" w:rsidRDefault="00BC5174" w:rsidP="00BC5174">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4.3.</w:t>
      </w:r>
      <w:r w:rsidR="008937EA" w:rsidRPr="006A3BBC">
        <w:rPr>
          <w:rFonts w:ascii="GHEA Grapalat" w:hAnsi="GHEA Grapalat"/>
          <w:i/>
          <w:sz w:val="20"/>
          <w:szCs w:val="20"/>
        </w:rPr>
        <w:t>На заседании по вскрытию заявок комиссия отклоняет заявки, не</w:t>
      </w:r>
      <w:r w:rsidR="008937EA" w:rsidRPr="006A3BBC">
        <w:rPr>
          <w:rFonts w:ascii="Courier New" w:hAnsi="Courier New" w:cs="Courier New"/>
          <w:i/>
          <w:sz w:val="20"/>
          <w:szCs w:val="20"/>
        </w:rPr>
        <w:t> </w:t>
      </w:r>
      <w:r w:rsidR="008937EA" w:rsidRPr="006A3BBC">
        <w:rPr>
          <w:rFonts w:ascii="GHEA Grapalat" w:hAnsi="GHEA Grapalat"/>
          <w:i/>
          <w:sz w:val="20"/>
          <w:szCs w:val="20"/>
        </w:rPr>
        <w:t xml:space="preserve">соответствующие требованиям пунктов </w:t>
      </w:r>
      <w:r w:rsidR="00EE46E2" w:rsidRPr="006A3BBC">
        <w:rPr>
          <w:rFonts w:ascii="GHEA Grapalat" w:hAnsi="GHEA Grapalat"/>
          <w:i/>
          <w:sz w:val="20"/>
          <w:szCs w:val="20"/>
        </w:rPr>
        <w:t>3</w:t>
      </w:r>
      <w:r w:rsidR="008937EA" w:rsidRPr="006A3BBC">
        <w:rPr>
          <w:rFonts w:ascii="GHEA Grapalat" w:hAnsi="GHEA Grapalat"/>
          <w:i/>
          <w:sz w:val="20"/>
          <w:szCs w:val="20"/>
        </w:rPr>
        <w:t xml:space="preserve">.1 и </w:t>
      </w:r>
      <w:r w:rsidR="00EE46E2" w:rsidRPr="006A3BBC">
        <w:rPr>
          <w:rFonts w:ascii="GHEA Grapalat" w:hAnsi="GHEA Grapalat"/>
          <w:i/>
          <w:sz w:val="20"/>
          <w:szCs w:val="20"/>
        </w:rPr>
        <w:t>3</w:t>
      </w:r>
      <w:r w:rsidR="008937EA" w:rsidRPr="006A3BBC">
        <w:rPr>
          <w:rFonts w:ascii="GHEA Grapalat" w:hAnsi="GHEA Grapalat"/>
          <w:i/>
          <w:sz w:val="20"/>
          <w:szCs w:val="20"/>
        </w:rPr>
        <w:t>.2 настоящей инструкции, и в том же виде возвращает подающему их лицу.</w:t>
      </w:r>
    </w:p>
    <w:p w:rsidR="00ED59E0" w:rsidRPr="006A3BBC" w:rsidRDefault="00ED59E0" w:rsidP="00BC5174">
      <w:pPr>
        <w:widowControl w:val="0"/>
        <w:tabs>
          <w:tab w:val="left" w:pos="1134"/>
        </w:tabs>
        <w:ind w:firstLine="567"/>
        <w:jc w:val="both"/>
        <w:rPr>
          <w:rFonts w:ascii="GHEA Grapalat" w:hAnsi="GHEA Grapalat"/>
          <w:i/>
          <w:sz w:val="22"/>
          <w:szCs w:val="22"/>
        </w:rPr>
      </w:pPr>
    </w:p>
    <w:p w:rsidR="00ED59E0" w:rsidRPr="006A3BBC" w:rsidRDefault="00ED59E0" w:rsidP="00BC5174">
      <w:pPr>
        <w:widowControl w:val="0"/>
        <w:tabs>
          <w:tab w:val="left" w:pos="1134"/>
        </w:tabs>
        <w:ind w:firstLine="567"/>
        <w:jc w:val="both"/>
        <w:rPr>
          <w:rFonts w:ascii="GHEA Grapalat" w:hAnsi="GHEA Grapalat"/>
          <w:i/>
          <w:sz w:val="22"/>
          <w:szCs w:val="22"/>
        </w:rPr>
      </w:pPr>
    </w:p>
    <w:p w:rsidR="00ED59E0" w:rsidRPr="006A3BBC" w:rsidRDefault="00ED59E0" w:rsidP="00BC5174">
      <w:pPr>
        <w:widowControl w:val="0"/>
        <w:tabs>
          <w:tab w:val="left" w:pos="1134"/>
        </w:tabs>
        <w:ind w:firstLine="567"/>
        <w:jc w:val="both"/>
        <w:rPr>
          <w:rFonts w:ascii="GHEA Grapalat" w:hAnsi="GHEA Grapalat"/>
          <w:i/>
          <w:sz w:val="22"/>
          <w:szCs w:val="22"/>
        </w:rPr>
      </w:pPr>
    </w:p>
    <w:p w:rsidR="00BC5174" w:rsidRPr="006A3BBC" w:rsidRDefault="00BC5174" w:rsidP="00B46D58">
      <w:pPr>
        <w:pStyle w:val="norm"/>
        <w:widowControl w:val="0"/>
        <w:spacing w:after="160" w:line="240" w:lineRule="auto"/>
        <w:ind w:firstLine="284"/>
        <w:jc w:val="right"/>
        <w:rPr>
          <w:rFonts w:ascii="GHEA Grapalat" w:hAnsi="GHEA Grapalat"/>
          <w:b/>
          <w:sz w:val="24"/>
          <w:szCs w:val="24"/>
        </w:rPr>
      </w:pPr>
    </w:p>
    <w:p w:rsidR="008A7430" w:rsidRPr="006A3BBC" w:rsidRDefault="008A7430" w:rsidP="00B10C2A">
      <w:pPr>
        <w:pStyle w:val="norm"/>
        <w:widowControl w:val="0"/>
        <w:spacing w:line="240" w:lineRule="auto"/>
        <w:ind w:firstLine="284"/>
        <w:jc w:val="right"/>
        <w:rPr>
          <w:rFonts w:ascii="GHEA Grapalat" w:hAnsi="GHEA Grapalat"/>
          <w:b/>
          <w:sz w:val="24"/>
          <w:szCs w:val="24"/>
        </w:rPr>
      </w:pPr>
    </w:p>
    <w:p w:rsidR="008A7430" w:rsidRPr="006A3BBC" w:rsidRDefault="008A7430" w:rsidP="00B10C2A">
      <w:pPr>
        <w:pStyle w:val="norm"/>
        <w:widowControl w:val="0"/>
        <w:spacing w:line="240" w:lineRule="auto"/>
        <w:ind w:firstLine="284"/>
        <w:jc w:val="right"/>
        <w:rPr>
          <w:rFonts w:ascii="GHEA Grapalat" w:hAnsi="GHEA Grapalat"/>
          <w:b/>
          <w:sz w:val="24"/>
          <w:szCs w:val="24"/>
        </w:rPr>
      </w:pPr>
    </w:p>
    <w:p w:rsidR="008A7430" w:rsidRPr="006A3BBC" w:rsidRDefault="008A7430" w:rsidP="00B10C2A">
      <w:pPr>
        <w:pStyle w:val="norm"/>
        <w:widowControl w:val="0"/>
        <w:spacing w:line="240" w:lineRule="auto"/>
        <w:ind w:firstLine="284"/>
        <w:jc w:val="right"/>
        <w:rPr>
          <w:rFonts w:ascii="GHEA Grapalat" w:hAnsi="GHEA Grapalat"/>
          <w:b/>
          <w:sz w:val="24"/>
          <w:szCs w:val="24"/>
        </w:rPr>
      </w:pPr>
    </w:p>
    <w:p w:rsidR="008A7430" w:rsidRPr="006A3BBC" w:rsidRDefault="008A7430" w:rsidP="00B10C2A">
      <w:pPr>
        <w:pStyle w:val="norm"/>
        <w:widowControl w:val="0"/>
        <w:spacing w:line="240" w:lineRule="auto"/>
        <w:ind w:firstLine="284"/>
        <w:jc w:val="right"/>
        <w:rPr>
          <w:rFonts w:ascii="GHEA Grapalat" w:hAnsi="GHEA Grapalat"/>
          <w:b/>
          <w:sz w:val="24"/>
          <w:szCs w:val="24"/>
        </w:rPr>
      </w:pPr>
    </w:p>
    <w:p w:rsidR="008A7430" w:rsidRPr="006A3BBC" w:rsidRDefault="008A7430" w:rsidP="00B10C2A">
      <w:pPr>
        <w:pStyle w:val="norm"/>
        <w:widowControl w:val="0"/>
        <w:spacing w:line="240" w:lineRule="auto"/>
        <w:ind w:firstLine="284"/>
        <w:jc w:val="right"/>
        <w:rPr>
          <w:rFonts w:ascii="GHEA Grapalat" w:hAnsi="GHEA Grapalat"/>
          <w:b/>
          <w:sz w:val="24"/>
          <w:szCs w:val="24"/>
        </w:rPr>
      </w:pPr>
    </w:p>
    <w:p w:rsidR="008A7430" w:rsidRPr="006A3BBC" w:rsidRDefault="008A7430" w:rsidP="00B10C2A">
      <w:pPr>
        <w:pStyle w:val="norm"/>
        <w:widowControl w:val="0"/>
        <w:spacing w:line="240" w:lineRule="auto"/>
        <w:ind w:firstLine="284"/>
        <w:jc w:val="right"/>
        <w:rPr>
          <w:rFonts w:ascii="GHEA Grapalat" w:hAnsi="GHEA Grapalat"/>
          <w:b/>
          <w:sz w:val="24"/>
          <w:szCs w:val="24"/>
        </w:rPr>
      </w:pPr>
    </w:p>
    <w:p w:rsidR="008A7430" w:rsidRPr="006A3BBC" w:rsidRDefault="008A7430" w:rsidP="00B10C2A">
      <w:pPr>
        <w:pStyle w:val="norm"/>
        <w:widowControl w:val="0"/>
        <w:spacing w:line="240" w:lineRule="auto"/>
        <w:ind w:firstLine="284"/>
        <w:jc w:val="right"/>
        <w:rPr>
          <w:rFonts w:ascii="GHEA Grapalat" w:hAnsi="GHEA Grapalat"/>
          <w:b/>
          <w:sz w:val="24"/>
          <w:szCs w:val="24"/>
        </w:rPr>
      </w:pPr>
    </w:p>
    <w:p w:rsidR="008A7430" w:rsidRPr="006A3BBC" w:rsidRDefault="008A7430" w:rsidP="00B10C2A">
      <w:pPr>
        <w:pStyle w:val="norm"/>
        <w:widowControl w:val="0"/>
        <w:spacing w:line="240" w:lineRule="auto"/>
        <w:ind w:firstLine="284"/>
        <w:jc w:val="right"/>
        <w:rPr>
          <w:rFonts w:ascii="GHEA Grapalat" w:hAnsi="GHEA Grapalat"/>
          <w:b/>
          <w:sz w:val="24"/>
          <w:szCs w:val="24"/>
        </w:rPr>
      </w:pPr>
    </w:p>
    <w:p w:rsidR="008A7430" w:rsidRPr="006A3BBC" w:rsidRDefault="008A7430" w:rsidP="001E65D1">
      <w:pPr>
        <w:pStyle w:val="norm"/>
        <w:widowControl w:val="0"/>
        <w:spacing w:line="240" w:lineRule="auto"/>
        <w:ind w:firstLine="0"/>
        <w:rPr>
          <w:rFonts w:ascii="GHEA Grapalat" w:hAnsi="GHEA Grapalat"/>
          <w:b/>
          <w:sz w:val="24"/>
          <w:szCs w:val="24"/>
        </w:rPr>
      </w:pPr>
    </w:p>
    <w:p w:rsidR="008A7430" w:rsidRPr="006A3BBC" w:rsidRDefault="008A7430" w:rsidP="00B10C2A">
      <w:pPr>
        <w:pStyle w:val="norm"/>
        <w:widowControl w:val="0"/>
        <w:spacing w:line="240" w:lineRule="auto"/>
        <w:ind w:firstLine="284"/>
        <w:jc w:val="right"/>
        <w:rPr>
          <w:rFonts w:ascii="GHEA Grapalat" w:hAnsi="GHEA Grapalat"/>
          <w:b/>
          <w:sz w:val="24"/>
          <w:szCs w:val="24"/>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F10789">
      <w:pPr>
        <w:pStyle w:val="norm"/>
        <w:widowControl w:val="0"/>
        <w:spacing w:line="240" w:lineRule="auto"/>
        <w:ind w:firstLine="0"/>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E7392" w:rsidRPr="006A3BBC" w:rsidRDefault="00CE7392" w:rsidP="00B10C2A">
      <w:pPr>
        <w:pStyle w:val="norm"/>
        <w:widowControl w:val="0"/>
        <w:spacing w:line="240" w:lineRule="auto"/>
        <w:ind w:firstLine="284"/>
        <w:jc w:val="right"/>
        <w:rPr>
          <w:rFonts w:ascii="GHEA Grapalat" w:hAnsi="GHEA Grapalat"/>
          <w:b/>
          <w:sz w:val="20"/>
        </w:rPr>
      </w:pPr>
    </w:p>
    <w:p w:rsidR="00C4527B" w:rsidRPr="006A3BBC" w:rsidRDefault="00C4527B" w:rsidP="00B10C2A">
      <w:pPr>
        <w:pStyle w:val="norm"/>
        <w:widowControl w:val="0"/>
        <w:spacing w:line="240" w:lineRule="auto"/>
        <w:ind w:firstLine="284"/>
        <w:jc w:val="right"/>
        <w:rPr>
          <w:rFonts w:ascii="GHEA Grapalat" w:hAnsi="GHEA Grapalat"/>
          <w:b/>
          <w:sz w:val="20"/>
        </w:rPr>
      </w:pPr>
    </w:p>
    <w:p w:rsidR="0084319F" w:rsidRPr="006A3BBC" w:rsidRDefault="0084319F" w:rsidP="00B10C2A">
      <w:pPr>
        <w:pStyle w:val="norm"/>
        <w:widowControl w:val="0"/>
        <w:spacing w:line="240" w:lineRule="auto"/>
        <w:ind w:firstLine="284"/>
        <w:jc w:val="right"/>
        <w:rPr>
          <w:rFonts w:ascii="GHEA Grapalat" w:hAnsi="GHEA Grapalat"/>
          <w:b/>
          <w:sz w:val="20"/>
        </w:rPr>
      </w:pPr>
    </w:p>
    <w:p w:rsidR="0084319F" w:rsidRPr="006A3BBC" w:rsidRDefault="0084319F" w:rsidP="00B10C2A">
      <w:pPr>
        <w:pStyle w:val="norm"/>
        <w:widowControl w:val="0"/>
        <w:spacing w:line="240" w:lineRule="auto"/>
        <w:ind w:firstLine="284"/>
        <w:jc w:val="right"/>
        <w:rPr>
          <w:rFonts w:ascii="GHEA Grapalat" w:hAnsi="GHEA Grapalat"/>
          <w:b/>
          <w:sz w:val="20"/>
        </w:rPr>
      </w:pPr>
    </w:p>
    <w:p w:rsidR="00B2572B" w:rsidRPr="006A3BBC" w:rsidRDefault="00B2572B" w:rsidP="00B10C2A">
      <w:pPr>
        <w:pStyle w:val="norm"/>
        <w:widowControl w:val="0"/>
        <w:spacing w:line="240" w:lineRule="auto"/>
        <w:ind w:firstLine="284"/>
        <w:jc w:val="right"/>
        <w:rPr>
          <w:rFonts w:ascii="GHEA Grapalat" w:hAnsi="GHEA Grapalat" w:cs="Arial"/>
          <w:b/>
          <w:sz w:val="20"/>
        </w:rPr>
      </w:pPr>
      <w:r w:rsidRPr="006A3BBC">
        <w:rPr>
          <w:rFonts w:ascii="GHEA Grapalat" w:hAnsi="GHEA Grapalat"/>
          <w:b/>
          <w:sz w:val="20"/>
        </w:rPr>
        <w:t>Приложение № 1</w:t>
      </w:r>
    </w:p>
    <w:p w:rsidR="00B10C2A" w:rsidRPr="006A3BBC" w:rsidRDefault="00B2572B" w:rsidP="00B10C2A">
      <w:pPr>
        <w:pStyle w:val="a3"/>
        <w:spacing w:line="240" w:lineRule="auto"/>
        <w:jc w:val="right"/>
        <w:rPr>
          <w:rFonts w:ascii="GHEA Grapalat" w:hAnsi="GHEA Grapalat"/>
          <w:b/>
          <w:i w:val="0"/>
          <w:lang w:eastAsia="en-US" w:bidi="ar-SA"/>
        </w:rPr>
      </w:pPr>
      <w:r w:rsidRPr="006A3BBC">
        <w:rPr>
          <w:rFonts w:ascii="GHEA Grapalat" w:hAnsi="GHEA Grapalat"/>
          <w:b/>
        </w:rPr>
        <w:t>к</w:t>
      </w:r>
      <w:r w:rsidR="00B10C2A" w:rsidRPr="006A3BBC">
        <w:rPr>
          <w:rFonts w:ascii="GHEA Grapalat" w:hAnsi="GHEA Grapalat"/>
          <w:b/>
        </w:rPr>
        <w:t xml:space="preserve"> Приглашению </w:t>
      </w:r>
      <w:proofErr w:type="gramStart"/>
      <w:r w:rsidR="00B10C2A" w:rsidRPr="006A3BBC">
        <w:rPr>
          <w:rFonts w:ascii="GHEA Grapalat" w:hAnsi="GHEA Grapalat"/>
          <w:b/>
        </w:rPr>
        <w:t>запросе</w:t>
      </w:r>
      <w:proofErr w:type="gramEnd"/>
      <w:r w:rsidR="00B10C2A" w:rsidRPr="006A3BBC">
        <w:rPr>
          <w:rFonts w:ascii="GHEA Grapalat" w:hAnsi="GHEA Grapalat"/>
          <w:b/>
        </w:rPr>
        <w:t xml:space="preserve"> </w:t>
      </w:r>
      <w:proofErr w:type="spellStart"/>
      <w:r w:rsidR="00B10C2A" w:rsidRPr="006A3BBC">
        <w:rPr>
          <w:rFonts w:ascii="GHEA Grapalat" w:hAnsi="GHEA Grapalat"/>
          <w:b/>
        </w:rPr>
        <w:t>катировок</w:t>
      </w:r>
      <w:proofErr w:type="spellEnd"/>
      <w:r w:rsidR="00123294" w:rsidRPr="006A3BBC">
        <w:rPr>
          <w:rFonts w:ascii="GHEA Grapalat" w:hAnsi="GHEA Grapalat" w:cs="Arial"/>
          <w:b/>
        </w:rPr>
        <w:br/>
      </w:r>
      <w:r w:rsidRPr="006A3BBC">
        <w:rPr>
          <w:rFonts w:ascii="GHEA Grapalat" w:hAnsi="GHEA Grapalat"/>
          <w:b/>
        </w:rPr>
        <w:t xml:space="preserve">под кодом </w:t>
      </w:r>
      <w:r w:rsidR="00396B45" w:rsidRPr="006A3BBC">
        <w:rPr>
          <w:rFonts w:ascii="GHEA Grapalat" w:hAnsi="GHEA Grapalat"/>
          <w:b/>
          <w:i w:val="0"/>
          <w:lang w:eastAsia="en-US" w:bidi="ar-SA"/>
        </w:rPr>
        <w:t>АMAHHD1-GHAPDZB-19/02</w:t>
      </w:r>
    </w:p>
    <w:p w:rsidR="00B2572B" w:rsidRPr="006A3BBC" w:rsidRDefault="00B2572B" w:rsidP="00B46D58">
      <w:pPr>
        <w:pStyle w:val="31"/>
        <w:widowControl w:val="0"/>
        <w:spacing w:after="160" w:line="240" w:lineRule="auto"/>
        <w:jc w:val="right"/>
        <w:rPr>
          <w:rFonts w:ascii="GHEA Grapalat" w:hAnsi="GHEA Grapalat" w:cs="Arial"/>
          <w:b/>
          <w:sz w:val="24"/>
          <w:szCs w:val="24"/>
        </w:rPr>
      </w:pPr>
    </w:p>
    <w:p w:rsidR="00B2572B" w:rsidRPr="006A3BBC" w:rsidRDefault="00B2572B" w:rsidP="00B46D58">
      <w:pPr>
        <w:widowControl w:val="0"/>
        <w:spacing w:after="120"/>
        <w:jc w:val="center"/>
        <w:rPr>
          <w:rFonts w:ascii="GHEA Grapalat" w:hAnsi="GHEA Grapalat" w:cs="Sylfaen"/>
          <w:b/>
        </w:rPr>
      </w:pPr>
    </w:p>
    <w:p w:rsidR="00B2572B" w:rsidRPr="006A3BBC" w:rsidRDefault="00B2572B" w:rsidP="00B46D58">
      <w:pPr>
        <w:widowControl w:val="0"/>
        <w:spacing w:after="160"/>
        <w:jc w:val="center"/>
        <w:rPr>
          <w:rFonts w:ascii="GHEA Grapalat" w:hAnsi="GHEA Grapalat" w:cs="Arial"/>
          <w:b/>
          <w:sz w:val="20"/>
          <w:szCs w:val="20"/>
        </w:rPr>
      </w:pPr>
      <w:r w:rsidRPr="006A3BBC">
        <w:rPr>
          <w:rFonts w:ascii="GHEA Grapalat" w:hAnsi="GHEA Grapalat"/>
          <w:b/>
          <w:sz w:val="20"/>
          <w:szCs w:val="20"/>
        </w:rPr>
        <w:t>ЗАЯВЛЕНИ</w:t>
      </w:r>
      <w:proofErr w:type="gramStart"/>
      <w:r w:rsidRPr="006A3BBC">
        <w:rPr>
          <w:rFonts w:ascii="GHEA Grapalat" w:hAnsi="GHEA Grapalat"/>
          <w:b/>
          <w:sz w:val="20"/>
          <w:szCs w:val="20"/>
        </w:rPr>
        <w:t>Е</w:t>
      </w:r>
      <w:r w:rsidR="00350210" w:rsidRPr="006A3BBC">
        <w:rPr>
          <w:rFonts w:ascii="GHEA Grapalat" w:hAnsi="GHEA Grapalat"/>
          <w:b/>
          <w:sz w:val="20"/>
          <w:szCs w:val="20"/>
        </w:rPr>
        <w:t>-</w:t>
      </w:r>
      <w:proofErr w:type="gramEnd"/>
      <w:r w:rsidR="005A6435" w:rsidRPr="006A3BBC">
        <w:rPr>
          <w:rFonts w:ascii="GHEA Grapalat" w:hAnsi="GHEA Grapalat"/>
          <w:b/>
          <w:sz w:val="20"/>
          <w:szCs w:val="20"/>
        </w:rPr>
        <w:t xml:space="preserve">  ОБЪЯВЛЕНИЕ </w:t>
      </w:r>
      <w:r w:rsidRPr="006A3BBC">
        <w:rPr>
          <w:rFonts w:ascii="GHEA Grapalat" w:hAnsi="GHEA Grapalat"/>
          <w:b/>
          <w:sz w:val="20"/>
          <w:szCs w:val="20"/>
        </w:rPr>
        <w:t>*</w:t>
      </w:r>
    </w:p>
    <w:p w:rsidR="00B2572B" w:rsidRPr="006A3BBC" w:rsidRDefault="00B10C2A" w:rsidP="00B46D58">
      <w:pPr>
        <w:pStyle w:val="6"/>
        <w:keepNext w:val="0"/>
        <w:widowControl w:val="0"/>
        <w:spacing w:after="160"/>
        <w:jc w:val="center"/>
        <w:rPr>
          <w:rFonts w:ascii="GHEA Grapalat" w:hAnsi="GHEA Grapalat" w:cs="Arial"/>
          <w:color w:val="auto"/>
          <w:sz w:val="20"/>
        </w:rPr>
      </w:pPr>
      <w:r w:rsidRPr="006A3BBC">
        <w:rPr>
          <w:rFonts w:ascii="GHEA Grapalat" w:hAnsi="GHEA Grapalat"/>
          <w:color w:val="auto"/>
          <w:sz w:val="20"/>
        </w:rPr>
        <w:t xml:space="preserve">на участие в запросе </w:t>
      </w:r>
      <w:proofErr w:type="spellStart"/>
      <w:r w:rsidRPr="006A3BBC">
        <w:rPr>
          <w:rFonts w:ascii="GHEA Grapalat" w:hAnsi="GHEA Grapalat"/>
          <w:color w:val="auto"/>
          <w:sz w:val="20"/>
        </w:rPr>
        <w:t>катировок</w:t>
      </w:r>
      <w:proofErr w:type="spellEnd"/>
      <w:r w:rsidR="00AA7117" w:rsidRPr="006A3BBC">
        <w:rPr>
          <w:rFonts w:ascii="GHEA Grapalat" w:hAnsi="GHEA Grapalat"/>
          <w:color w:val="auto"/>
          <w:sz w:val="20"/>
        </w:rPr>
        <w:t xml:space="preserve"> </w:t>
      </w:r>
    </w:p>
    <w:p w:rsidR="00B2572B" w:rsidRPr="006A3BBC" w:rsidRDefault="00B2572B" w:rsidP="00B46D58">
      <w:pPr>
        <w:widowControl w:val="0"/>
        <w:spacing w:after="120"/>
        <w:jc w:val="center"/>
        <w:rPr>
          <w:rFonts w:ascii="GHEA Grapalat" w:hAnsi="GHEA Grapalat"/>
          <w:sz w:val="20"/>
          <w:szCs w:val="20"/>
        </w:rPr>
      </w:pPr>
    </w:p>
    <w:p w:rsidR="00374F4A" w:rsidRPr="006A3BBC" w:rsidRDefault="00374F4A" w:rsidP="00B46D58">
      <w:pPr>
        <w:jc w:val="both"/>
        <w:rPr>
          <w:rFonts w:ascii="GHEA Grapalat" w:hAnsi="GHEA Grapalat"/>
          <w:sz w:val="20"/>
          <w:szCs w:val="20"/>
        </w:rPr>
      </w:pPr>
      <w:r w:rsidRPr="006A3BBC">
        <w:rPr>
          <w:rFonts w:ascii="GHEA Grapalat" w:hAnsi="GHEA Grapalat"/>
          <w:sz w:val="20"/>
          <w:szCs w:val="20"/>
        </w:rPr>
        <w:t xml:space="preserve">______________________________________________________________заявляет, что </w:t>
      </w:r>
    </w:p>
    <w:p w:rsidR="00374F4A" w:rsidRPr="006A3BBC" w:rsidRDefault="00374F4A" w:rsidP="00B46D58">
      <w:pPr>
        <w:spacing w:after="160"/>
        <w:ind w:left="2694"/>
        <w:jc w:val="both"/>
        <w:rPr>
          <w:rFonts w:ascii="GHEA Grapalat" w:hAnsi="GHEA Grapalat"/>
          <w:sz w:val="16"/>
          <w:szCs w:val="16"/>
        </w:rPr>
      </w:pPr>
      <w:r w:rsidRPr="006A3BBC">
        <w:rPr>
          <w:rFonts w:ascii="GHEA Grapalat" w:hAnsi="GHEA Grapalat"/>
          <w:sz w:val="16"/>
          <w:szCs w:val="16"/>
        </w:rPr>
        <w:t xml:space="preserve">наименование участника </w:t>
      </w:r>
    </w:p>
    <w:p w:rsidR="00374F4A" w:rsidRPr="006A3BBC" w:rsidRDefault="00374F4A" w:rsidP="00B46D58">
      <w:pPr>
        <w:jc w:val="both"/>
        <w:rPr>
          <w:rFonts w:ascii="GHEA Grapalat" w:hAnsi="GHEA Grapalat"/>
          <w:sz w:val="20"/>
          <w:szCs w:val="20"/>
          <w:u w:val="single"/>
        </w:rPr>
      </w:pPr>
      <w:r w:rsidRPr="006A3BBC">
        <w:rPr>
          <w:rFonts w:ascii="GHEA Grapalat" w:hAnsi="GHEA Grapalat"/>
          <w:sz w:val="20"/>
          <w:szCs w:val="20"/>
        </w:rPr>
        <w:t xml:space="preserve">желает участвовать в лоте (лотах)_______________________________ </w:t>
      </w:r>
      <w:proofErr w:type="gramStart"/>
      <w:r w:rsidRPr="006A3BBC">
        <w:rPr>
          <w:rFonts w:ascii="GHEA Grapalat" w:hAnsi="GHEA Grapalat"/>
          <w:sz w:val="20"/>
          <w:szCs w:val="20"/>
        </w:rPr>
        <w:t>объявленного</w:t>
      </w:r>
      <w:proofErr w:type="gramEnd"/>
    </w:p>
    <w:p w:rsidR="00374F4A" w:rsidRPr="006A3BBC" w:rsidRDefault="00374F4A" w:rsidP="00B46D58">
      <w:pPr>
        <w:spacing w:after="160"/>
        <w:ind w:left="4395"/>
        <w:jc w:val="both"/>
        <w:rPr>
          <w:rFonts w:ascii="GHEA Grapalat" w:hAnsi="GHEA Grapalat" w:cs="Sylfaen"/>
          <w:sz w:val="16"/>
          <w:szCs w:val="16"/>
        </w:rPr>
      </w:pPr>
      <w:r w:rsidRPr="006A3BBC">
        <w:rPr>
          <w:rFonts w:ascii="GHEA Grapalat" w:hAnsi="GHEA Grapalat"/>
          <w:sz w:val="16"/>
          <w:szCs w:val="16"/>
        </w:rPr>
        <w:t>номер лота (лотов)</w:t>
      </w:r>
    </w:p>
    <w:p w:rsidR="00B10C2A" w:rsidRPr="006A3BBC" w:rsidRDefault="00374F4A" w:rsidP="00B10C2A">
      <w:pPr>
        <w:pStyle w:val="a3"/>
        <w:spacing w:after="160" w:line="240" w:lineRule="auto"/>
        <w:jc w:val="center"/>
        <w:rPr>
          <w:rFonts w:ascii="GHEA Grapalat" w:hAnsi="GHEA Grapalat"/>
          <w:b/>
          <w:i w:val="0"/>
          <w:lang w:eastAsia="en-US" w:bidi="ar-SA"/>
        </w:rPr>
      </w:pPr>
      <w:r w:rsidRPr="006A3BBC">
        <w:rPr>
          <w:rFonts w:ascii="GHEA Grapalat" w:hAnsi="GHEA Grapalat"/>
        </w:rPr>
        <w:t>_____________</w:t>
      </w:r>
      <w:r w:rsidR="00B10C2A" w:rsidRPr="006A3BBC">
        <w:rPr>
          <w:rFonts w:ascii="GHEA Grapalat" w:hAnsi="GHEA Grapalat"/>
        </w:rPr>
        <w:t>__________________</w:t>
      </w:r>
      <w:r w:rsidRPr="006A3BBC">
        <w:rPr>
          <w:rFonts w:ascii="GHEA Grapalat" w:hAnsi="GHEA Grapalat"/>
        </w:rPr>
        <w:t xml:space="preserve">___ под кодом </w:t>
      </w:r>
      <w:r w:rsidR="00396B45" w:rsidRPr="006A3BBC">
        <w:rPr>
          <w:rFonts w:ascii="GHEA Grapalat" w:hAnsi="GHEA Grapalat"/>
          <w:b/>
          <w:i w:val="0"/>
          <w:lang w:eastAsia="en-US" w:bidi="ar-SA"/>
        </w:rPr>
        <w:t>АMAHHD1-GHAPDZB-19/02</w:t>
      </w:r>
    </w:p>
    <w:p w:rsidR="00374F4A" w:rsidRPr="006A3BBC" w:rsidRDefault="00B10C2A" w:rsidP="00B10C2A">
      <w:pPr>
        <w:spacing w:after="160"/>
        <w:jc w:val="both"/>
        <w:rPr>
          <w:rFonts w:ascii="GHEA Grapalat" w:hAnsi="GHEA Grapalat"/>
          <w:sz w:val="16"/>
          <w:szCs w:val="16"/>
        </w:rPr>
      </w:pPr>
      <w:r w:rsidRPr="006A3BBC">
        <w:rPr>
          <w:rFonts w:ascii="GHEA Grapalat" w:hAnsi="GHEA Grapalat" w:cs="Sylfaen"/>
          <w:sz w:val="16"/>
          <w:szCs w:val="16"/>
        </w:rPr>
        <w:t xml:space="preserve">                                     </w:t>
      </w:r>
      <w:r w:rsidR="00374F4A" w:rsidRPr="006A3BBC">
        <w:rPr>
          <w:rFonts w:ascii="GHEA Grapalat" w:hAnsi="GHEA Grapalat"/>
          <w:sz w:val="16"/>
          <w:szCs w:val="16"/>
        </w:rPr>
        <w:t>наименование заказчика</w:t>
      </w:r>
    </w:p>
    <w:p w:rsidR="00374F4A" w:rsidRPr="006A3BBC" w:rsidRDefault="00B10C2A" w:rsidP="00B46D58">
      <w:pPr>
        <w:spacing w:after="160"/>
        <w:jc w:val="both"/>
        <w:rPr>
          <w:rFonts w:ascii="GHEA Grapalat" w:hAnsi="GHEA Grapalat"/>
          <w:sz w:val="20"/>
          <w:szCs w:val="20"/>
        </w:rPr>
      </w:pPr>
      <w:proofErr w:type="gramStart"/>
      <w:r w:rsidRPr="006A3BBC">
        <w:rPr>
          <w:rFonts w:ascii="GHEA Grapalat" w:hAnsi="GHEA Grapalat"/>
          <w:sz w:val="20"/>
          <w:szCs w:val="20"/>
        </w:rPr>
        <w:t>запросе</w:t>
      </w:r>
      <w:proofErr w:type="gramEnd"/>
      <w:r w:rsidRPr="006A3BBC">
        <w:rPr>
          <w:rFonts w:ascii="GHEA Grapalat" w:hAnsi="GHEA Grapalat"/>
          <w:sz w:val="20"/>
          <w:szCs w:val="20"/>
        </w:rPr>
        <w:t xml:space="preserve"> </w:t>
      </w:r>
      <w:proofErr w:type="spellStart"/>
      <w:r w:rsidRPr="006A3BBC">
        <w:rPr>
          <w:rFonts w:ascii="GHEA Grapalat" w:hAnsi="GHEA Grapalat"/>
          <w:sz w:val="20"/>
          <w:szCs w:val="20"/>
        </w:rPr>
        <w:t>катировок</w:t>
      </w:r>
      <w:proofErr w:type="spellEnd"/>
      <w:r w:rsidRPr="006A3BBC">
        <w:rPr>
          <w:rFonts w:ascii="GHEA Grapalat" w:hAnsi="GHEA Grapalat"/>
          <w:sz w:val="20"/>
          <w:szCs w:val="20"/>
        </w:rPr>
        <w:t xml:space="preserve"> </w:t>
      </w:r>
      <w:r w:rsidR="00374F4A" w:rsidRPr="006A3BBC">
        <w:rPr>
          <w:rFonts w:ascii="GHEA Grapalat" w:hAnsi="GHEA Grapalat"/>
          <w:sz w:val="20"/>
          <w:szCs w:val="20"/>
        </w:rPr>
        <w:t xml:space="preserve"> и в соответствии с требованиями приглашения подает заявку.</w:t>
      </w:r>
    </w:p>
    <w:p w:rsidR="00374F4A" w:rsidRPr="006A3BBC" w:rsidRDefault="00374F4A" w:rsidP="00B46D58">
      <w:pPr>
        <w:jc w:val="both"/>
        <w:rPr>
          <w:rFonts w:ascii="GHEA Grapalat" w:hAnsi="GHEA Grapalat"/>
          <w:sz w:val="20"/>
          <w:szCs w:val="20"/>
        </w:rPr>
      </w:pPr>
      <w:r w:rsidRPr="006A3BBC">
        <w:rPr>
          <w:rFonts w:ascii="GHEA Grapalat" w:hAnsi="GHEA Grapalat"/>
          <w:sz w:val="20"/>
          <w:szCs w:val="20"/>
        </w:rPr>
        <w:t>__________________________________________________ заявляет и заверяет, что</w:t>
      </w:r>
    </w:p>
    <w:p w:rsidR="00374F4A" w:rsidRPr="006A3BBC" w:rsidRDefault="00374F4A" w:rsidP="00B46D58">
      <w:pPr>
        <w:spacing w:after="160"/>
        <w:ind w:left="1843"/>
        <w:jc w:val="both"/>
        <w:rPr>
          <w:rFonts w:ascii="GHEA Grapalat" w:hAnsi="GHEA Grapalat" w:cs="Sylfaen"/>
          <w:sz w:val="16"/>
          <w:szCs w:val="16"/>
        </w:rPr>
      </w:pPr>
      <w:r w:rsidRPr="006A3BBC">
        <w:rPr>
          <w:rFonts w:ascii="GHEA Grapalat" w:hAnsi="GHEA Grapalat"/>
          <w:sz w:val="16"/>
          <w:szCs w:val="16"/>
        </w:rPr>
        <w:t>наименование участника</w:t>
      </w:r>
    </w:p>
    <w:p w:rsidR="00374F4A" w:rsidRPr="006A3BBC" w:rsidRDefault="00374F4A" w:rsidP="00B46D58">
      <w:pPr>
        <w:jc w:val="both"/>
        <w:rPr>
          <w:rFonts w:ascii="GHEA Grapalat" w:hAnsi="GHEA Grapalat" w:cs="Sylfaen"/>
          <w:sz w:val="20"/>
          <w:szCs w:val="20"/>
        </w:rPr>
      </w:pPr>
      <w:r w:rsidRPr="006A3BBC">
        <w:rPr>
          <w:rFonts w:ascii="GHEA Grapalat" w:hAnsi="GHEA Grapalat"/>
          <w:sz w:val="20"/>
          <w:szCs w:val="20"/>
        </w:rPr>
        <w:t>является резидентом ______________________________________________________</w:t>
      </w:r>
      <w:r w:rsidR="00D04575" w:rsidRPr="006A3BBC">
        <w:rPr>
          <w:rFonts w:ascii="GHEA Grapalat" w:hAnsi="GHEA Grapalat"/>
          <w:sz w:val="20"/>
          <w:szCs w:val="20"/>
        </w:rPr>
        <w:t>.</w:t>
      </w:r>
    </w:p>
    <w:p w:rsidR="00374F4A" w:rsidRPr="006A3BBC" w:rsidRDefault="00374F4A" w:rsidP="00B46D58">
      <w:pPr>
        <w:spacing w:after="160"/>
        <w:ind w:left="4111"/>
        <w:jc w:val="both"/>
        <w:rPr>
          <w:rFonts w:ascii="GHEA Grapalat" w:hAnsi="GHEA Grapalat" w:cs="Arial"/>
          <w:sz w:val="16"/>
          <w:szCs w:val="16"/>
        </w:rPr>
      </w:pPr>
      <w:r w:rsidRPr="006A3BBC">
        <w:rPr>
          <w:rFonts w:ascii="GHEA Grapalat" w:hAnsi="GHEA Grapalat"/>
          <w:sz w:val="16"/>
          <w:szCs w:val="16"/>
        </w:rPr>
        <w:t>наименование страны</w:t>
      </w:r>
    </w:p>
    <w:p w:rsidR="000612B9" w:rsidRPr="006A3BBC" w:rsidRDefault="000612B9" w:rsidP="00B46D58">
      <w:pPr>
        <w:jc w:val="both"/>
        <w:rPr>
          <w:rFonts w:ascii="GHEA Grapalat" w:hAnsi="GHEA Grapalat"/>
          <w:sz w:val="20"/>
          <w:szCs w:val="20"/>
        </w:rPr>
      </w:pPr>
    </w:p>
    <w:p w:rsidR="000612B9" w:rsidRPr="006A3BBC" w:rsidRDefault="004F0CAA" w:rsidP="00B46D58">
      <w:pPr>
        <w:jc w:val="both"/>
        <w:rPr>
          <w:rFonts w:ascii="GHEA Grapalat" w:hAnsi="GHEA Grapalat"/>
          <w:sz w:val="20"/>
          <w:szCs w:val="20"/>
        </w:rPr>
      </w:pPr>
      <w:r w:rsidRPr="006A3BBC">
        <w:rPr>
          <w:rFonts w:ascii="GHEA Grapalat" w:hAnsi="GHEA Grapalat"/>
          <w:sz w:val="20"/>
          <w:szCs w:val="20"/>
        </w:rPr>
        <w:t>Данные</w:t>
      </w:r>
      <w:r w:rsidR="002A0700" w:rsidRPr="006A3BBC">
        <w:rPr>
          <w:rFonts w:ascii="GHEA Grapalat" w:hAnsi="GHEA Grapalat"/>
          <w:sz w:val="20"/>
          <w:szCs w:val="20"/>
        </w:rPr>
        <w:t xml:space="preserve">       </w:t>
      </w:r>
      <w:r w:rsidR="000612B9" w:rsidRPr="006A3BBC">
        <w:rPr>
          <w:rFonts w:ascii="GHEA Grapalat" w:hAnsi="GHEA Grapalat"/>
          <w:sz w:val="20"/>
          <w:szCs w:val="20"/>
        </w:rPr>
        <w:t>----------------------------------------</w:t>
      </w:r>
      <w:r w:rsidR="00304237" w:rsidRPr="006A3BBC">
        <w:rPr>
          <w:rFonts w:ascii="GHEA Grapalat" w:hAnsi="GHEA Grapalat"/>
          <w:sz w:val="20"/>
          <w:szCs w:val="20"/>
        </w:rPr>
        <w:t xml:space="preserve">  </w:t>
      </w:r>
      <w:r w:rsidR="00F96993" w:rsidRPr="006A3BBC">
        <w:rPr>
          <w:rFonts w:ascii="GHEA Grapalat" w:hAnsi="GHEA Grapalat"/>
          <w:sz w:val="20"/>
          <w:szCs w:val="20"/>
        </w:rPr>
        <w:t>следующие</w:t>
      </w:r>
      <w:r w:rsidR="00304237" w:rsidRPr="006A3BBC">
        <w:rPr>
          <w:rFonts w:ascii="GHEA Grapalat" w:hAnsi="GHEA Grapalat"/>
          <w:sz w:val="20"/>
          <w:szCs w:val="20"/>
        </w:rPr>
        <w:t>:</w:t>
      </w:r>
    </w:p>
    <w:p w:rsidR="002A0700" w:rsidRPr="006A3BBC" w:rsidRDefault="002A0700" w:rsidP="000811C1">
      <w:pPr>
        <w:spacing w:after="160"/>
        <w:ind w:left="1843"/>
        <w:rPr>
          <w:rFonts w:ascii="GHEA Grapalat" w:hAnsi="GHEA Grapalat" w:cs="Sylfaen"/>
          <w:sz w:val="16"/>
          <w:szCs w:val="16"/>
          <w:lang w:val="hy-AM"/>
        </w:rPr>
      </w:pPr>
      <w:r w:rsidRPr="006A3BBC">
        <w:rPr>
          <w:rFonts w:ascii="GHEA Grapalat" w:hAnsi="GHEA Grapalat"/>
          <w:sz w:val="16"/>
          <w:szCs w:val="16"/>
        </w:rPr>
        <w:t>наименование участника</w:t>
      </w:r>
    </w:p>
    <w:p w:rsidR="000612B9" w:rsidRPr="006A3BBC" w:rsidRDefault="000612B9" w:rsidP="00B46D58">
      <w:pPr>
        <w:jc w:val="both"/>
        <w:rPr>
          <w:rFonts w:ascii="GHEA Grapalat" w:hAnsi="GHEA Grapalat"/>
          <w:sz w:val="20"/>
          <w:szCs w:val="20"/>
        </w:rPr>
      </w:pPr>
    </w:p>
    <w:p w:rsidR="00374F4A" w:rsidRPr="006A3BBC" w:rsidRDefault="00374F4A" w:rsidP="00B46D58">
      <w:pPr>
        <w:jc w:val="both"/>
        <w:rPr>
          <w:rFonts w:ascii="GHEA Grapalat" w:hAnsi="GHEA Grapalat"/>
          <w:sz w:val="20"/>
          <w:szCs w:val="20"/>
        </w:rPr>
      </w:pPr>
      <w:r w:rsidRPr="006A3BBC">
        <w:rPr>
          <w:rFonts w:ascii="GHEA Grapalat" w:hAnsi="GHEA Grapalat"/>
          <w:sz w:val="20"/>
          <w:szCs w:val="20"/>
        </w:rPr>
        <w:t xml:space="preserve">Учетный номер налогоплательщика  </w:t>
      </w:r>
      <w:r w:rsidR="00B138F3" w:rsidRPr="006A3BBC">
        <w:rPr>
          <w:rFonts w:ascii="GHEA Grapalat" w:hAnsi="GHEA Grapalat"/>
          <w:sz w:val="20"/>
          <w:szCs w:val="20"/>
        </w:rPr>
        <w:t xml:space="preserve">             </w:t>
      </w:r>
      <w:r w:rsidRPr="006A3BBC">
        <w:rPr>
          <w:rFonts w:ascii="GHEA Grapalat" w:hAnsi="GHEA Grapalat"/>
          <w:sz w:val="20"/>
          <w:szCs w:val="20"/>
        </w:rPr>
        <w:t>________________</w:t>
      </w:r>
    </w:p>
    <w:p w:rsidR="00374F4A" w:rsidRPr="006A3BBC" w:rsidRDefault="00B138F3" w:rsidP="00B138F3">
      <w:pPr>
        <w:tabs>
          <w:tab w:val="left" w:pos="7371"/>
        </w:tabs>
        <w:ind w:left="4111"/>
        <w:jc w:val="both"/>
        <w:rPr>
          <w:rFonts w:ascii="GHEA Grapalat" w:hAnsi="GHEA Grapalat" w:cs="Arial"/>
          <w:sz w:val="16"/>
          <w:szCs w:val="16"/>
        </w:rPr>
      </w:pPr>
      <w:r w:rsidRPr="006A3BBC">
        <w:rPr>
          <w:rFonts w:ascii="GHEA Grapalat" w:hAnsi="GHEA Grapalat"/>
          <w:sz w:val="16"/>
          <w:szCs w:val="16"/>
        </w:rPr>
        <w:t xml:space="preserve">               </w:t>
      </w:r>
      <w:r w:rsidR="00374F4A" w:rsidRPr="006A3BBC">
        <w:rPr>
          <w:rFonts w:ascii="GHEA Grapalat" w:hAnsi="GHEA Grapalat"/>
          <w:sz w:val="16"/>
          <w:szCs w:val="16"/>
        </w:rPr>
        <w:t>учетный номер</w:t>
      </w:r>
      <w:r w:rsidRPr="006A3BBC">
        <w:rPr>
          <w:rFonts w:ascii="GHEA Grapalat" w:hAnsi="GHEA Grapalat"/>
          <w:sz w:val="16"/>
          <w:szCs w:val="16"/>
        </w:rPr>
        <w:t xml:space="preserve"> </w:t>
      </w:r>
      <w:r w:rsidR="00374F4A" w:rsidRPr="006A3BBC">
        <w:rPr>
          <w:rFonts w:ascii="GHEA Grapalat" w:hAnsi="GHEA Grapalat"/>
          <w:sz w:val="16"/>
          <w:szCs w:val="16"/>
        </w:rPr>
        <w:t>налогоплательщика</w:t>
      </w:r>
    </w:p>
    <w:p w:rsidR="00B138F3" w:rsidRPr="006A3BBC" w:rsidRDefault="00B138F3" w:rsidP="00B46D58">
      <w:pPr>
        <w:jc w:val="both"/>
        <w:rPr>
          <w:rFonts w:ascii="GHEA Grapalat" w:hAnsi="GHEA Grapalat"/>
          <w:sz w:val="20"/>
          <w:szCs w:val="20"/>
        </w:rPr>
      </w:pPr>
    </w:p>
    <w:p w:rsidR="00374F4A" w:rsidRPr="006A3BBC" w:rsidRDefault="00B138F3" w:rsidP="00B46D58">
      <w:pPr>
        <w:jc w:val="both"/>
        <w:rPr>
          <w:rFonts w:ascii="GHEA Grapalat" w:hAnsi="GHEA Grapalat"/>
          <w:sz w:val="20"/>
          <w:szCs w:val="20"/>
        </w:rPr>
      </w:pPr>
      <w:r w:rsidRPr="006A3BBC">
        <w:rPr>
          <w:rFonts w:ascii="GHEA Grapalat" w:hAnsi="GHEA Grapalat"/>
          <w:sz w:val="20"/>
          <w:szCs w:val="20"/>
        </w:rPr>
        <w:t xml:space="preserve"> </w:t>
      </w:r>
      <w:r w:rsidR="00374F4A" w:rsidRPr="006A3BBC">
        <w:rPr>
          <w:rFonts w:ascii="GHEA Grapalat" w:hAnsi="GHEA Grapalat"/>
          <w:sz w:val="20"/>
          <w:szCs w:val="20"/>
        </w:rPr>
        <w:t xml:space="preserve">Адрес электронной почты </w:t>
      </w:r>
      <w:r w:rsidRPr="006A3BBC">
        <w:rPr>
          <w:rFonts w:ascii="GHEA Grapalat" w:hAnsi="GHEA Grapalat"/>
          <w:sz w:val="20"/>
          <w:szCs w:val="20"/>
        </w:rPr>
        <w:t xml:space="preserve">                           </w:t>
      </w:r>
      <w:r w:rsidR="00374F4A" w:rsidRPr="006A3BBC">
        <w:rPr>
          <w:rFonts w:ascii="GHEA Grapalat" w:hAnsi="GHEA Grapalat"/>
          <w:sz w:val="20"/>
          <w:szCs w:val="20"/>
        </w:rPr>
        <w:t>__________________</w:t>
      </w:r>
    </w:p>
    <w:p w:rsidR="00374F4A" w:rsidRPr="006A3BBC" w:rsidRDefault="00B138F3" w:rsidP="00B138F3">
      <w:pPr>
        <w:tabs>
          <w:tab w:val="left" w:pos="6946"/>
        </w:tabs>
        <w:ind w:left="3402" w:firstLine="6"/>
        <w:jc w:val="both"/>
        <w:rPr>
          <w:rFonts w:ascii="GHEA Grapalat" w:hAnsi="GHEA Grapalat"/>
          <w:sz w:val="16"/>
          <w:szCs w:val="16"/>
        </w:rPr>
      </w:pPr>
      <w:r w:rsidRPr="006A3BBC">
        <w:rPr>
          <w:rFonts w:ascii="GHEA Grapalat" w:hAnsi="GHEA Grapalat"/>
          <w:sz w:val="20"/>
          <w:szCs w:val="20"/>
        </w:rPr>
        <w:t xml:space="preserve">                                  </w:t>
      </w:r>
      <w:r w:rsidR="00374F4A" w:rsidRPr="006A3BBC">
        <w:rPr>
          <w:rFonts w:ascii="GHEA Grapalat" w:hAnsi="GHEA Grapalat"/>
          <w:sz w:val="16"/>
          <w:szCs w:val="16"/>
        </w:rPr>
        <w:t>адрес электронной</w:t>
      </w:r>
      <w:r w:rsidR="00374F4A" w:rsidRPr="006A3BBC">
        <w:rPr>
          <w:rFonts w:ascii="GHEA Grapalat" w:hAnsi="GHEA Grapalat"/>
          <w:sz w:val="16"/>
          <w:szCs w:val="16"/>
        </w:rPr>
        <w:tab/>
        <w:t>почты</w:t>
      </w:r>
    </w:p>
    <w:p w:rsidR="00B138F3" w:rsidRPr="006A3BBC" w:rsidRDefault="00B138F3" w:rsidP="00F96993">
      <w:pPr>
        <w:jc w:val="both"/>
        <w:rPr>
          <w:rFonts w:ascii="GHEA Grapalat" w:hAnsi="GHEA Grapalat"/>
          <w:sz w:val="20"/>
          <w:szCs w:val="20"/>
        </w:rPr>
      </w:pPr>
    </w:p>
    <w:p w:rsidR="009E1181" w:rsidRPr="006A3BBC" w:rsidRDefault="00F96993" w:rsidP="00F96993">
      <w:pPr>
        <w:jc w:val="both"/>
        <w:rPr>
          <w:rFonts w:ascii="GHEA Grapalat" w:hAnsi="GHEA Grapalat"/>
          <w:sz w:val="20"/>
          <w:szCs w:val="20"/>
        </w:rPr>
      </w:pPr>
      <w:r w:rsidRPr="006A3BBC">
        <w:rPr>
          <w:rFonts w:ascii="GHEA Grapalat" w:hAnsi="GHEA Grapalat"/>
          <w:sz w:val="20"/>
          <w:szCs w:val="20"/>
        </w:rPr>
        <w:t>Адрес деятельности</w:t>
      </w:r>
      <w:r w:rsidR="009E1181" w:rsidRPr="006A3BBC">
        <w:rPr>
          <w:rFonts w:ascii="GHEA Grapalat" w:hAnsi="GHEA Grapalat"/>
          <w:sz w:val="20"/>
          <w:szCs w:val="20"/>
        </w:rPr>
        <w:t xml:space="preserve">              ----------------------------</w:t>
      </w:r>
      <w:r w:rsidR="009627B3" w:rsidRPr="006A3BBC">
        <w:rPr>
          <w:rFonts w:ascii="GHEA Grapalat" w:hAnsi="GHEA Grapalat"/>
          <w:sz w:val="20"/>
          <w:szCs w:val="20"/>
        </w:rPr>
        <w:t>--------------------------------</w:t>
      </w:r>
    </w:p>
    <w:p w:rsidR="00F96993" w:rsidRPr="006A3BBC" w:rsidRDefault="009E1181" w:rsidP="00F96993">
      <w:pPr>
        <w:jc w:val="both"/>
        <w:rPr>
          <w:rFonts w:ascii="GHEA Grapalat" w:hAnsi="GHEA Grapalat"/>
          <w:sz w:val="16"/>
          <w:szCs w:val="16"/>
        </w:rPr>
      </w:pPr>
      <w:r w:rsidRPr="006A3BBC">
        <w:rPr>
          <w:rFonts w:ascii="GHEA Grapalat" w:hAnsi="GHEA Grapalat"/>
          <w:sz w:val="16"/>
          <w:szCs w:val="16"/>
        </w:rPr>
        <w:t xml:space="preserve">            </w:t>
      </w:r>
      <w:r w:rsidR="00F96993" w:rsidRPr="006A3BBC">
        <w:rPr>
          <w:rFonts w:ascii="GHEA Grapalat" w:hAnsi="GHEA Grapalat"/>
          <w:sz w:val="16"/>
          <w:szCs w:val="16"/>
        </w:rPr>
        <w:t xml:space="preserve">  </w:t>
      </w:r>
      <w:r w:rsidRPr="006A3BBC">
        <w:rPr>
          <w:rFonts w:ascii="GHEA Grapalat" w:hAnsi="GHEA Grapalat"/>
          <w:sz w:val="16"/>
          <w:szCs w:val="16"/>
        </w:rPr>
        <w:t xml:space="preserve">                                </w:t>
      </w:r>
      <w:r w:rsidR="00B138F3" w:rsidRPr="006A3BBC">
        <w:rPr>
          <w:rFonts w:ascii="GHEA Grapalat" w:hAnsi="GHEA Grapalat"/>
          <w:sz w:val="16"/>
          <w:szCs w:val="16"/>
        </w:rPr>
        <w:t xml:space="preserve">                        </w:t>
      </w:r>
      <w:r w:rsidRPr="006A3BBC">
        <w:rPr>
          <w:rFonts w:ascii="GHEA Grapalat" w:hAnsi="GHEA Grapalat"/>
          <w:sz w:val="16"/>
          <w:szCs w:val="16"/>
        </w:rPr>
        <w:t>адрес деятельности</w:t>
      </w:r>
    </w:p>
    <w:p w:rsidR="00B16483" w:rsidRPr="006A3BBC" w:rsidRDefault="00B16483" w:rsidP="00F96993">
      <w:pPr>
        <w:jc w:val="both"/>
        <w:rPr>
          <w:rFonts w:ascii="GHEA Grapalat" w:hAnsi="GHEA Grapalat"/>
          <w:sz w:val="20"/>
          <w:szCs w:val="20"/>
        </w:rPr>
      </w:pPr>
    </w:p>
    <w:p w:rsidR="00B16483" w:rsidRPr="006A3BBC" w:rsidRDefault="00B16483" w:rsidP="00F96993">
      <w:pPr>
        <w:jc w:val="both"/>
        <w:rPr>
          <w:rFonts w:ascii="GHEA Grapalat" w:hAnsi="GHEA Grapalat"/>
          <w:sz w:val="20"/>
          <w:szCs w:val="20"/>
        </w:rPr>
      </w:pPr>
      <w:r w:rsidRPr="006A3BBC">
        <w:rPr>
          <w:rFonts w:ascii="GHEA Grapalat" w:hAnsi="GHEA Grapalat"/>
          <w:sz w:val="20"/>
          <w:szCs w:val="20"/>
        </w:rPr>
        <w:t>Номер телефона                     ------------------------------</w:t>
      </w:r>
      <w:r w:rsidR="009627B3" w:rsidRPr="006A3BBC">
        <w:rPr>
          <w:rFonts w:ascii="GHEA Grapalat" w:hAnsi="GHEA Grapalat"/>
          <w:sz w:val="20"/>
          <w:szCs w:val="20"/>
        </w:rPr>
        <w:t>-------------------------------</w:t>
      </w:r>
      <w:r w:rsidRPr="006A3BBC">
        <w:rPr>
          <w:rFonts w:ascii="GHEA Grapalat" w:hAnsi="GHEA Grapalat"/>
          <w:sz w:val="20"/>
          <w:szCs w:val="20"/>
        </w:rPr>
        <w:t xml:space="preserve"> </w:t>
      </w:r>
    </w:p>
    <w:p w:rsidR="006B3E56" w:rsidRPr="006A3BBC" w:rsidRDefault="00B138F3" w:rsidP="00B16483">
      <w:pPr>
        <w:tabs>
          <w:tab w:val="left" w:pos="7371"/>
        </w:tabs>
        <w:spacing w:after="160"/>
        <w:ind w:left="3544" w:firstLine="3"/>
        <w:jc w:val="both"/>
        <w:rPr>
          <w:rFonts w:ascii="GHEA Grapalat" w:hAnsi="GHEA Grapalat"/>
          <w:sz w:val="16"/>
          <w:szCs w:val="16"/>
        </w:rPr>
      </w:pPr>
      <w:r w:rsidRPr="006A3BBC">
        <w:rPr>
          <w:rFonts w:ascii="GHEA Grapalat" w:hAnsi="GHEA Grapalat"/>
          <w:sz w:val="16"/>
          <w:szCs w:val="16"/>
        </w:rPr>
        <w:t xml:space="preserve">                                 </w:t>
      </w:r>
      <w:r w:rsidR="00B16483" w:rsidRPr="006A3BBC">
        <w:rPr>
          <w:rFonts w:ascii="GHEA Grapalat" w:hAnsi="GHEA Grapalat"/>
          <w:sz w:val="16"/>
          <w:szCs w:val="16"/>
        </w:rPr>
        <w:t>Номер телефона</w:t>
      </w:r>
    </w:p>
    <w:p w:rsidR="00B16483" w:rsidRPr="006A3BBC" w:rsidRDefault="00B16483" w:rsidP="00B16483">
      <w:pPr>
        <w:tabs>
          <w:tab w:val="left" w:pos="7371"/>
        </w:tabs>
        <w:spacing w:after="160"/>
        <w:ind w:left="3544" w:firstLine="3"/>
        <w:jc w:val="both"/>
        <w:rPr>
          <w:rFonts w:ascii="GHEA Grapalat" w:hAnsi="GHEA Grapalat"/>
          <w:sz w:val="20"/>
          <w:szCs w:val="20"/>
        </w:rPr>
      </w:pPr>
    </w:p>
    <w:p w:rsidR="006B3E56" w:rsidRPr="006A3BBC" w:rsidRDefault="006B3E56" w:rsidP="00B46D58">
      <w:pPr>
        <w:widowControl w:val="0"/>
        <w:jc w:val="both"/>
        <w:rPr>
          <w:rFonts w:ascii="GHEA Grapalat" w:hAnsi="GHEA Grapalat"/>
          <w:sz w:val="20"/>
          <w:szCs w:val="20"/>
        </w:rPr>
      </w:pPr>
      <w:r w:rsidRPr="006A3BBC">
        <w:rPr>
          <w:rFonts w:ascii="GHEA Grapalat" w:hAnsi="GHEA Grapalat"/>
          <w:sz w:val="20"/>
          <w:szCs w:val="20"/>
        </w:rPr>
        <w:t xml:space="preserve">Настоящим _________________________________объявляет и </w:t>
      </w:r>
      <w:proofErr w:type="spellStart"/>
      <w:r w:rsidRPr="006A3BBC">
        <w:rPr>
          <w:rFonts w:ascii="GHEA Grapalat" w:hAnsi="GHEA Grapalat"/>
          <w:sz w:val="20"/>
          <w:szCs w:val="20"/>
        </w:rPr>
        <w:t>подтверждает</w:t>
      </w:r>
      <w:proofErr w:type="gramStart"/>
      <w:r w:rsidRPr="006A3BBC">
        <w:rPr>
          <w:rFonts w:ascii="GHEA Grapalat" w:hAnsi="GHEA Grapalat"/>
          <w:sz w:val="20"/>
          <w:szCs w:val="20"/>
        </w:rPr>
        <w:t>,ч</w:t>
      </w:r>
      <w:proofErr w:type="gramEnd"/>
      <w:r w:rsidRPr="006A3BBC">
        <w:rPr>
          <w:rFonts w:ascii="GHEA Grapalat" w:hAnsi="GHEA Grapalat"/>
          <w:sz w:val="20"/>
          <w:szCs w:val="20"/>
        </w:rPr>
        <w:t>то</w:t>
      </w:r>
      <w:proofErr w:type="spellEnd"/>
      <w:r w:rsidRPr="006A3BBC">
        <w:rPr>
          <w:rFonts w:ascii="GHEA Grapalat" w:hAnsi="GHEA Grapalat"/>
          <w:sz w:val="20"/>
          <w:szCs w:val="20"/>
        </w:rPr>
        <w:t>:</w:t>
      </w:r>
    </w:p>
    <w:p w:rsidR="006B3E56" w:rsidRPr="006A3BBC" w:rsidRDefault="006B3E56" w:rsidP="00B46D58">
      <w:pPr>
        <w:widowControl w:val="0"/>
        <w:spacing w:after="120"/>
        <w:ind w:left="2835"/>
        <w:jc w:val="both"/>
        <w:rPr>
          <w:rFonts w:ascii="GHEA Grapalat" w:hAnsi="GHEA Grapalat"/>
          <w:sz w:val="16"/>
          <w:szCs w:val="16"/>
        </w:rPr>
      </w:pPr>
      <w:r w:rsidRPr="006A3BBC">
        <w:rPr>
          <w:rFonts w:ascii="GHEA Grapalat" w:hAnsi="GHEA Grapalat"/>
          <w:sz w:val="16"/>
          <w:szCs w:val="16"/>
        </w:rPr>
        <w:t>наименование участника</w:t>
      </w:r>
    </w:p>
    <w:p w:rsidR="00B10C2A" w:rsidRPr="006A3BBC" w:rsidRDefault="006B3E56" w:rsidP="00B10C2A">
      <w:pPr>
        <w:pStyle w:val="a3"/>
        <w:spacing w:after="160" w:line="240" w:lineRule="auto"/>
        <w:rPr>
          <w:rFonts w:ascii="GHEA Grapalat" w:hAnsi="GHEA Grapalat"/>
          <w:b/>
          <w:i w:val="0"/>
          <w:lang w:eastAsia="en-US" w:bidi="ar-SA"/>
        </w:rPr>
      </w:pPr>
      <w:r w:rsidRPr="006A3BBC">
        <w:rPr>
          <w:rFonts w:ascii="GHEA Grapalat" w:hAnsi="GHEA Grapalat"/>
          <w:i w:val="0"/>
        </w:rPr>
        <w:t>удовлетворяет</w:t>
      </w:r>
      <w:r w:rsidRPr="006A3BBC">
        <w:rPr>
          <w:rFonts w:ascii="GHEA Grapalat" w:hAnsi="GHEA Grapalat"/>
          <w:i w:val="0"/>
          <w:spacing w:val="-4"/>
        </w:rPr>
        <w:t xml:space="preserve"> </w:t>
      </w:r>
      <w:proofErr w:type="gramStart"/>
      <w:r w:rsidRPr="006A3BBC">
        <w:rPr>
          <w:rFonts w:ascii="GHEA Grapalat" w:hAnsi="GHEA Grapalat"/>
          <w:i w:val="0"/>
          <w:spacing w:val="-4"/>
        </w:rPr>
        <w:t>требованиям</w:t>
      </w:r>
      <w:proofErr w:type="gramEnd"/>
      <w:r w:rsidRPr="006A3BBC">
        <w:rPr>
          <w:rFonts w:ascii="GHEA Grapalat" w:hAnsi="GHEA Grapalat"/>
          <w:i w:val="0"/>
          <w:spacing w:val="-4"/>
        </w:rPr>
        <w:t xml:space="preserve"> к праву участия установленным приглашением на </w:t>
      </w:r>
      <w:r w:rsidR="00B10C2A" w:rsidRPr="006A3BBC">
        <w:rPr>
          <w:rFonts w:ascii="GHEA Grapalat" w:hAnsi="GHEA Grapalat"/>
          <w:i w:val="0"/>
        </w:rPr>
        <w:t xml:space="preserve"> запросе </w:t>
      </w:r>
      <w:proofErr w:type="spellStart"/>
      <w:r w:rsidR="00B10C2A" w:rsidRPr="006A3BBC">
        <w:rPr>
          <w:rFonts w:ascii="GHEA Grapalat" w:hAnsi="GHEA Grapalat"/>
          <w:i w:val="0"/>
        </w:rPr>
        <w:t>катировок</w:t>
      </w:r>
      <w:proofErr w:type="spellEnd"/>
      <w:r w:rsidR="00B10C2A" w:rsidRPr="006A3BBC">
        <w:rPr>
          <w:rFonts w:ascii="GHEA Grapalat" w:hAnsi="GHEA Grapalat"/>
          <w:i w:val="0"/>
        </w:rPr>
        <w:t xml:space="preserve">  </w:t>
      </w:r>
      <w:r w:rsidRPr="006A3BBC">
        <w:rPr>
          <w:rFonts w:ascii="GHEA Grapalat" w:hAnsi="GHEA Grapalat"/>
          <w:i w:val="0"/>
        </w:rPr>
        <w:t xml:space="preserve">под кодом </w:t>
      </w:r>
      <w:r w:rsidR="00396B45" w:rsidRPr="006A3BBC">
        <w:rPr>
          <w:rFonts w:ascii="GHEA Grapalat" w:hAnsi="GHEA Grapalat"/>
          <w:b/>
          <w:i w:val="0"/>
          <w:lang w:eastAsia="en-US" w:bidi="ar-SA"/>
        </w:rPr>
        <w:t>АMAHHD1-GHAPDZB-19/02</w:t>
      </w:r>
    </w:p>
    <w:p w:rsidR="006B3E56" w:rsidRPr="006A3BBC" w:rsidRDefault="00A90FCD" w:rsidP="00B46D58">
      <w:pPr>
        <w:pStyle w:val="aff3"/>
        <w:widowControl w:val="0"/>
        <w:numPr>
          <w:ilvl w:val="0"/>
          <w:numId w:val="21"/>
        </w:numPr>
        <w:spacing w:after="160"/>
        <w:jc w:val="both"/>
        <w:rPr>
          <w:rFonts w:ascii="GHEA Grapalat" w:hAnsi="GHEA Grapalat" w:cs="Arial"/>
          <w:sz w:val="20"/>
          <w:szCs w:val="20"/>
        </w:rPr>
      </w:pPr>
      <w:r w:rsidRPr="006A3BBC">
        <w:rPr>
          <w:rFonts w:ascii="GHEA Grapalat" w:hAnsi="GHEA Grapalat"/>
          <w:sz w:val="20"/>
          <w:szCs w:val="20"/>
        </w:rPr>
        <w:t xml:space="preserve">и обязуется в случае признания </w:t>
      </w:r>
      <w:r w:rsidR="00BF09F8" w:rsidRPr="006A3BBC">
        <w:rPr>
          <w:rFonts w:ascii="GHEA Grapalat" w:hAnsi="GHEA Grapalat"/>
          <w:sz w:val="20"/>
          <w:szCs w:val="20"/>
        </w:rPr>
        <w:t>отобранным</w:t>
      </w:r>
      <w:r w:rsidRPr="006A3BBC">
        <w:rPr>
          <w:rFonts w:ascii="GHEA Grapalat" w:hAnsi="GHEA Grapalat"/>
          <w:sz w:val="20"/>
          <w:szCs w:val="20"/>
        </w:rPr>
        <w:t xml:space="preserve"> участником в порядке и сроки, установленные </w:t>
      </w:r>
      <w:r w:rsidR="00B64C48" w:rsidRPr="006A3BBC">
        <w:rPr>
          <w:rFonts w:ascii="GHEA Grapalat" w:hAnsi="GHEA Grapalat"/>
          <w:sz w:val="20"/>
          <w:szCs w:val="20"/>
        </w:rPr>
        <w:t xml:space="preserve">настоящим </w:t>
      </w:r>
      <w:r w:rsidRPr="006A3BBC">
        <w:rPr>
          <w:rFonts w:ascii="GHEA Grapalat" w:hAnsi="GHEA Grapalat"/>
          <w:sz w:val="20"/>
          <w:szCs w:val="20"/>
        </w:rPr>
        <w:t xml:space="preserve">приглашением </w:t>
      </w:r>
      <w:r w:rsidR="00952531" w:rsidRPr="006A3BBC">
        <w:rPr>
          <w:rFonts w:ascii="GHEA Grapalat" w:hAnsi="GHEA Grapalat"/>
          <w:sz w:val="20"/>
          <w:szCs w:val="20"/>
        </w:rPr>
        <w:t xml:space="preserve"> представить обеспечение квалификации в размере ценового предложения,</w:t>
      </w:r>
    </w:p>
    <w:p w:rsidR="00B10C2A" w:rsidRPr="006A3BBC"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6A3BBC">
        <w:rPr>
          <w:rFonts w:ascii="GHEA Grapalat" w:hAnsi="GHEA Grapalat"/>
          <w:sz w:val="20"/>
          <w:szCs w:val="20"/>
        </w:rPr>
        <w:t xml:space="preserve">в рамках участия в </w:t>
      </w:r>
      <w:r w:rsidR="00B10C2A" w:rsidRPr="006A3BBC">
        <w:rPr>
          <w:rFonts w:ascii="GHEA Grapalat" w:hAnsi="GHEA Grapalat"/>
          <w:sz w:val="20"/>
          <w:szCs w:val="20"/>
        </w:rPr>
        <w:t xml:space="preserve">запросе </w:t>
      </w:r>
      <w:proofErr w:type="spellStart"/>
      <w:r w:rsidR="00B10C2A" w:rsidRPr="006A3BBC">
        <w:rPr>
          <w:rFonts w:ascii="GHEA Grapalat" w:hAnsi="GHEA Grapalat"/>
          <w:sz w:val="20"/>
          <w:szCs w:val="20"/>
        </w:rPr>
        <w:t>катировок</w:t>
      </w:r>
      <w:proofErr w:type="spellEnd"/>
      <w:r w:rsidR="00B10C2A" w:rsidRPr="006A3BBC">
        <w:rPr>
          <w:rFonts w:ascii="GHEA Grapalat" w:hAnsi="GHEA Grapalat"/>
          <w:sz w:val="20"/>
          <w:szCs w:val="20"/>
        </w:rPr>
        <w:t xml:space="preserve"> </w:t>
      </w:r>
      <w:r w:rsidR="00305944" w:rsidRPr="006A3BBC">
        <w:rPr>
          <w:rFonts w:ascii="GHEA Grapalat" w:hAnsi="GHEA Grapalat"/>
          <w:sz w:val="20"/>
          <w:szCs w:val="20"/>
        </w:rPr>
        <w:t xml:space="preserve"> </w:t>
      </w:r>
      <w:r w:rsidRPr="006A3BBC">
        <w:rPr>
          <w:rFonts w:ascii="GHEA Grapalat" w:hAnsi="GHEA Grapalat"/>
          <w:sz w:val="20"/>
          <w:szCs w:val="20"/>
        </w:rPr>
        <w:t xml:space="preserve">под кодом </w:t>
      </w:r>
      <w:r w:rsidR="00B10C2A" w:rsidRPr="006A3BBC">
        <w:rPr>
          <w:rFonts w:ascii="GHEA Grapalat" w:hAnsi="GHEA Grapalat"/>
          <w:sz w:val="20"/>
          <w:szCs w:val="20"/>
        </w:rPr>
        <w:t>АM</w:t>
      </w:r>
      <w:r w:rsidR="00CE7392" w:rsidRPr="006A3BBC">
        <w:rPr>
          <w:rFonts w:ascii="GHEA Grapalat" w:hAnsi="GHEA Grapalat"/>
          <w:sz w:val="20"/>
          <w:szCs w:val="20"/>
        </w:rPr>
        <w:t>G</w:t>
      </w:r>
      <w:r w:rsidR="00B10C2A" w:rsidRPr="006A3BBC">
        <w:rPr>
          <w:rFonts w:ascii="GHEA Grapalat" w:hAnsi="GHEA Grapalat"/>
          <w:sz w:val="20"/>
          <w:szCs w:val="20"/>
        </w:rPr>
        <w:t>HMD-GHAPDZB-19/02</w:t>
      </w:r>
    </w:p>
    <w:p w:rsidR="006B3E56" w:rsidRPr="006A3BBC"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6A3BBC">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6A3BBC">
        <w:rPr>
          <w:rFonts w:ascii="GHEA Grapalat" w:hAnsi="GHEA Grapalat"/>
          <w:sz w:val="20"/>
          <w:szCs w:val="20"/>
        </w:rPr>
        <w:t>антиконкурентного</w:t>
      </w:r>
      <w:proofErr w:type="spellEnd"/>
      <w:r w:rsidRPr="006A3BBC">
        <w:rPr>
          <w:rFonts w:ascii="GHEA Grapalat" w:hAnsi="GHEA Grapalat"/>
          <w:sz w:val="20"/>
          <w:szCs w:val="20"/>
        </w:rPr>
        <w:t xml:space="preserve"> соглашения,</w:t>
      </w:r>
    </w:p>
    <w:p w:rsidR="006B3E56" w:rsidRPr="006A3BBC"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6A3BBC">
        <w:rPr>
          <w:rFonts w:ascii="GHEA Grapalat" w:hAnsi="GHEA Grapalat"/>
          <w:spacing w:val="-6"/>
          <w:sz w:val="20"/>
          <w:szCs w:val="20"/>
        </w:rPr>
        <w:t xml:space="preserve">отсутствует случай установленного приглашением на </w:t>
      </w:r>
      <w:r w:rsidR="001E65D1" w:rsidRPr="006A3BBC">
        <w:rPr>
          <w:rFonts w:ascii="GHEA Grapalat" w:hAnsi="GHEA Grapalat"/>
          <w:sz w:val="20"/>
          <w:szCs w:val="20"/>
        </w:rPr>
        <w:t xml:space="preserve">запросе </w:t>
      </w:r>
      <w:proofErr w:type="spellStart"/>
      <w:r w:rsidR="001E65D1" w:rsidRPr="006A3BBC">
        <w:rPr>
          <w:rFonts w:ascii="GHEA Grapalat" w:hAnsi="GHEA Grapalat"/>
          <w:sz w:val="20"/>
          <w:szCs w:val="20"/>
        </w:rPr>
        <w:t>катировок</w:t>
      </w:r>
      <w:proofErr w:type="spellEnd"/>
      <w:r w:rsidR="001E65D1" w:rsidRPr="006A3BBC">
        <w:rPr>
          <w:rFonts w:ascii="GHEA Grapalat" w:hAnsi="GHEA Grapalat"/>
          <w:sz w:val="20"/>
          <w:szCs w:val="20"/>
        </w:rPr>
        <w:t xml:space="preserve">  </w:t>
      </w:r>
      <w:r w:rsidRPr="006A3BBC">
        <w:rPr>
          <w:rFonts w:ascii="GHEA Grapalat" w:hAnsi="GHEA Grapalat"/>
          <w:sz w:val="20"/>
          <w:szCs w:val="20"/>
        </w:rPr>
        <w:t xml:space="preserve">случая     одновременного </w:t>
      </w:r>
    </w:p>
    <w:p w:rsidR="006B3E56" w:rsidRPr="006A3BBC" w:rsidRDefault="006B3E56" w:rsidP="00B46D58">
      <w:pPr>
        <w:pStyle w:val="a3"/>
        <w:widowControl w:val="0"/>
        <w:spacing w:line="240" w:lineRule="auto"/>
        <w:ind w:firstLine="0"/>
        <w:jc w:val="left"/>
        <w:rPr>
          <w:rFonts w:ascii="GHEA Grapalat" w:hAnsi="GHEA Grapalat"/>
          <w:i w:val="0"/>
        </w:rPr>
      </w:pPr>
      <w:proofErr w:type="gramStart"/>
      <w:r w:rsidRPr="006A3BBC">
        <w:rPr>
          <w:rFonts w:ascii="GHEA Grapalat" w:hAnsi="GHEA Grapalat"/>
          <w:i w:val="0"/>
        </w:rPr>
        <w:lastRenderedPageBreak/>
        <w:t>участия взаимосвязанных с ________________ лиц и (или) учрежденных__________</w:t>
      </w:r>
      <w:proofErr w:type="gramEnd"/>
    </w:p>
    <w:p w:rsidR="006B3E56" w:rsidRPr="006A3BBC" w:rsidRDefault="006B3E56" w:rsidP="00B46D58">
      <w:pPr>
        <w:widowControl w:val="0"/>
        <w:tabs>
          <w:tab w:val="left" w:pos="7938"/>
        </w:tabs>
        <w:ind w:left="3119"/>
        <w:jc w:val="both"/>
        <w:rPr>
          <w:rFonts w:ascii="GHEA Grapalat" w:hAnsi="GHEA Grapalat"/>
          <w:sz w:val="16"/>
          <w:szCs w:val="16"/>
        </w:rPr>
      </w:pPr>
      <w:r w:rsidRPr="006A3BBC">
        <w:rPr>
          <w:rFonts w:ascii="GHEA Grapalat" w:hAnsi="GHEA Grapalat"/>
          <w:sz w:val="16"/>
          <w:szCs w:val="16"/>
        </w:rPr>
        <w:t>наименование участника</w:t>
      </w:r>
      <w:r w:rsidRPr="006A3BBC">
        <w:rPr>
          <w:rFonts w:ascii="GHEA Grapalat" w:hAnsi="GHEA Grapalat"/>
          <w:sz w:val="16"/>
          <w:szCs w:val="16"/>
        </w:rPr>
        <w:tab/>
        <w:t>наименование</w:t>
      </w:r>
    </w:p>
    <w:p w:rsidR="006B3E56" w:rsidRPr="006A3BBC" w:rsidRDefault="006B3E56" w:rsidP="00B46D58">
      <w:pPr>
        <w:widowControl w:val="0"/>
        <w:tabs>
          <w:tab w:val="left" w:pos="7938"/>
        </w:tabs>
        <w:spacing w:after="160"/>
        <w:ind w:left="8080"/>
        <w:jc w:val="both"/>
        <w:rPr>
          <w:rFonts w:ascii="GHEA Grapalat" w:hAnsi="GHEA Grapalat" w:cs="Arial"/>
          <w:sz w:val="16"/>
          <w:szCs w:val="16"/>
        </w:rPr>
      </w:pPr>
      <w:r w:rsidRPr="006A3BBC">
        <w:rPr>
          <w:rFonts w:ascii="GHEA Grapalat" w:hAnsi="GHEA Grapalat"/>
          <w:sz w:val="16"/>
          <w:szCs w:val="16"/>
        </w:rPr>
        <w:t>участника</w:t>
      </w:r>
    </w:p>
    <w:p w:rsidR="006B3E56" w:rsidRPr="006A3BBC" w:rsidRDefault="006B3E56" w:rsidP="00B46D58">
      <w:pPr>
        <w:widowControl w:val="0"/>
        <w:jc w:val="both"/>
        <w:rPr>
          <w:rFonts w:ascii="GHEA Grapalat" w:hAnsi="GHEA Grapalat"/>
          <w:sz w:val="20"/>
          <w:szCs w:val="20"/>
          <w:u w:val="single"/>
        </w:rPr>
      </w:pPr>
      <w:r w:rsidRPr="006A3BBC">
        <w:rPr>
          <w:rFonts w:ascii="GHEA Grapalat" w:hAnsi="GHEA Grapalat"/>
          <w:sz w:val="20"/>
          <w:szCs w:val="20"/>
        </w:rPr>
        <w:t xml:space="preserve">организаций, либо организаций, имеющих </w:t>
      </w:r>
      <w:proofErr w:type="gramStart"/>
      <w:r w:rsidRPr="006A3BBC">
        <w:rPr>
          <w:rFonts w:ascii="GHEA Grapalat" w:hAnsi="GHEA Grapalat"/>
          <w:sz w:val="20"/>
          <w:szCs w:val="20"/>
        </w:rPr>
        <w:t>принадлежащую</w:t>
      </w:r>
      <w:proofErr w:type="gramEnd"/>
      <w:r w:rsidRPr="006A3BBC">
        <w:rPr>
          <w:rFonts w:ascii="GHEA Grapalat" w:hAnsi="GHEA Grapalat"/>
          <w:sz w:val="20"/>
          <w:szCs w:val="20"/>
        </w:rPr>
        <w:t xml:space="preserve"> ____________________</w:t>
      </w:r>
    </w:p>
    <w:p w:rsidR="006B3E56" w:rsidRPr="006A3BBC" w:rsidRDefault="006B3E56" w:rsidP="00B46D58">
      <w:pPr>
        <w:widowControl w:val="0"/>
        <w:spacing w:after="160"/>
        <w:ind w:left="7088"/>
        <w:jc w:val="both"/>
        <w:rPr>
          <w:rFonts w:ascii="GHEA Grapalat" w:hAnsi="GHEA Grapalat"/>
          <w:sz w:val="20"/>
          <w:szCs w:val="20"/>
        </w:rPr>
      </w:pPr>
      <w:r w:rsidRPr="006A3BBC">
        <w:rPr>
          <w:rFonts w:ascii="GHEA Grapalat" w:hAnsi="GHEA Grapalat"/>
          <w:sz w:val="20"/>
          <w:szCs w:val="20"/>
          <w:vertAlign w:val="superscript"/>
        </w:rPr>
        <w:t>наименование участника</w:t>
      </w:r>
    </w:p>
    <w:p w:rsidR="006B3E56" w:rsidRPr="006A3BBC" w:rsidRDefault="006B3E56" w:rsidP="00B46D58">
      <w:pPr>
        <w:widowControl w:val="0"/>
        <w:spacing w:after="160"/>
        <w:jc w:val="both"/>
        <w:rPr>
          <w:rFonts w:ascii="GHEA Grapalat" w:hAnsi="GHEA Grapalat"/>
          <w:sz w:val="20"/>
          <w:szCs w:val="20"/>
        </w:rPr>
      </w:pPr>
      <w:r w:rsidRPr="006A3BBC">
        <w:rPr>
          <w:rFonts w:ascii="GHEA Grapalat" w:hAnsi="GHEA Grapalat"/>
          <w:sz w:val="20"/>
          <w:szCs w:val="20"/>
        </w:rPr>
        <w:t>долю (пай) в размере более пятидесяти процентов,</w:t>
      </w:r>
    </w:p>
    <w:p w:rsidR="006B3E56" w:rsidRPr="006A3BBC"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6A3BBC">
        <w:rPr>
          <w:rFonts w:ascii="GHEA Grapalat" w:hAnsi="GHEA Grapalat"/>
        </w:rPr>
        <w:tab/>
      </w:r>
      <w:proofErr w:type="gramStart"/>
      <w:r w:rsidR="006B3B3D" w:rsidRPr="006A3BBC">
        <w:rPr>
          <w:rFonts w:ascii="GHEA Grapalat" w:hAnsi="GHEA Grapalat"/>
          <w:sz w:val="20"/>
          <w:szCs w:val="20"/>
        </w:rPr>
        <w:t xml:space="preserve">ниже представляет </w:t>
      </w:r>
      <w:r w:rsidRPr="006A3BBC">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6A3BBC">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6A3BBC">
        <w:rPr>
          <w:rStyle w:val="af6"/>
          <w:rFonts w:ascii="GHEA Grapalat" w:hAnsi="GHEA Grapalat"/>
          <w:sz w:val="20"/>
          <w:szCs w:val="20"/>
        </w:rPr>
        <w:footnoteReference w:customMarkFollows="1" w:id="8"/>
        <w:t>**</w:t>
      </w:r>
      <w:r w:rsidRPr="006A3BBC">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6A3BBC"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6A3BBC" w:rsidRDefault="006B3E56" w:rsidP="00B46D58">
            <w:pPr>
              <w:pStyle w:val="31"/>
              <w:widowControl w:val="0"/>
              <w:spacing w:after="120" w:line="240" w:lineRule="auto"/>
              <w:ind w:firstLine="0"/>
              <w:jc w:val="center"/>
              <w:rPr>
                <w:rFonts w:ascii="GHEA Grapalat" w:hAnsi="GHEA Grapalat"/>
                <w:szCs w:val="24"/>
              </w:rPr>
            </w:pPr>
            <w:proofErr w:type="gramStart"/>
            <w:r w:rsidRPr="006A3BBC">
              <w:rPr>
                <w:rFonts w:ascii="GHEA Grapalat" w:hAnsi="GHEA Grapalat"/>
                <w:szCs w:val="24"/>
              </w:rPr>
              <w:t>п</w:t>
            </w:r>
            <w:proofErr w:type="gramEnd"/>
            <w:r w:rsidRPr="006A3BBC">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6A3BBC" w:rsidRDefault="006B3E56" w:rsidP="00B46D58">
            <w:pPr>
              <w:pStyle w:val="31"/>
              <w:widowControl w:val="0"/>
              <w:spacing w:after="120" w:line="240" w:lineRule="auto"/>
              <w:ind w:firstLine="0"/>
              <w:jc w:val="center"/>
              <w:rPr>
                <w:rFonts w:ascii="GHEA Grapalat" w:hAnsi="GHEA Grapalat"/>
                <w:szCs w:val="24"/>
              </w:rPr>
            </w:pPr>
            <w:r w:rsidRPr="006A3BBC">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6A3BBC" w:rsidRDefault="006B3E56" w:rsidP="00B46D58">
            <w:pPr>
              <w:pStyle w:val="31"/>
              <w:widowControl w:val="0"/>
              <w:spacing w:after="120" w:line="240" w:lineRule="auto"/>
              <w:ind w:firstLine="0"/>
              <w:jc w:val="center"/>
              <w:rPr>
                <w:rFonts w:ascii="GHEA Grapalat" w:hAnsi="GHEA Grapalat"/>
                <w:szCs w:val="24"/>
              </w:rPr>
            </w:pPr>
            <w:r w:rsidRPr="006A3BBC">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6A3BBC" w:rsidRDefault="006B3E56" w:rsidP="00B46D58">
            <w:pPr>
              <w:pStyle w:val="31"/>
              <w:widowControl w:val="0"/>
              <w:spacing w:after="120" w:line="240" w:lineRule="auto"/>
              <w:ind w:firstLine="0"/>
              <w:jc w:val="center"/>
              <w:rPr>
                <w:rFonts w:ascii="GHEA Grapalat" w:hAnsi="GHEA Grapalat"/>
                <w:szCs w:val="24"/>
              </w:rPr>
            </w:pPr>
            <w:r w:rsidRPr="006A3BBC">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6A3BBC"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A3BBC"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A3BBC"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A3BBC"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A3BBC" w:rsidRDefault="006B3E56" w:rsidP="00B46D58">
            <w:pPr>
              <w:pStyle w:val="31"/>
              <w:widowControl w:val="0"/>
              <w:spacing w:after="120" w:line="240" w:lineRule="auto"/>
              <w:ind w:firstLine="0"/>
              <w:jc w:val="center"/>
              <w:rPr>
                <w:rFonts w:ascii="GHEA Grapalat" w:hAnsi="GHEA Grapalat"/>
                <w:szCs w:val="24"/>
              </w:rPr>
            </w:pPr>
          </w:p>
        </w:tc>
      </w:tr>
      <w:tr w:rsidR="006B3E56" w:rsidRPr="006A3BBC"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A3BBC"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A3BBC"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A3BBC"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A3BBC" w:rsidRDefault="006B3E56" w:rsidP="00B46D58">
            <w:pPr>
              <w:pStyle w:val="31"/>
              <w:widowControl w:val="0"/>
              <w:spacing w:after="120" w:line="240" w:lineRule="auto"/>
              <w:ind w:firstLine="0"/>
              <w:jc w:val="center"/>
              <w:rPr>
                <w:rFonts w:ascii="GHEA Grapalat" w:hAnsi="GHEA Grapalat"/>
                <w:szCs w:val="24"/>
              </w:rPr>
            </w:pPr>
          </w:p>
        </w:tc>
      </w:tr>
      <w:tr w:rsidR="006B3E56" w:rsidRPr="006A3BBC"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6A3BBC"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6A3BBC"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6A3BBC"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6A3BBC" w:rsidRDefault="006B3E56" w:rsidP="00B46D58">
            <w:pPr>
              <w:pStyle w:val="31"/>
              <w:widowControl w:val="0"/>
              <w:spacing w:after="120" w:line="240" w:lineRule="auto"/>
              <w:ind w:firstLine="0"/>
              <w:jc w:val="center"/>
              <w:rPr>
                <w:rFonts w:ascii="GHEA Grapalat" w:hAnsi="GHEA Grapalat"/>
                <w:szCs w:val="24"/>
              </w:rPr>
            </w:pPr>
          </w:p>
        </w:tc>
      </w:tr>
    </w:tbl>
    <w:p w:rsidR="00993891" w:rsidRPr="006A3BBC" w:rsidRDefault="00F36AD3" w:rsidP="001E65D1">
      <w:pPr>
        <w:jc w:val="both"/>
        <w:rPr>
          <w:rFonts w:ascii="GHEA Grapalat" w:hAnsi="GHEA Grapalat"/>
          <w:sz w:val="22"/>
          <w:szCs w:val="22"/>
        </w:rPr>
      </w:pPr>
      <w:r w:rsidRPr="006A3BBC">
        <w:rPr>
          <w:rFonts w:ascii="GHEA Grapalat" w:hAnsi="GHEA Grapalat"/>
          <w:sz w:val="20"/>
          <w:szCs w:val="20"/>
        </w:rPr>
        <w:t xml:space="preserve">Прилагается  </w:t>
      </w:r>
      <w:r w:rsidR="00F855BB" w:rsidRPr="006A3BBC">
        <w:rPr>
          <w:rFonts w:ascii="GHEA Grapalat" w:hAnsi="GHEA Grapalat"/>
          <w:sz w:val="20"/>
          <w:szCs w:val="20"/>
        </w:rPr>
        <w:t xml:space="preserve">полное описание предлагаемого </w:t>
      </w:r>
      <w:r w:rsidR="00AA4DC0" w:rsidRPr="006A3BBC">
        <w:rPr>
          <w:rFonts w:ascii="GHEA Grapalat" w:hAnsi="GHEA Grapalat"/>
          <w:sz w:val="20"/>
          <w:szCs w:val="20"/>
        </w:rPr>
        <w:t xml:space="preserve">  ----------------------------</w:t>
      </w:r>
      <w:r w:rsidRPr="006A3BBC">
        <w:rPr>
          <w:rFonts w:ascii="GHEA Grapalat" w:hAnsi="GHEA Grapalat"/>
          <w:sz w:val="20"/>
          <w:szCs w:val="20"/>
        </w:rPr>
        <w:t xml:space="preserve"> </w:t>
      </w:r>
      <w:r w:rsidR="00F855BB" w:rsidRPr="006A3BBC">
        <w:rPr>
          <w:rFonts w:ascii="GHEA Grapalat" w:hAnsi="GHEA Grapalat"/>
          <w:sz w:val="20"/>
          <w:szCs w:val="20"/>
        </w:rPr>
        <w:t xml:space="preserve">    товара</w:t>
      </w:r>
      <w:r w:rsidR="00B14486" w:rsidRPr="006A3BBC">
        <w:rPr>
          <w:rFonts w:ascii="GHEA Grapalat" w:hAnsi="GHEA Grapalat"/>
          <w:sz w:val="20"/>
          <w:szCs w:val="20"/>
        </w:rPr>
        <w:t>,</w:t>
      </w:r>
      <w:r w:rsidR="001E65D1" w:rsidRPr="006A3BBC">
        <w:rPr>
          <w:rFonts w:ascii="GHEA Grapalat" w:hAnsi="GHEA Grapalat"/>
          <w:sz w:val="20"/>
          <w:szCs w:val="20"/>
        </w:rPr>
        <w:t xml:space="preserve">   </w:t>
      </w:r>
      <w:r w:rsidR="00F855BB" w:rsidRPr="006A3BBC">
        <w:rPr>
          <w:rFonts w:ascii="GHEA Grapalat" w:hAnsi="GHEA Grapalat"/>
          <w:sz w:val="20"/>
          <w:szCs w:val="20"/>
        </w:rPr>
        <w:t xml:space="preserve"> </w:t>
      </w:r>
      <w:r w:rsidR="001E65D1" w:rsidRPr="006A3BBC">
        <w:rPr>
          <w:rFonts w:ascii="GHEA Grapalat" w:hAnsi="GHEA Grapalat"/>
          <w:sz w:val="20"/>
          <w:szCs w:val="20"/>
        </w:rPr>
        <w:t xml:space="preserve">согласно Приложению 1.1.                                                                                                                           </w:t>
      </w:r>
    </w:p>
    <w:p w:rsidR="00993891" w:rsidRPr="006A3BBC" w:rsidRDefault="00993891" w:rsidP="00B46D58">
      <w:pPr>
        <w:jc w:val="both"/>
        <w:rPr>
          <w:rFonts w:ascii="GHEA Grapalat" w:hAnsi="GHEA Grapalat"/>
          <w:sz w:val="16"/>
          <w:szCs w:val="16"/>
        </w:rPr>
      </w:pPr>
      <w:r w:rsidRPr="006A3BBC">
        <w:rPr>
          <w:rFonts w:ascii="GHEA Grapalat" w:hAnsi="GHEA Grapalat"/>
          <w:sz w:val="16"/>
          <w:szCs w:val="16"/>
        </w:rPr>
        <w:t xml:space="preserve">                                  </w:t>
      </w:r>
      <w:r w:rsidR="00D746CA" w:rsidRPr="006A3BBC">
        <w:rPr>
          <w:rFonts w:ascii="GHEA Grapalat" w:hAnsi="GHEA Grapalat"/>
          <w:sz w:val="16"/>
          <w:szCs w:val="16"/>
        </w:rPr>
        <w:t xml:space="preserve">                            </w:t>
      </w:r>
      <w:r w:rsidR="001E65D1" w:rsidRPr="006A3BBC">
        <w:rPr>
          <w:rFonts w:ascii="GHEA Grapalat" w:hAnsi="GHEA Grapalat"/>
          <w:sz w:val="16"/>
          <w:szCs w:val="16"/>
        </w:rPr>
        <w:t xml:space="preserve">                     </w:t>
      </w:r>
      <w:r w:rsidR="00D746CA" w:rsidRPr="006A3BBC">
        <w:rPr>
          <w:rFonts w:ascii="GHEA Grapalat" w:hAnsi="GHEA Grapalat"/>
          <w:sz w:val="16"/>
          <w:szCs w:val="16"/>
        </w:rPr>
        <w:t xml:space="preserve"> </w:t>
      </w:r>
      <w:r w:rsidRPr="006A3BBC">
        <w:rPr>
          <w:rFonts w:ascii="GHEA Grapalat" w:hAnsi="GHEA Grapalat"/>
          <w:sz w:val="16"/>
          <w:szCs w:val="16"/>
        </w:rPr>
        <w:t xml:space="preserve"> наименование участника</w:t>
      </w:r>
    </w:p>
    <w:p w:rsidR="00F855BB" w:rsidRPr="006A3BBC" w:rsidRDefault="00F855BB" w:rsidP="00B46D58">
      <w:pPr>
        <w:tabs>
          <w:tab w:val="left" w:pos="7371"/>
        </w:tabs>
        <w:spacing w:after="160"/>
        <w:ind w:left="3544" w:firstLine="3"/>
        <w:jc w:val="both"/>
        <w:rPr>
          <w:rFonts w:ascii="GHEA Grapalat" w:hAnsi="GHEA Grapalat"/>
          <w:sz w:val="16"/>
          <w:lang w:val="hy-AM"/>
        </w:rPr>
      </w:pPr>
    </w:p>
    <w:p w:rsidR="00F855BB" w:rsidRPr="006A3BBC" w:rsidRDefault="00F855BB" w:rsidP="00B46D58">
      <w:pPr>
        <w:tabs>
          <w:tab w:val="left" w:pos="7371"/>
        </w:tabs>
        <w:spacing w:after="160"/>
        <w:ind w:left="3544" w:firstLine="3"/>
        <w:jc w:val="both"/>
        <w:rPr>
          <w:rFonts w:ascii="GHEA Grapalat" w:hAnsi="GHEA Grapalat"/>
          <w:sz w:val="16"/>
          <w:lang w:val="hy-AM"/>
        </w:rPr>
      </w:pPr>
    </w:p>
    <w:p w:rsidR="006B3E56" w:rsidRPr="006A3BBC" w:rsidRDefault="006B3E56" w:rsidP="00B46D58">
      <w:pPr>
        <w:tabs>
          <w:tab w:val="left" w:pos="7371"/>
        </w:tabs>
        <w:spacing w:after="160"/>
        <w:ind w:left="3544" w:firstLine="3"/>
        <w:jc w:val="both"/>
        <w:rPr>
          <w:rFonts w:ascii="GHEA Grapalat" w:hAnsi="GHEA Grapalat"/>
          <w:sz w:val="16"/>
        </w:rPr>
      </w:pPr>
    </w:p>
    <w:p w:rsidR="006B3E56" w:rsidRPr="006A3BBC" w:rsidRDefault="006B3E56" w:rsidP="00B46D58">
      <w:pPr>
        <w:tabs>
          <w:tab w:val="left" w:pos="7371"/>
        </w:tabs>
        <w:spacing w:after="160"/>
        <w:ind w:left="3544" w:firstLine="3"/>
        <w:jc w:val="both"/>
        <w:rPr>
          <w:rFonts w:ascii="GHEA Grapalat" w:hAnsi="GHEA Grapalat"/>
          <w:sz w:val="16"/>
        </w:rPr>
      </w:pPr>
    </w:p>
    <w:p w:rsidR="00374F4A" w:rsidRPr="006A3BBC" w:rsidRDefault="00374F4A" w:rsidP="00B46D58">
      <w:pPr>
        <w:jc w:val="both"/>
        <w:rPr>
          <w:rFonts w:ascii="GHEA Grapalat" w:hAnsi="GHEA Grapalat"/>
        </w:rPr>
      </w:pPr>
      <w:r w:rsidRPr="006A3BBC">
        <w:rPr>
          <w:rFonts w:ascii="GHEA Grapalat" w:hAnsi="GHEA Grapalat"/>
        </w:rPr>
        <w:t>_______________________________________________</w:t>
      </w:r>
      <w:r w:rsidRPr="006A3BBC">
        <w:rPr>
          <w:rFonts w:ascii="GHEA Grapalat" w:hAnsi="GHEA Grapalat"/>
        </w:rPr>
        <w:tab/>
        <w:t>_____________________</w:t>
      </w:r>
    </w:p>
    <w:p w:rsidR="00374F4A" w:rsidRPr="006A3BBC" w:rsidRDefault="00374F4A" w:rsidP="00B46D58">
      <w:pPr>
        <w:tabs>
          <w:tab w:val="left" w:pos="7230"/>
        </w:tabs>
        <w:ind w:left="851"/>
        <w:jc w:val="both"/>
        <w:rPr>
          <w:rFonts w:ascii="GHEA Grapalat" w:hAnsi="GHEA Grapalat"/>
          <w:sz w:val="16"/>
        </w:rPr>
      </w:pPr>
      <w:r w:rsidRPr="006A3BBC">
        <w:rPr>
          <w:rFonts w:ascii="GHEA Grapalat" w:hAnsi="GHEA Grapalat"/>
          <w:sz w:val="16"/>
        </w:rPr>
        <w:t>наименование участника (должность,</w:t>
      </w:r>
      <w:r w:rsidRPr="006A3BBC">
        <w:rPr>
          <w:rFonts w:ascii="GHEA Grapalat" w:hAnsi="GHEA Grapalat"/>
          <w:sz w:val="16"/>
        </w:rPr>
        <w:tab/>
        <w:t>подпись)</w:t>
      </w:r>
    </w:p>
    <w:p w:rsidR="00374F4A" w:rsidRPr="006A3BBC" w:rsidRDefault="00374F4A" w:rsidP="00B46D58">
      <w:pPr>
        <w:spacing w:after="160"/>
        <w:ind w:left="1134"/>
        <w:jc w:val="both"/>
        <w:rPr>
          <w:rFonts w:ascii="GHEA Grapalat" w:hAnsi="GHEA Grapalat"/>
          <w:sz w:val="16"/>
        </w:rPr>
      </w:pPr>
      <w:r w:rsidRPr="006A3BBC">
        <w:rPr>
          <w:rFonts w:ascii="GHEA Grapalat" w:hAnsi="GHEA Grapalat"/>
          <w:sz w:val="16"/>
        </w:rPr>
        <w:t>имя, фамилия руководителя)</w:t>
      </w:r>
    </w:p>
    <w:p w:rsidR="0094684E" w:rsidRPr="006A3BBC" w:rsidRDefault="00B2572B" w:rsidP="00B46D58">
      <w:pPr>
        <w:widowControl w:val="0"/>
        <w:spacing w:after="160"/>
        <w:jc w:val="right"/>
        <w:rPr>
          <w:rFonts w:ascii="GHEA Grapalat" w:hAnsi="GHEA Grapalat"/>
          <w:b/>
          <w:sz w:val="18"/>
          <w:szCs w:val="18"/>
        </w:rPr>
      </w:pPr>
      <w:r w:rsidRPr="006A3BBC">
        <w:rPr>
          <w:rFonts w:ascii="GHEA Grapalat" w:hAnsi="GHEA Grapalat"/>
          <w:sz w:val="18"/>
          <w:szCs w:val="18"/>
        </w:rPr>
        <w:t>М. П.</w:t>
      </w:r>
      <w:r w:rsidR="00A225D9" w:rsidRPr="006A3BBC">
        <w:rPr>
          <w:rFonts w:ascii="GHEA Grapalat" w:hAnsi="GHEA Grapalat"/>
          <w:b/>
          <w:sz w:val="18"/>
          <w:szCs w:val="18"/>
        </w:rPr>
        <w:t xml:space="preserve"> </w:t>
      </w:r>
    </w:p>
    <w:p w:rsidR="00123294" w:rsidRPr="006A3BBC" w:rsidRDefault="00123294" w:rsidP="00B46D58">
      <w:pPr>
        <w:rPr>
          <w:rFonts w:ascii="GHEA Grapalat" w:hAnsi="GHEA Grapalat"/>
          <w:b/>
        </w:rPr>
      </w:pPr>
    </w:p>
    <w:p w:rsidR="00B048B2" w:rsidRPr="006A3BBC" w:rsidRDefault="00B048B2" w:rsidP="00B46D58">
      <w:pPr>
        <w:rPr>
          <w:rFonts w:ascii="GHEA Grapalat" w:hAnsi="GHEA Grapalat"/>
          <w:b/>
        </w:rPr>
      </w:pPr>
    </w:p>
    <w:p w:rsidR="008A7430" w:rsidRPr="006A3BBC" w:rsidRDefault="008A7430" w:rsidP="00B10C2A">
      <w:pPr>
        <w:pStyle w:val="3"/>
        <w:keepNext w:val="0"/>
        <w:widowControl w:val="0"/>
        <w:spacing w:after="160" w:line="240" w:lineRule="auto"/>
        <w:ind w:firstLine="567"/>
        <w:jc w:val="right"/>
        <w:rPr>
          <w:rFonts w:ascii="GHEA Grapalat" w:hAnsi="GHEA Grapalat"/>
          <w:b/>
          <w:i w:val="0"/>
        </w:rPr>
      </w:pPr>
    </w:p>
    <w:p w:rsidR="008A7430" w:rsidRPr="006A3BBC" w:rsidRDefault="008A7430" w:rsidP="00B10C2A">
      <w:pPr>
        <w:pStyle w:val="3"/>
        <w:keepNext w:val="0"/>
        <w:widowControl w:val="0"/>
        <w:spacing w:after="160" w:line="240" w:lineRule="auto"/>
        <w:ind w:firstLine="567"/>
        <w:jc w:val="right"/>
        <w:rPr>
          <w:rFonts w:ascii="GHEA Grapalat" w:hAnsi="GHEA Grapalat"/>
          <w:b/>
          <w:i w:val="0"/>
        </w:rPr>
      </w:pPr>
    </w:p>
    <w:p w:rsidR="008A7430" w:rsidRPr="006A3BBC" w:rsidRDefault="008A7430" w:rsidP="00B10C2A">
      <w:pPr>
        <w:pStyle w:val="3"/>
        <w:keepNext w:val="0"/>
        <w:widowControl w:val="0"/>
        <w:spacing w:after="160" w:line="240" w:lineRule="auto"/>
        <w:ind w:firstLine="567"/>
        <w:jc w:val="right"/>
        <w:rPr>
          <w:rFonts w:ascii="GHEA Grapalat" w:hAnsi="GHEA Grapalat"/>
          <w:b/>
          <w:i w:val="0"/>
        </w:rPr>
      </w:pPr>
    </w:p>
    <w:p w:rsidR="008A7430" w:rsidRPr="006A3BBC" w:rsidRDefault="008A7430" w:rsidP="00B10C2A">
      <w:pPr>
        <w:pStyle w:val="3"/>
        <w:keepNext w:val="0"/>
        <w:widowControl w:val="0"/>
        <w:spacing w:after="160" w:line="240" w:lineRule="auto"/>
        <w:ind w:firstLine="567"/>
        <w:jc w:val="right"/>
        <w:rPr>
          <w:rFonts w:ascii="GHEA Grapalat" w:hAnsi="GHEA Grapalat"/>
          <w:b/>
          <w:i w:val="0"/>
        </w:rPr>
      </w:pPr>
    </w:p>
    <w:p w:rsidR="008A7430" w:rsidRPr="006A3BBC" w:rsidRDefault="008A7430" w:rsidP="00B10C2A">
      <w:pPr>
        <w:pStyle w:val="3"/>
        <w:keepNext w:val="0"/>
        <w:widowControl w:val="0"/>
        <w:spacing w:after="160" w:line="240" w:lineRule="auto"/>
        <w:ind w:firstLine="567"/>
        <w:jc w:val="right"/>
        <w:rPr>
          <w:rFonts w:ascii="GHEA Grapalat" w:hAnsi="GHEA Grapalat"/>
          <w:b/>
          <w:i w:val="0"/>
        </w:rPr>
      </w:pPr>
    </w:p>
    <w:p w:rsidR="008A7430" w:rsidRPr="006A3BBC" w:rsidRDefault="008A7430" w:rsidP="00B10C2A">
      <w:pPr>
        <w:pStyle w:val="3"/>
        <w:keepNext w:val="0"/>
        <w:widowControl w:val="0"/>
        <w:spacing w:after="160" w:line="240" w:lineRule="auto"/>
        <w:ind w:firstLine="567"/>
        <w:jc w:val="right"/>
        <w:rPr>
          <w:rFonts w:ascii="GHEA Grapalat" w:hAnsi="GHEA Grapalat"/>
          <w:b/>
          <w:i w:val="0"/>
        </w:rPr>
      </w:pPr>
    </w:p>
    <w:p w:rsidR="001E65D1" w:rsidRPr="006A3BBC" w:rsidRDefault="001E65D1" w:rsidP="00CE7392">
      <w:pPr>
        <w:pStyle w:val="3"/>
        <w:keepNext w:val="0"/>
        <w:widowControl w:val="0"/>
        <w:spacing w:after="160" w:line="240" w:lineRule="auto"/>
        <w:jc w:val="left"/>
        <w:rPr>
          <w:rFonts w:ascii="GHEA Grapalat" w:hAnsi="GHEA Grapalat"/>
          <w:b/>
          <w:i w:val="0"/>
        </w:rPr>
      </w:pPr>
    </w:p>
    <w:p w:rsidR="00C4527B" w:rsidRPr="006A3BBC" w:rsidRDefault="00C4527B" w:rsidP="00B10C2A">
      <w:pPr>
        <w:pStyle w:val="3"/>
        <w:keepNext w:val="0"/>
        <w:widowControl w:val="0"/>
        <w:spacing w:after="160" w:line="240" w:lineRule="auto"/>
        <w:ind w:firstLine="567"/>
        <w:jc w:val="right"/>
        <w:rPr>
          <w:rFonts w:ascii="GHEA Grapalat" w:hAnsi="GHEA Grapalat"/>
          <w:b/>
          <w:i w:val="0"/>
        </w:rPr>
      </w:pPr>
    </w:p>
    <w:p w:rsidR="00D043C1" w:rsidRPr="006A3BBC" w:rsidRDefault="00D043C1" w:rsidP="00B10C2A">
      <w:pPr>
        <w:pStyle w:val="3"/>
        <w:keepNext w:val="0"/>
        <w:widowControl w:val="0"/>
        <w:spacing w:after="160" w:line="240" w:lineRule="auto"/>
        <w:ind w:firstLine="567"/>
        <w:jc w:val="right"/>
        <w:rPr>
          <w:rFonts w:ascii="GHEA Grapalat" w:hAnsi="GHEA Grapalat" w:cs="Arial"/>
          <w:b/>
          <w:i w:val="0"/>
        </w:rPr>
      </w:pPr>
      <w:r w:rsidRPr="006A3BBC">
        <w:rPr>
          <w:rFonts w:ascii="GHEA Grapalat" w:hAnsi="GHEA Grapalat"/>
          <w:b/>
          <w:i w:val="0"/>
        </w:rPr>
        <w:t>Приложение № 1,1</w:t>
      </w:r>
    </w:p>
    <w:p w:rsidR="00B10C2A" w:rsidRPr="006A3BBC" w:rsidRDefault="00D043C1" w:rsidP="00B10C2A">
      <w:pPr>
        <w:pStyle w:val="a3"/>
        <w:spacing w:after="160" w:line="240" w:lineRule="auto"/>
        <w:jc w:val="right"/>
        <w:rPr>
          <w:rFonts w:ascii="GHEA Grapalat" w:hAnsi="GHEA Grapalat"/>
          <w:b/>
          <w:lang w:eastAsia="en-US" w:bidi="ar-SA"/>
        </w:rPr>
      </w:pPr>
      <w:r w:rsidRPr="006A3BBC">
        <w:rPr>
          <w:rFonts w:ascii="GHEA Grapalat" w:hAnsi="GHEA Grapalat"/>
          <w:b/>
        </w:rPr>
        <w:t xml:space="preserve">к Приглашению на </w:t>
      </w:r>
      <w:r w:rsidR="00B10C2A" w:rsidRPr="006A3BBC">
        <w:rPr>
          <w:rFonts w:ascii="GHEA Grapalat" w:hAnsi="GHEA Grapalat"/>
          <w:b/>
        </w:rPr>
        <w:t xml:space="preserve">запросе </w:t>
      </w:r>
      <w:proofErr w:type="spellStart"/>
      <w:r w:rsidR="00B10C2A" w:rsidRPr="006A3BBC">
        <w:rPr>
          <w:rFonts w:ascii="GHEA Grapalat" w:hAnsi="GHEA Grapalat"/>
          <w:b/>
        </w:rPr>
        <w:t>катировок</w:t>
      </w:r>
      <w:proofErr w:type="spellEnd"/>
      <w:r w:rsidR="00B10C2A" w:rsidRPr="006A3BBC">
        <w:rPr>
          <w:rFonts w:ascii="GHEA Grapalat" w:hAnsi="GHEA Grapalat"/>
          <w:b/>
        </w:rPr>
        <w:t xml:space="preserve"> </w:t>
      </w:r>
      <w:r w:rsidRPr="006A3BBC">
        <w:rPr>
          <w:rFonts w:ascii="GHEA Grapalat" w:hAnsi="GHEA Grapalat" w:cs="Arial"/>
          <w:b/>
        </w:rPr>
        <w:br/>
      </w:r>
      <w:r w:rsidRPr="006A3BBC">
        <w:rPr>
          <w:rFonts w:ascii="GHEA Grapalat" w:hAnsi="GHEA Grapalat"/>
          <w:b/>
        </w:rPr>
        <w:t xml:space="preserve">под кодом </w:t>
      </w:r>
      <w:r w:rsidR="00396B45" w:rsidRPr="006A3BBC">
        <w:rPr>
          <w:rFonts w:ascii="GHEA Grapalat" w:hAnsi="GHEA Grapalat"/>
          <w:b/>
          <w:lang w:eastAsia="en-US" w:bidi="ar-SA"/>
        </w:rPr>
        <w:t>АMAHHD1-GHAPDZB-19/02</w:t>
      </w:r>
    </w:p>
    <w:p w:rsidR="00D043C1" w:rsidRPr="006A3BBC" w:rsidRDefault="00D043C1" w:rsidP="00D043C1">
      <w:pPr>
        <w:pStyle w:val="31"/>
        <w:widowControl w:val="0"/>
        <w:spacing w:after="160" w:line="240" w:lineRule="auto"/>
        <w:jc w:val="right"/>
        <w:rPr>
          <w:rFonts w:ascii="GHEA Grapalat" w:hAnsi="GHEA Grapalat" w:cs="Arial"/>
          <w:b/>
          <w:sz w:val="24"/>
          <w:szCs w:val="24"/>
        </w:rPr>
      </w:pPr>
    </w:p>
    <w:p w:rsidR="00D043C1" w:rsidRPr="006A3BBC" w:rsidRDefault="00D043C1" w:rsidP="00D043C1">
      <w:pPr>
        <w:widowControl w:val="0"/>
        <w:spacing w:after="160"/>
        <w:ind w:left="567" w:right="565"/>
        <w:jc w:val="center"/>
        <w:rPr>
          <w:rFonts w:ascii="GHEA Grapalat" w:hAnsi="GHEA Grapalat"/>
          <w:b/>
        </w:rPr>
      </w:pPr>
    </w:p>
    <w:p w:rsidR="00D043C1" w:rsidRPr="006A3BBC" w:rsidRDefault="00D043C1" w:rsidP="00D043C1">
      <w:pPr>
        <w:pStyle w:val="3"/>
        <w:keepNext w:val="0"/>
        <w:widowControl w:val="0"/>
        <w:spacing w:after="160" w:line="240" w:lineRule="auto"/>
        <w:ind w:left="567" w:right="565"/>
        <w:rPr>
          <w:rFonts w:ascii="GHEA Grapalat" w:hAnsi="GHEA Grapalat"/>
          <w:b/>
          <w:i w:val="0"/>
          <w:sz w:val="24"/>
          <w:szCs w:val="24"/>
        </w:rPr>
      </w:pPr>
      <w:r w:rsidRPr="006A3BBC">
        <w:rPr>
          <w:rFonts w:ascii="GHEA Grapalat" w:hAnsi="GHEA Grapalat"/>
          <w:b/>
          <w:i w:val="0"/>
          <w:sz w:val="24"/>
          <w:szCs w:val="24"/>
        </w:rPr>
        <w:t>ПОЛНОЕ ОПИСАНИЕ</w:t>
      </w:r>
    </w:p>
    <w:p w:rsidR="00D043C1" w:rsidRPr="006A3BBC" w:rsidRDefault="00D043C1" w:rsidP="00D043C1">
      <w:pPr>
        <w:pStyle w:val="3"/>
        <w:keepNext w:val="0"/>
        <w:widowControl w:val="0"/>
        <w:spacing w:after="160" w:line="240" w:lineRule="auto"/>
        <w:ind w:left="567" w:right="565"/>
        <w:rPr>
          <w:rFonts w:ascii="GHEA Grapalat" w:hAnsi="GHEA Grapalat"/>
          <w:b/>
          <w:i w:val="0"/>
          <w:sz w:val="24"/>
          <w:szCs w:val="24"/>
        </w:rPr>
      </w:pPr>
      <w:r w:rsidRPr="006A3BBC">
        <w:rPr>
          <w:rFonts w:ascii="GHEA Grapalat" w:hAnsi="GHEA Grapalat"/>
          <w:b/>
          <w:i w:val="0"/>
          <w:sz w:val="24"/>
          <w:szCs w:val="24"/>
        </w:rPr>
        <w:t xml:space="preserve">предлагаемого </w:t>
      </w:r>
      <w:r w:rsidR="00A35FB1" w:rsidRPr="006A3BBC">
        <w:rPr>
          <w:rFonts w:ascii="GHEA Grapalat" w:hAnsi="GHEA Grapalat"/>
          <w:b/>
          <w:i w:val="0"/>
          <w:sz w:val="24"/>
          <w:szCs w:val="24"/>
        </w:rPr>
        <w:t>товара</w:t>
      </w:r>
    </w:p>
    <w:p w:rsidR="001E65D1" w:rsidRPr="006A3BBC" w:rsidRDefault="00D043C1" w:rsidP="001E65D1">
      <w:pPr>
        <w:widowControl w:val="0"/>
        <w:spacing w:after="120"/>
        <w:rPr>
          <w:rFonts w:ascii="GHEA Grapalat" w:hAnsi="GHEA Grapalat"/>
          <w:sz w:val="16"/>
          <w:szCs w:val="16"/>
        </w:rPr>
      </w:pPr>
      <w:r w:rsidRPr="006A3BBC">
        <w:rPr>
          <w:rFonts w:ascii="GHEA Grapalat" w:hAnsi="GHEA Grapalat"/>
          <w:sz w:val="20"/>
          <w:szCs w:val="20"/>
        </w:rPr>
        <w:t>_________________________</w:t>
      </w:r>
      <w:r w:rsidR="00B10C2A" w:rsidRPr="006A3BBC">
        <w:rPr>
          <w:rFonts w:ascii="GHEA Grapalat" w:hAnsi="GHEA Grapalat"/>
          <w:sz w:val="20"/>
          <w:szCs w:val="20"/>
        </w:rPr>
        <w:t>____</w:t>
      </w:r>
      <w:r w:rsidRPr="006A3BBC">
        <w:rPr>
          <w:rFonts w:ascii="GHEA Grapalat" w:hAnsi="GHEA Grapalat"/>
          <w:sz w:val="20"/>
          <w:szCs w:val="20"/>
        </w:rPr>
        <w:t xml:space="preserve">    в качестве участника в</w:t>
      </w:r>
      <w:r w:rsidR="001E65D1" w:rsidRPr="006A3BBC">
        <w:rPr>
          <w:rFonts w:ascii="GHEA Grapalat" w:hAnsi="GHEA Grapalat"/>
          <w:sz w:val="20"/>
          <w:szCs w:val="20"/>
        </w:rPr>
        <w:t xml:space="preserve"> рамках запросе </w:t>
      </w:r>
      <w:proofErr w:type="spellStart"/>
      <w:r w:rsidR="001E65D1" w:rsidRPr="006A3BBC">
        <w:rPr>
          <w:rFonts w:ascii="GHEA Grapalat" w:hAnsi="GHEA Grapalat"/>
          <w:sz w:val="20"/>
          <w:szCs w:val="20"/>
        </w:rPr>
        <w:t>катировок</w:t>
      </w:r>
      <w:proofErr w:type="spellEnd"/>
      <w:r w:rsidR="001E65D1" w:rsidRPr="006A3BBC">
        <w:rPr>
          <w:rFonts w:ascii="GHEA Grapalat" w:hAnsi="GHEA Grapalat"/>
          <w:sz w:val="20"/>
          <w:szCs w:val="20"/>
        </w:rPr>
        <w:t xml:space="preserve">  под кодом</w:t>
      </w:r>
      <w:r w:rsidR="001E65D1" w:rsidRPr="006A3BBC">
        <w:rPr>
          <w:rFonts w:ascii="GHEA Grapalat" w:hAnsi="GHEA Grapalat"/>
          <w:b/>
          <w:sz w:val="20"/>
          <w:szCs w:val="20"/>
          <w:lang w:eastAsia="en-US" w:bidi="ar-SA"/>
        </w:rPr>
        <w:t xml:space="preserve"> </w:t>
      </w:r>
      <w:proofErr w:type="gramStart"/>
      <w:r w:rsidR="001E65D1" w:rsidRPr="006A3BBC">
        <w:rPr>
          <w:rFonts w:ascii="GHEA Grapalat" w:hAnsi="GHEA Grapalat"/>
          <w:b/>
          <w:sz w:val="20"/>
          <w:szCs w:val="20"/>
          <w:lang w:eastAsia="en-US" w:bidi="ar-SA"/>
        </w:rPr>
        <w:t>А</w:t>
      </w:r>
      <w:proofErr w:type="gramEnd"/>
      <w:r w:rsidR="001E65D1" w:rsidRPr="006A3BBC">
        <w:rPr>
          <w:rFonts w:ascii="GHEA Grapalat" w:hAnsi="GHEA Grapalat"/>
          <w:b/>
          <w:sz w:val="20"/>
          <w:szCs w:val="20"/>
          <w:lang w:val="en-US" w:eastAsia="en-US" w:bidi="ar-SA"/>
        </w:rPr>
        <w:t>M</w:t>
      </w:r>
      <w:r w:rsidR="0084319F" w:rsidRPr="006A3BBC">
        <w:rPr>
          <w:rFonts w:ascii="GHEA Grapalat" w:hAnsi="GHEA Grapalat"/>
          <w:b/>
          <w:sz w:val="20"/>
          <w:szCs w:val="20"/>
          <w:lang w:val="en-US" w:eastAsia="en-US" w:bidi="ar-SA"/>
        </w:rPr>
        <w:t>N</w:t>
      </w:r>
      <w:r w:rsidR="001E65D1" w:rsidRPr="006A3BBC">
        <w:rPr>
          <w:rFonts w:ascii="GHEA Grapalat" w:hAnsi="GHEA Grapalat"/>
          <w:b/>
          <w:sz w:val="20"/>
          <w:szCs w:val="20"/>
          <w:lang w:val="en-US" w:eastAsia="en-US" w:bidi="ar-SA"/>
        </w:rPr>
        <w:t>HMD</w:t>
      </w:r>
      <w:r w:rsidR="001E65D1" w:rsidRPr="006A3BBC">
        <w:rPr>
          <w:rFonts w:ascii="GHEA Grapalat" w:hAnsi="GHEA Grapalat"/>
          <w:b/>
          <w:sz w:val="20"/>
          <w:szCs w:val="20"/>
          <w:lang w:eastAsia="en-US" w:bidi="ar-SA"/>
        </w:rPr>
        <w:t>-</w:t>
      </w:r>
      <w:r w:rsidR="001E65D1" w:rsidRPr="006A3BBC">
        <w:rPr>
          <w:rFonts w:ascii="GHEA Grapalat" w:hAnsi="GHEA Grapalat"/>
          <w:sz w:val="16"/>
          <w:szCs w:val="16"/>
        </w:rPr>
        <w:t xml:space="preserve"> </w:t>
      </w:r>
      <w:r w:rsidR="00E15766" w:rsidRPr="006A3BBC">
        <w:rPr>
          <w:rFonts w:ascii="GHEA Grapalat" w:hAnsi="GHEA Grapalat"/>
          <w:sz w:val="16"/>
          <w:szCs w:val="16"/>
        </w:rPr>
        <w:t xml:space="preserve">      </w:t>
      </w:r>
      <w:r w:rsidR="001E65D1" w:rsidRPr="006A3BBC">
        <w:rPr>
          <w:rFonts w:ascii="GHEA Grapalat" w:hAnsi="GHEA Grapalat"/>
          <w:sz w:val="16"/>
          <w:szCs w:val="16"/>
        </w:rPr>
        <w:t>наименование участника</w:t>
      </w:r>
    </w:p>
    <w:p w:rsidR="001E65D1" w:rsidRPr="006A3BBC" w:rsidRDefault="00396B45" w:rsidP="001E65D1">
      <w:pPr>
        <w:widowControl w:val="0"/>
        <w:spacing w:after="120"/>
        <w:jc w:val="center"/>
        <w:rPr>
          <w:rFonts w:ascii="GHEA Grapalat" w:hAnsi="GHEA Grapalat" w:cs="Arial"/>
          <w:sz w:val="20"/>
          <w:szCs w:val="20"/>
          <w:u w:val="single"/>
        </w:rPr>
      </w:pPr>
      <w:r w:rsidRPr="006A3BBC">
        <w:rPr>
          <w:rFonts w:ascii="GHEA Grapalat" w:hAnsi="GHEA Grapalat"/>
          <w:b/>
          <w:sz w:val="20"/>
          <w:szCs w:val="20"/>
          <w:lang w:eastAsia="en-US" w:bidi="ar-SA"/>
        </w:rPr>
        <w:t>А</w:t>
      </w:r>
      <w:r w:rsidRPr="006A3BBC">
        <w:rPr>
          <w:rFonts w:ascii="GHEA Grapalat" w:hAnsi="GHEA Grapalat"/>
          <w:b/>
          <w:sz w:val="20"/>
          <w:szCs w:val="20"/>
          <w:lang w:val="en-AU" w:eastAsia="en-US" w:bidi="ar-SA"/>
        </w:rPr>
        <w:t>MAHHD</w:t>
      </w:r>
      <w:r w:rsidRPr="006A3BBC">
        <w:rPr>
          <w:rFonts w:ascii="GHEA Grapalat" w:hAnsi="GHEA Grapalat"/>
          <w:b/>
          <w:sz w:val="20"/>
          <w:szCs w:val="20"/>
          <w:lang w:eastAsia="en-US" w:bidi="ar-SA"/>
        </w:rPr>
        <w:t>1-</w:t>
      </w:r>
      <w:r w:rsidRPr="006A3BBC">
        <w:rPr>
          <w:rFonts w:ascii="GHEA Grapalat" w:hAnsi="GHEA Grapalat"/>
          <w:b/>
          <w:sz w:val="20"/>
          <w:szCs w:val="20"/>
          <w:lang w:val="en-AU" w:eastAsia="en-US" w:bidi="ar-SA"/>
        </w:rPr>
        <w:t>GHAPDZB</w:t>
      </w:r>
      <w:r w:rsidRPr="006A3BBC">
        <w:rPr>
          <w:rFonts w:ascii="GHEA Grapalat" w:hAnsi="GHEA Grapalat"/>
          <w:b/>
          <w:sz w:val="20"/>
          <w:szCs w:val="20"/>
          <w:lang w:eastAsia="en-US" w:bidi="ar-SA"/>
        </w:rPr>
        <w:t xml:space="preserve">-19/02  </w:t>
      </w:r>
      <w:r w:rsidR="001E65D1" w:rsidRPr="006A3BBC">
        <w:rPr>
          <w:rFonts w:ascii="GHEA Grapalat" w:hAnsi="GHEA Grapalat"/>
          <w:sz w:val="20"/>
          <w:szCs w:val="20"/>
        </w:rPr>
        <w:t>ниже по лотам представляет полное описание предлагаемого им товара</w:t>
      </w:r>
    </w:p>
    <w:p w:rsidR="00D043C1" w:rsidRPr="006A3BBC"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6A3BBC" w:rsidTr="00B10C2A">
        <w:tc>
          <w:tcPr>
            <w:tcW w:w="1042" w:type="dxa"/>
            <w:vMerge w:val="restart"/>
            <w:vAlign w:val="center"/>
          </w:tcPr>
          <w:p w:rsidR="00EE1022" w:rsidRPr="006A3BBC" w:rsidRDefault="00EE1022" w:rsidP="00FF3F2A">
            <w:pPr>
              <w:widowControl w:val="0"/>
              <w:jc w:val="center"/>
              <w:rPr>
                <w:rFonts w:ascii="GHEA Grapalat" w:hAnsi="GHEA Grapalat"/>
                <w:b/>
                <w:sz w:val="20"/>
                <w:szCs w:val="20"/>
              </w:rPr>
            </w:pPr>
          </w:p>
          <w:p w:rsidR="00D043C1" w:rsidRPr="006A3BBC" w:rsidRDefault="00D043C1" w:rsidP="00FF3F2A">
            <w:pPr>
              <w:widowControl w:val="0"/>
              <w:jc w:val="center"/>
              <w:rPr>
                <w:rFonts w:ascii="GHEA Grapalat" w:hAnsi="GHEA Grapalat"/>
                <w:b/>
                <w:bCs/>
                <w:sz w:val="20"/>
                <w:szCs w:val="20"/>
              </w:rPr>
            </w:pPr>
            <w:r w:rsidRPr="006A3BBC">
              <w:rPr>
                <w:rFonts w:ascii="GHEA Grapalat" w:hAnsi="GHEA Grapalat"/>
                <w:b/>
                <w:sz w:val="20"/>
                <w:szCs w:val="20"/>
              </w:rPr>
              <w:t>Номер лота</w:t>
            </w:r>
          </w:p>
        </w:tc>
        <w:tc>
          <w:tcPr>
            <w:tcW w:w="9556" w:type="dxa"/>
            <w:gridSpan w:val="5"/>
            <w:vAlign w:val="center"/>
          </w:tcPr>
          <w:p w:rsidR="00D043C1" w:rsidRPr="006A3BBC" w:rsidRDefault="00D043C1" w:rsidP="00FF3F2A">
            <w:pPr>
              <w:widowControl w:val="0"/>
              <w:jc w:val="center"/>
              <w:rPr>
                <w:rFonts w:ascii="GHEA Grapalat" w:hAnsi="GHEA Grapalat"/>
                <w:b/>
                <w:bCs/>
                <w:sz w:val="20"/>
                <w:szCs w:val="20"/>
              </w:rPr>
            </w:pPr>
            <w:r w:rsidRPr="006A3BBC">
              <w:rPr>
                <w:rFonts w:ascii="GHEA Grapalat" w:hAnsi="GHEA Grapalat"/>
                <w:b/>
                <w:sz w:val="20"/>
                <w:szCs w:val="20"/>
              </w:rPr>
              <w:t>Предлагаемый товар</w:t>
            </w:r>
          </w:p>
        </w:tc>
      </w:tr>
      <w:tr w:rsidR="00D043C1" w:rsidRPr="006A3BBC" w:rsidTr="00B10C2A">
        <w:trPr>
          <w:trHeight w:val="696"/>
        </w:trPr>
        <w:tc>
          <w:tcPr>
            <w:tcW w:w="1042" w:type="dxa"/>
            <w:vMerge/>
            <w:vAlign w:val="center"/>
          </w:tcPr>
          <w:p w:rsidR="00D043C1" w:rsidRPr="006A3BBC" w:rsidRDefault="00D043C1" w:rsidP="00FF3F2A">
            <w:pPr>
              <w:widowControl w:val="0"/>
              <w:jc w:val="center"/>
              <w:rPr>
                <w:rFonts w:ascii="GHEA Grapalat" w:hAnsi="GHEA Grapalat"/>
                <w:b/>
                <w:bCs/>
                <w:sz w:val="20"/>
                <w:szCs w:val="20"/>
              </w:rPr>
            </w:pPr>
          </w:p>
        </w:tc>
        <w:tc>
          <w:tcPr>
            <w:tcW w:w="1605" w:type="dxa"/>
            <w:vAlign w:val="center"/>
          </w:tcPr>
          <w:p w:rsidR="00D043C1" w:rsidRPr="006A3BBC" w:rsidRDefault="00873A3C" w:rsidP="00FF3F2A">
            <w:pPr>
              <w:widowControl w:val="0"/>
              <w:jc w:val="center"/>
              <w:rPr>
                <w:rFonts w:ascii="GHEA Grapalat" w:hAnsi="GHEA Grapalat"/>
                <w:b/>
                <w:sz w:val="20"/>
                <w:szCs w:val="20"/>
              </w:rPr>
            </w:pPr>
            <w:r w:rsidRPr="006A3BBC">
              <w:rPr>
                <w:rFonts w:ascii="GHEA Grapalat" w:hAnsi="GHEA Grapalat"/>
                <w:b/>
                <w:sz w:val="20"/>
                <w:szCs w:val="20"/>
              </w:rPr>
              <w:t>ф</w:t>
            </w:r>
            <w:r w:rsidR="00D043C1" w:rsidRPr="006A3BBC">
              <w:rPr>
                <w:rFonts w:ascii="GHEA Grapalat" w:hAnsi="GHEA Grapalat"/>
                <w:b/>
                <w:sz w:val="20"/>
                <w:szCs w:val="20"/>
              </w:rPr>
              <w:t>ирменное</w:t>
            </w:r>
          </w:p>
          <w:p w:rsidR="00D043C1" w:rsidRPr="006A3BBC" w:rsidRDefault="00D043C1" w:rsidP="00FF3F2A">
            <w:pPr>
              <w:widowControl w:val="0"/>
              <w:jc w:val="center"/>
              <w:rPr>
                <w:rFonts w:ascii="GHEA Grapalat" w:hAnsi="GHEA Grapalat"/>
                <w:b/>
                <w:bCs/>
                <w:sz w:val="20"/>
                <w:szCs w:val="20"/>
              </w:rPr>
            </w:pPr>
            <w:r w:rsidRPr="006A3BBC">
              <w:rPr>
                <w:rFonts w:ascii="GHEA Grapalat" w:hAnsi="GHEA Grapalat"/>
                <w:b/>
                <w:sz w:val="20"/>
                <w:szCs w:val="20"/>
              </w:rPr>
              <w:t>наименование</w:t>
            </w:r>
          </w:p>
        </w:tc>
        <w:tc>
          <w:tcPr>
            <w:tcW w:w="1463" w:type="dxa"/>
            <w:vAlign w:val="center"/>
          </w:tcPr>
          <w:p w:rsidR="00D043C1" w:rsidRPr="006A3BBC" w:rsidRDefault="00D043C1" w:rsidP="00FF3F2A">
            <w:pPr>
              <w:widowControl w:val="0"/>
              <w:jc w:val="center"/>
              <w:rPr>
                <w:rFonts w:ascii="GHEA Grapalat" w:hAnsi="GHEA Grapalat"/>
                <w:b/>
                <w:bCs/>
                <w:sz w:val="20"/>
                <w:szCs w:val="20"/>
              </w:rPr>
            </w:pPr>
            <w:r w:rsidRPr="006A3BBC">
              <w:rPr>
                <w:rFonts w:ascii="GHEA Grapalat" w:hAnsi="GHEA Grapalat"/>
                <w:b/>
                <w:sz w:val="20"/>
                <w:szCs w:val="20"/>
              </w:rPr>
              <w:t>товарный знак</w:t>
            </w:r>
          </w:p>
        </w:tc>
        <w:tc>
          <w:tcPr>
            <w:tcW w:w="1699" w:type="dxa"/>
            <w:vAlign w:val="center"/>
          </w:tcPr>
          <w:p w:rsidR="00D043C1" w:rsidRPr="006A3BBC" w:rsidRDefault="00EE1022" w:rsidP="00FF3F2A">
            <w:pPr>
              <w:widowControl w:val="0"/>
              <w:jc w:val="center"/>
              <w:rPr>
                <w:rFonts w:ascii="GHEA Grapalat" w:hAnsi="GHEA Grapalat"/>
                <w:b/>
                <w:bCs/>
                <w:sz w:val="20"/>
                <w:szCs w:val="20"/>
                <w:lang w:val="hy-AM"/>
              </w:rPr>
            </w:pPr>
            <w:r w:rsidRPr="006A3BBC">
              <w:rPr>
                <w:rFonts w:ascii="GHEA Grapalat" w:hAnsi="GHEA Grapalat"/>
                <w:b/>
                <w:bCs/>
                <w:sz w:val="20"/>
                <w:szCs w:val="20"/>
              </w:rPr>
              <w:t>марка</w:t>
            </w:r>
          </w:p>
        </w:tc>
        <w:tc>
          <w:tcPr>
            <w:tcW w:w="1727" w:type="dxa"/>
            <w:vAlign w:val="center"/>
          </w:tcPr>
          <w:p w:rsidR="00D043C1" w:rsidRPr="006A3BBC" w:rsidRDefault="00D043C1" w:rsidP="00FF3F2A">
            <w:pPr>
              <w:widowControl w:val="0"/>
              <w:jc w:val="center"/>
              <w:rPr>
                <w:rFonts w:ascii="GHEA Grapalat" w:hAnsi="GHEA Grapalat"/>
                <w:b/>
                <w:bCs/>
                <w:sz w:val="20"/>
                <w:szCs w:val="20"/>
              </w:rPr>
            </w:pPr>
            <w:r w:rsidRPr="006A3BBC">
              <w:rPr>
                <w:rFonts w:ascii="GHEA Grapalat" w:hAnsi="GHEA Grapalat"/>
                <w:b/>
                <w:sz w:val="20"/>
                <w:szCs w:val="20"/>
              </w:rPr>
              <w:t>наименование производителя</w:t>
            </w:r>
          </w:p>
        </w:tc>
        <w:tc>
          <w:tcPr>
            <w:tcW w:w="3062" w:type="dxa"/>
            <w:vAlign w:val="center"/>
          </w:tcPr>
          <w:p w:rsidR="00D043C1" w:rsidRPr="006A3BBC" w:rsidRDefault="00D043C1" w:rsidP="00FF3F2A">
            <w:pPr>
              <w:widowControl w:val="0"/>
              <w:jc w:val="center"/>
              <w:rPr>
                <w:rFonts w:ascii="GHEA Grapalat" w:hAnsi="GHEA Grapalat"/>
                <w:b/>
                <w:bCs/>
                <w:sz w:val="20"/>
                <w:szCs w:val="20"/>
              </w:rPr>
            </w:pPr>
            <w:r w:rsidRPr="006A3BBC">
              <w:rPr>
                <w:rFonts w:ascii="GHEA Grapalat" w:hAnsi="GHEA Grapalat"/>
                <w:b/>
                <w:sz w:val="20"/>
                <w:szCs w:val="20"/>
              </w:rPr>
              <w:t>технические характеристики</w:t>
            </w:r>
          </w:p>
        </w:tc>
      </w:tr>
      <w:tr w:rsidR="00D043C1" w:rsidRPr="006A3BBC" w:rsidTr="008A7430">
        <w:trPr>
          <w:trHeight w:val="166"/>
        </w:trPr>
        <w:tc>
          <w:tcPr>
            <w:tcW w:w="1042" w:type="dxa"/>
          </w:tcPr>
          <w:p w:rsidR="00D043C1" w:rsidRPr="006A3BBC" w:rsidRDefault="00E15766" w:rsidP="00FF3F2A">
            <w:pPr>
              <w:pStyle w:val="3"/>
              <w:keepNext w:val="0"/>
              <w:widowControl w:val="0"/>
              <w:spacing w:line="240" w:lineRule="auto"/>
              <w:jc w:val="left"/>
              <w:rPr>
                <w:rFonts w:ascii="GHEA Grapalat" w:hAnsi="GHEA Grapalat"/>
                <w:b/>
                <w:lang w:val="en-US"/>
              </w:rPr>
            </w:pPr>
            <w:r w:rsidRPr="006A3BBC">
              <w:rPr>
                <w:rFonts w:ascii="GHEA Grapalat" w:hAnsi="GHEA Grapalat"/>
                <w:b/>
                <w:lang w:val="en-US"/>
              </w:rPr>
              <w:t xml:space="preserve"> </w:t>
            </w:r>
          </w:p>
        </w:tc>
        <w:tc>
          <w:tcPr>
            <w:tcW w:w="1605" w:type="dxa"/>
          </w:tcPr>
          <w:p w:rsidR="00D043C1" w:rsidRPr="006A3BBC" w:rsidRDefault="00D043C1" w:rsidP="00FF3F2A">
            <w:pPr>
              <w:pStyle w:val="3"/>
              <w:keepNext w:val="0"/>
              <w:widowControl w:val="0"/>
              <w:spacing w:line="240" w:lineRule="auto"/>
              <w:jc w:val="left"/>
              <w:rPr>
                <w:rFonts w:ascii="GHEA Grapalat" w:hAnsi="GHEA Grapalat"/>
                <w:b/>
              </w:rPr>
            </w:pPr>
          </w:p>
        </w:tc>
        <w:tc>
          <w:tcPr>
            <w:tcW w:w="1463" w:type="dxa"/>
          </w:tcPr>
          <w:p w:rsidR="00D043C1" w:rsidRPr="006A3BBC" w:rsidRDefault="00D043C1" w:rsidP="00FF3F2A">
            <w:pPr>
              <w:pStyle w:val="3"/>
              <w:keepNext w:val="0"/>
              <w:widowControl w:val="0"/>
              <w:spacing w:line="240" w:lineRule="auto"/>
              <w:jc w:val="left"/>
              <w:rPr>
                <w:rFonts w:ascii="GHEA Grapalat" w:hAnsi="GHEA Grapalat"/>
                <w:b/>
              </w:rPr>
            </w:pPr>
          </w:p>
        </w:tc>
        <w:tc>
          <w:tcPr>
            <w:tcW w:w="1699" w:type="dxa"/>
          </w:tcPr>
          <w:p w:rsidR="00D043C1" w:rsidRPr="006A3BBC" w:rsidRDefault="00D043C1" w:rsidP="00FF3F2A">
            <w:pPr>
              <w:pStyle w:val="3"/>
              <w:keepNext w:val="0"/>
              <w:widowControl w:val="0"/>
              <w:spacing w:line="240" w:lineRule="auto"/>
              <w:jc w:val="left"/>
              <w:rPr>
                <w:rFonts w:ascii="GHEA Grapalat" w:hAnsi="GHEA Grapalat"/>
                <w:b/>
              </w:rPr>
            </w:pPr>
          </w:p>
        </w:tc>
        <w:tc>
          <w:tcPr>
            <w:tcW w:w="1727" w:type="dxa"/>
          </w:tcPr>
          <w:p w:rsidR="00D043C1" w:rsidRPr="006A3BBC" w:rsidRDefault="00D043C1" w:rsidP="00FF3F2A">
            <w:pPr>
              <w:pStyle w:val="3"/>
              <w:keepNext w:val="0"/>
              <w:widowControl w:val="0"/>
              <w:spacing w:line="240" w:lineRule="auto"/>
              <w:jc w:val="left"/>
              <w:rPr>
                <w:rFonts w:ascii="GHEA Grapalat" w:hAnsi="GHEA Grapalat"/>
                <w:b/>
              </w:rPr>
            </w:pPr>
          </w:p>
        </w:tc>
        <w:tc>
          <w:tcPr>
            <w:tcW w:w="3062" w:type="dxa"/>
          </w:tcPr>
          <w:p w:rsidR="00D043C1" w:rsidRPr="006A3BBC" w:rsidRDefault="00D043C1" w:rsidP="00FF3F2A">
            <w:pPr>
              <w:pStyle w:val="3"/>
              <w:keepNext w:val="0"/>
              <w:widowControl w:val="0"/>
              <w:spacing w:line="240" w:lineRule="auto"/>
              <w:jc w:val="left"/>
              <w:rPr>
                <w:rFonts w:ascii="GHEA Grapalat" w:hAnsi="GHEA Grapalat"/>
                <w:b/>
              </w:rPr>
            </w:pPr>
          </w:p>
        </w:tc>
      </w:tr>
      <w:tr w:rsidR="00D043C1" w:rsidRPr="006A3BBC" w:rsidTr="008A7430">
        <w:trPr>
          <w:trHeight w:val="184"/>
        </w:trPr>
        <w:tc>
          <w:tcPr>
            <w:tcW w:w="1042" w:type="dxa"/>
          </w:tcPr>
          <w:p w:rsidR="00D043C1" w:rsidRPr="006A3BBC" w:rsidRDefault="00D043C1" w:rsidP="00FF3F2A">
            <w:pPr>
              <w:pStyle w:val="3"/>
              <w:keepNext w:val="0"/>
              <w:widowControl w:val="0"/>
              <w:spacing w:line="240" w:lineRule="auto"/>
              <w:jc w:val="left"/>
              <w:rPr>
                <w:rFonts w:ascii="GHEA Grapalat" w:hAnsi="GHEA Grapalat"/>
                <w:b/>
              </w:rPr>
            </w:pPr>
          </w:p>
        </w:tc>
        <w:tc>
          <w:tcPr>
            <w:tcW w:w="1605" w:type="dxa"/>
          </w:tcPr>
          <w:p w:rsidR="00D043C1" w:rsidRPr="006A3BBC" w:rsidRDefault="00D043C1" w:rsidP="00FF3F2A">
            <w:pPr>
              <w:pStyle w:val="3"/>
              <w:keepNext w:val="0"/>
              <w:widowControl w:val="0"/>
              <w:spacing w:line="240" w:lineRule="auto"/>
              <w:jc w:val="left"/>
              <w:rPr>
                <w:rFonts w:ascii="GHEA Grapalat" w:hAnsi="GHEA Grapalat"/>
                <w:b/>
              </w:rPr>
            </w:pPr>
          </w:p>
        </w:tc>
        <w:tc>
          <w:tcPr>
            <w:tcW w:w="1463" w:type="dxa"/>
          </w:tcPr>
          <w:p w:rsidR="00D043C1" w:rsidRPr="006A3BBC" w:rsidRDefault="00D043C1" w:rsidP="00FF3F2A">
            <w:pPr>
              <w:pStyle w:val="3"/>
              <w:keepNext w:val="0"/>
              <w:widowControl w:val="0"/>
              <w:spacing w:line="240" w:lineRule="auto"/>
              <w:jc w:val="left"/>
              <w:rPr>
                <w:rFonts w:ascii="GHEA Grapalat" w:hAnsi="GHEA Grapalat"/>
                <w:b/>
              </w:rPr>
            </w:pPr>
          </w:p>
        </w:tc>
        <w:tc>
          <w:tcPr>
            <w:tcW w:w="1699" w:type="dxa"/>
          </w:tcPr>
          <w:p w:rsidR="00D043C1" w:rsidRPr="006A3BBC" w:rsidRDefault="00D043C1" w:rsidP="00FF3F2A">
            <w:pPr>
              <w:pStyle w:val="3"/>
              <w:keepNext w:val="0"/>
              <w:widowControl w:val="0"/>
              <w:spacing w:line="240" w:lineRule="auto"/>
              <w:jc w:val="left"/>
              <w:rPr>
                <w:rFonts w:ascii="GHEA Grapalat" w:hAnsi="GHEA Grapalat"/>
                <w:b/>
              </w:rPr>
            </w:pPr>
          </w:p>
        </w:tc>
        <w:tc>
          <w:tcPr>
            <w:tcW w:w="1727" w:type="dxa"/>
          </w:tcPr>
          <w:p w:rsidR="00D043C1" w:rsidRPr="006A3BBC" w:rsidRDefault="00D043C1" w:rsidP="00FF3F2A">
            <w:pPr>
              <w:pStyle w:val="3"/>
              <w:keepNext w:val="0"/>
              <w:widowControl w:val="0"/>
              <w:spacing w:line="240" w:lineRule="auto"/>
              <w:jc w:val="left"/>
              <w:rPr>
                <w:rFonts w:ascii="GHEA Grapalat" w:hAnsi="GHEA Grapalat"/>
                <w:b/>
              </w:rPr>
            </w:pPr>
          </w:p>
        </w:tc>
        <w:tc>
          <w:tcPr>
            <w:tcW w:w="3062" w:type="dxa"/>
          </w:tcPr>
          <w:p w:rsidR="00D043C1" w:rsidRPr="006A3BBC" w:rsidRDefault="00D043C1" w:rsidP="00FF3F2A">
            <w:pPr>
              <w:pStyle w:val="3"/>
              <w:keepNext w:val="0"/>
              <w:widowControl w:val="0"/>
              <w:spacing w:line="240" w:lineRule="auto"/>
              <w:jc w:val="left"/>
              <w:rPr>
                <w:rFonts w:ascii="GHEA Grapalat" w:hAnsi="GHEA Grapalat"/>
                <w:b/>
              </w:rPr>
            </w:pPr>
          </w:p>
        </w:tc>
      </w:tr>
      <w:tr w:rsidR="00D043C1" w:rsidRPr="006A3BBC" w:rsidTr="00B10C2A">
        <w:tc>
          <w:tcPr>
            <w:tcW w:w="1042" w:type="dxa"/>
          </w:tcPr>
          <w:p w:rsidR="00D043C1" w:rsidRPr="006A3BBC" w:rsidRDefault="00D043C1" w:rsidP="00FF3F2A">
            <w:pPr>
              <w:pStyle w:val="3"/>
              <w:keepNext w:val="0"/>
              <w:widowControl w:val="0"/>
              <w:spacing w:line="240" w:lineRule="auto"/>
              <w:jc w:val="left"/>
              <w:rPr>
                <w:rFonts w:ascii="GHEA Grapalat" w:hAnsi="GHEA Grapalat"/>
                <w:b/>
              </w:rPr>
            </w:pPr>
          </w:p>
        </w:tc>
        <w:tc>
          <w:tcPr>
            <w:tcW w:w="1605" w:type="dxa"/>
          </w:tcPr>
          <w:p w:rsidR="00D043C1" w:rsidRPr="006A3BBC" w:rsidRDefault="00D043C1" w:rsidP="00FF3F2A">
            <w:pPr>
              <w:pStyle w:val="3"/>
              <w:keepNext w:val="0"/>
              <w:widowControl w:val="0"/>
              <w:spacing w:line="240" w:lineRule="auto"/>
              <w:jc w:val="left"/>
              <w:rPr>
                <w:rFonts w:ascii="GHEA Grapalat" w:hAnsi="GHEA Grapalat"/>
                <w:b/>
              </w:rPr>
            </w:pPr>
          </w:p>
        </w:tc>
        <w:tc>
          <w:tcPr>
            <w:tcW w:w="1463" w:type="dxa"/>
          </w:tcPr>
          <w:p w:rsidR="00D043C1" w:rsidRPr="006A3BBC" w:rsidRDefault="00D043C1" w:rsidP="00FF3F2A">
            <w:pPr>
              <w:pStyle w:val="3"/>
              <w:keepNext w:val="0"/>
              <w:widowControl w:val="0"/>
              <w:spacing w:line="240" w:lineRule="auto"/>
              <w:jc w:val="left"/>
              <w:rPr>
                <w:rFonts w:ascii="GHEA Grapalat" w:hAnsi="GHEA Grapalat"/>
                <w:b/>
              </w:rPr>
            </w:pPr>
          </w:p>
        </w:tc>
        <w:tc>
          <w:tcPr>
            <w:tcW w:w="1699" w:type="dxa"/>
          </w:tcPr>
          <w:p w:rsidR="00D043C1" w:rsidRPr="006A3BBC" w:rsidRDefault="00D043C1" w:rsidP="00FF3F2A">
            <w:pPr>
              <w:pStyle w:val="3"/>
              <w:keepNext w:val="0"/>
              <w:widowControl w:val="0"/>
              <w:spacing w:line="240" w:lineRule="auto"/>
              <w:jc w:val="left"/>
              <w:rPr>
                <w:rFonts w:ascii="GHEA Grapalat" w:hAnsi="GHEA Grapalat"/>
                <w:b/>
              </w:rPr>
            </w:pPr>
          </w:p>
        </w:tc>
        <w:tc>
          <w:tcPr>
            <w:tcW w:w="1727" w:type="dxa"/>
          </w:tcPr>
          <w:p w:rsidR="00D043C1" w:rsidRPr="006A3BBC" w:rsidRDefault="00D043C1" w:rsidP="00FF3F2A">
            <w:pPr>
              <w:pStyle w:val="3"/>
              <w:keepNext w:val="0"/>
              <w:widowControl w:val="0"/>
              <w:spacing w:line="240" w:lineRule="auto"/>
              <w:jc w:val="left"/>
              <w:rPr>
                <w:rFonts w:ascii="GHEA Grapalat" w:hAnsi="GHEA Grapalat"/>
                <w:b/>
              </w:rPr>
            </w:pPr>
          </w:p>
        </w:tc>
        <w:tc>
          <w:tcPr>
            <w:tcW w:w="3062" w:type="dxa"/>
          </w:tcPr>
          <w:p w:rsidR="00D043C1" w:rsidRPr="006A3BBC" w:rsidRDefault="00D043C1" w:rsidP="00FF3F2A">
            <w:pPr>
              <w:pStyle w:val="3"/>
              <w:keepNext w:val="0"/>
              <w:widowControl w:val="0"/>
              <w:spacing w:line="240" w:lineRule="auto"/>
              <w:jc w:val="left"/>
              <w:rPr>
                <w:rFonts w:ascii="GHEA Grapalat" w:hAnsi="GHEA Grapalat"/>
                <w:b/>
              </w:rPr>
            </w:pPr>
          </w:p>
        </w:tc>
      </w:tr>
    </w:tbl>
    <w:p w:rsidR="00D043C1" w:rsidRPr="006A3BBC" w:rsidRDefault="00D043C1" w:rsidP="00D043C1">
      <w:pPr>
        <w:widowControl w:val="0"/>
        <w:tabs>
          <w:tab w:val="left" w:pos="6804"/>
        </w:tabs>
        <w:jc w:val="center"/>
        <w:rPr>
          <w:rFonts w:ascii="GHEA Grapalat" w:hAnsi="GHEA Grapalat"/>
          <w:lang w:val="en-US"/>
        </w:rPr>
      </w:pPr>
    </w:p>
    <w:p w:rsidR="00D043C1" w:rsidRPr="006A3BBC" w:rsidRDefault="00D043C1" w:rsidP="00D043C1">
      <w:pPr>
        <w:widowControl w:val="0"/>
        <w:tabs>
          <w:tab w:val="left" w:pos="6804"/>
        </w:tabs>
        <w:jc w:val="center"/>
        <w:rPr>
          <w:rFonts w:ascii="GHEA Grapalat" w:hAnsi="GHEA Grapalat"/>
        </w:rPr>
      </w:pPr>
      <w:r w:rsidRPr="006A3BBC">
        <w:rPr>
          <w:rFonts w:ascii="GHEA Grapalat" w:hAnsi="GHEA Grapalat"/>
        </w:rPr>
        <w:t>_________________________________________________</w:t>
      </w:r>
      <w:r w:rsidRPr="006A3BBC">
        <w:rPr>
          <w:rFonts w:ascii="GHEA Grapalat" w:hAnsi="GHEA Grapalat"/>
        </w:rPr>
        <w:tab/>
        <w:t>_________________</w:t>
      </w:r>
    </w:p>
    <w:p w:rsidR="00D043C1" w:rsidRPr="006A3BBC" w:rsidRDefault="00D043C1" w:rsidP="00D043C1">
      <w:pPr>
        <w:widowControl w:val="0"/>
        <w:tabs>
          <w:tab w:val="left" w:pos="7513"/>
        </w:tabs>
        <w:spacing w:after="160"/>
        <w:ind w:left="709"/>
        <w:jc w:val="both"/>
        <w:rPr>
          <w:rFonts w:ascii="GHEA Grapalat" w:hAnsi="GHEA Grapalat" w:cs="Arial"/>
          <w:sz w:val="16"/>
        </w:rPr>
      </w:pPr>
      <w:proofErr w:type="gramStart"/>
      <w:r w:rsidRPr="006A3BBC">
        <w:rPr>
          <w:rFonts w:ascii="GHEA Grapalat" w:hAnsi="GHEA Grapalat"/>
          <w:sz w:val="16"/>
        </w:rPr>
        <w:t>наименование участника (должность, имя, фамилия руководителя</w:t>
      </w:r>
      <w:r w:rsidRPr="006A3BBC">
        <w:rPr>
          <w:rFonts w:ascii="GHEA Grapalat" w:hAnsi="GHEA Grapalat"/>
          <w:sz w:val="16"/>
        </w:rPr>
        <w:tab/>
        <w:t>подпись</w:t>
      </w:r>
      <w:proofErr w:type="gramEnd"/>
    </w:p>
    <w:p w:rsidR="00D043C1" w:rsidRPr="006A3BBC" w:rsidRDefault="00D043C1" w:rsidP="00D043C1">
      <w:pPr>
        <w:widowControl w:val="0"/>
        <w:spacing w:after="160"/>
        <w:jc w:val="right"/>
        <w:rPr>
          <w:rFonts w:ascii="GHEA Grapalat" w:hAnsi="GHEA Grapalat"/>
        </w:rPr>
      </w:pPr>
    </w:p>
    <w:p w:rsidR="00D043C1" w:rsidRPr="006A3BBC" w:rsidRDefault="00D043C1" w:rsidP="00D043C1">
      <w:pPr>
        <w:widowControl w:val="0"/>
        <w:spacing w:after="160"/>
        <w:jc w:val="right"/>
        <w:rPr>
          <w:rFonts w:ascii="GHEA Grapalat" w:hAnsi="GHEA Grapalat"/>
          <w:sz w:val="16"/>
          <w:szCs w:val="16"/>
        </w:rPr>
      </w:pPr>
      <w:r w:rsidRPr="006A3BBC">
        <w:rPr>
          <w:rFonts w:ascii="GHEA Grapalat" w:hAnsi="GHEA Grapalat"/>
          <w:sz w:val="16"/>
          <w:szCs w:val="16"/>
        </w:rPr>
        <w:t>М. П.</w:t>
      </w:r>
    </w:p>
    <w:p w:rsidR="00D043C1" w:rsidRPr="006A3BBC" w:rsidRDefault="00D043C1" w:rsidP="00D043C1">
      <w:pPr>
        <w:rPr>
          <w:rFonts w:ascii="GHEA Grapalat" w:hAnsi="GHEA Grapalat"/>
        </w:rPr>
      </w:pPr>
      <w:r w:rsidRPr="006A3BBC">
        <w:rPr>
          <w:rFonts w:ascii="GHEA Grapalat" w:hAnsi="GHEA Grapalat"/>
        </w:rPr>
        <w:br w:type="page"/>
      </w:r>
    </w:p>
    <w:p w:rsidR="00D746CA" w:rsidRPr="006A3BBC" w:rsidRDefault="00D746CA" w:rsidP="00B46D58">
      <w:pPr>
        <w:pStyle w:val="31"/>
        <w:widowControl w:val="0"/>
        <w:spacing w:after="160" w:line="240" w:lineRule="auto"/>
        <w:ind w:firstLine="0"/>
        <w:jc w:val="right"/>
        <w:rPr>
          <w:rFonts w:ascii="GHEA Grapalat" w:hAnsi="GHEA Grapalat"/>
          <w:b/>
          <w:sz w:val="24"/>
          <w:szCs w:val="24"/>
        </w:rPr>
      </w:pPr>
    </w:p>
    <w:p w:rsidR="00B2572B" w:rsidRPr="006A3BBC" w:rsidRDefault="00B2572B" w:rsidP="00B46D58">
      <w:pPr>
        <w:pStyle w:val="31"/>
        <w:widowControl w:val="0"/>
        <w:spacing w:after="160" w:line="240" w:lineRule="auto"/>
        <w:ind w:firstLine="0"/>
        <w:jc w:val="right"/>
        <w:rPr>
          <w:rFonts w:ascii="GHEA Grapalat" w:hAnsi="GHEA Grapalat" w:cs="Arial"/>
          <w:b/>
        </w:rPr>
      </w:pPr>
      <w:r w:rsidRPr="006A3BBC">
        <w:rPr>
          <w:rFonts w:ascii="GHEA Grapalat" w:hAnsi="GHEA Grapalat"/>
          <w:b/>
        </w:rPr>
        <w:t xml:space="preserve">Приложение № </w:t>
      </w:r>
      <w:r w:rsidR="00B048B2" w:rsidRPr="006A3BBC">
        <w:rPr>
          <w:rFonts w:ascii="GHEA Grapalat" w:hAnsi="GHEA Grapalat"/>
          <w:b/>
        </w:rPr>
        <w:t>2</w:t>
      </w:r>
    </w:p>
    <w:p w:rsidR="00B2572B" w:rsidRPr="006A3BBC" w:rsidRDefault="00B2572B" w:rsidP="00B46D58">
      <w:pPr>
        <w:pStyle w:val="31"/>
        <w:widowControl w:val="0"/>
        <w:spacing w:after="160" w:line="240" w:lineRule="auto"/>
        <w:jc w:val="right"/>
        <w:rPr>
          <w:rFonts w:ascii="GHEA Grapalat" w:hAnsi="GHEA Grapalat" w:cs="Arial"/>
          <w:b/>
        </w:rPr>
      </w:pPr>
      <w:r w:rsidRPr="006A3BBC">
        <w:rPr>
          <w:rFonts w:ascii="GHEA Grapalat" w:hAnsi="GHEA Grapalat"/>
          <w:b/>
        </w:rPr>
        <w:t xml:space="preserve">к Приглашению </w:t>
      </w:r>
      <w:r w:rsidR="00E15766" w:rsidRPr="006A3BBC">
        <w:rPr>
          <w:rFonts w:ascii="GHEA Grapalat" w:hAnsi="GHEA Grapalat"/>
          <w:b/>
        </w:rPr>
        <w:t xml:space="preserve"> </w:t>
      </w:r>
      <w:proofErr w:type="gramStart"/>
      <w:r w:rsidR="00B10C2A" w:rsidRPr="006A3BBC">
        <w:rPr>
          <w:rFonts w:ascii="GHEA Grapalat" w:hAnsi="GHEA Grapalat"/>
          <w:b/>
        </w:rPr>
        <w:t>запросе</w:t>
      </w:r>
      <w:proofErr w:type="gramEnd"/>
      <w:r w:rsidR="00B10C2A" w:rsidRPr="006A3BBC">
        <w:rPr>
          <w:rFonts w:ascii="GHEA Grapalat" w:hAnsi="GHEA Grapalat"/>
          <w:b/>
        </w:rPr>
        <w:t xml:space="preserve"> </w:t>
      </w:r>
      <w:proofErr w:type="spellStart"/>
      <w:r w:rsidR="00B10C2A" w:rsidRPr="006A3BBC">
        <w:rPr>
          <w:rFonts w:ascii="GHEA Grapalat" w:hAnsi="GHEA Grapalat"/>
          <w:b/>
        </w:rPr>
        <w:t>катировок</w:t>
      </w:r>
      <w:proofErr w:type="spellEnd"/>
      <w:r w:rsidR="00B10C2A" w:rsidRPr="006A3BBC">
        <w:rPr>
          <w:rFonts w:ascii="GHEA Grapalat" w:hAnsi="GHEA Grapalat"/>
          <w:b/>
        </w:rPr>
        <w:t xml:space="preserve"> </w:t>
      </w:r>
      <w:r w:rsidR="005744FC" w:rsidRPr="006A3BBC">
        <w:rPr>
          <w:rFonts w:ascii="GHEA Grapalat" w:hAnsi="GHEA Grapalat" w:cs="Arial"/>
          <w:b/>
        </w:rPr>
        <w:br/>
      </w:r>
      <w:r w:rsidRPr="006A3BBC">
        <w:rPr>
          <w:rFonts w:ascii="GHEA Grapalat" w:hAnsi="GHEA Grapalat"/>
          <w:b/>
        </w:rPr>
        <w:t xml:space="preserve">под кодом </w:t>
      </w:r>
      <w:r w:rsidR="00396B45" w:rsidRPr="006A3BBC">
        <w:rPr>
          <w:rFonts w:ascii="GHEA Grapalat" w:hAnsi="GHEA Grapalat"/>
          <w:b/>
          <w:lang w:eastAsia="en-US" w:bidi="ar-SA"/>
        </w:rPr>
        <w:t>АMAHHD1-GHAPDZB-19/02</w:t>
      </w:r>
    </w:p>
    <w:p w:rsidR="00B2572B" w:rsidRPr="006A3BBC" w:rsidRDefault="00B2572B" w:rsidP="00B46D58">
      <w:pPr>
        <w:widowControl w:val="0"/>
        <w:spacing w:after="120"/>
        <w:ind w:firstLine="567"/>
        <w:jc w:val="center"/>
        <w:rPr>
          <w:rFonts w:ascii="GHEA Grapalat" w:hAnsi="GHEA Grapalat"/>
        </w:rPr>
      </w:pPr>
    </w:p>
    <w:p w:rsidR="00B2572B" w:rsidRPr="006A3BBC" w:rsidRDefault="00B2572B" w:rsidP="00B46D58">
      <w:pPr>
        <w:widowControl w:val="0"/>
        <w:spacing w:after="120"/>
        <w:ind w:left="-66"/>
        <w:jc w:val="center"/>
        <w:rPr>
          <w:rFonts w:ascii="GHEA Grapalat" w:hAnsi="GHEA Grapalat"/>
          <w:b/>
        </w:rPr>
      </w:pPr>
      <w:r w:rsidRPr="006A3BBC">
        <w:rPr>
          <w:rFonts w:ascii="GHEA Grapalat" w:hAnsi="GHEA Grapalat"/>
          <w:b/>
        </w:rPr>
        <w:t>ЦЕНОВОЕ ПРЕДЛОЖЕНИЕ</w:t>
      </w:r>
    </w:p>
    <w:p w:rsidR="00B2572B" w:rsidRPr="006A3BBC" w:rsidRDefault="00B2572B" w:rsidP="00B46D58">
      <w:pPr>
        <w:widowControl w:val="0"/>
        <w:spacing w:after="120"/>
        <w:ind w:firstLine="567"/>
        <w:jc w:val="center"/>
        <w:rPr>
          <w:rFonts w:ascii="GHEA Grapalat" w:hAnsi="GHEA Grapalat"/>
        </w:rPr>
      </w:pPr>
    </w:p>
    <w:p w:rsidR="005744FC" w:rsidRPr="006A3BBC" w:rsidRDefault="00B2572B" w:rsidP="00B46D58">
      <w:pPr>
        <w:widowControl w:val="0"/>
        <w:spacing w:after="160"/>
        <w:ind w:firstLine="567"/>
        <w:jc w:val="both"/>
        <w:rPr>
          <w:rFonts w:ascii="GHEA Grapalat" w:hAnsi="GHEA Grapalat"/>
          <w:sz w:val="20"/>
          <w:szCs w:val="20"/>
        </w:rPr>
      </w:pPr>
      <w:r w:rsidRPr="006A3BBC">
        <w:rPr>
          <w:rFonts w:ascii="GHEA Grapalat" w:hAnsi="GHEA Grapalat"/>
          <w:spacing w:val="-6"/>
          <w:sz w:val="20"/>
          <w:szCs w:val="20"/>
        </w:rPr>
        <w:t>Рассмотрев</w:t>
      </w:r>
      <w:r w:rsidR="00B10C2A" w:rsidRPr="006A3BBC">
        <w:rPr>
          <w:rFonts w:ascii="GHEA Grapalat" w:hAnsi="GHEA Grapalat"/>
          <w:spacing w:val="-6"/>
          <w:sz w:val="20"/>
          <w:szCs w:val="20"/>
        </w:rPr>
        <w:t xml:space="preserve"> приглашение на запросе </w:t>
      </w:r>
      <w:proofErr w:type="spellStart"/>
      <w:r w:rsidR="00B10C2A" w:rsidRPr="006A3BBC">
        <w:rPr>
          <w:rFonts w:ascii="GHEA Grapalat" w:hAnsi="GHEA Grapalat"/>
          <w:spacing w:val="-6"/>
          <w:sz w:val="20"/>
          <w:szCs w:val="20"/>
        </w:rPr>
        <w:t>катировок</w:t>
      </w:r>
      <w:proofErr w:type="spellEnd"/>
      <w:r w:rsidR="00B10C2A" w:rsidRPr="006A3BBC">
        <w:rPr>
          <w:rFonts w:ascii="GHEA Grapalat" w:hAnsi="GHEA Grapalat"/>
          <w:spacing w:val="-6"/>
          <w:sz w:val="20"/>
          <w:szCs w:val="20"/>
        </w:rPr>
        <w:t xml:space="preserve"> </w:t>
      </w:r>
      <w:r w:rsidRPr="006A3BBC">
        <w:rPr>
          <w:rFonts w:ascii="GHEA Grapalat" w:hAnsi="GHEA Grapalat"/>
          <w:spacing w:val="-6"/>
          <w:sz w:val="20"/>
          <w:szCs w:val="20"/>
        </w:rPr>
        <w:t xml:space="preserve"> под кодом </w:t>
      </w:r>
      <w:r w:rsidR="00396B45" w:rsidRPr="006A3BBC">
        <w:rPr>
          <w:rFonts w:ascii="GHEA Grapalat" w:hAnsi="GHEA Grapalat"/>
          <w:b/>
          <w:sz w:val="20"/>
          <w:szCs w:val="20"/>
          <w:lang w:eastAsia="en-US" w:bidi="ar-SA"/>
        </w:rPr>
        <w:t>АMAHHD1-GHAPDZB-19/02</w:t>
      </w:r>
    </w:p>
    <w:p w:rsidR="005646FC" w:rsidRPr="006A3BBC" w:rsidRDefault="005744FC" w:rsidP="00B46D58">
      <w:pPr>
        <w:widowControl w:val="0"/>
        <w:jc w:val="both"/>
        <w:rPr>
          <w:rFonts w:ascii="GHEA Grapalat" w:hAnsi="GHEA Grapalat"/>
          <w:sz w:val="20"/>
          <w:szCs w:val="20"/>
        </w:rPr>
      </w:pPr>
      <w:r w:rsidRPr="006A3BBC">
        <w:rPr>
          <w:rFonts w:ascii="GHEA Grapalat" w:hAnsi="GHEA Grapalat"/>
          <w:sz w:val="20"/>
          <w:szCs w:val="20"/>
        </w:rPr>
        <w:t xml:space="preserve">в </w:t>
      </w:r>
      <w:r w:rsidR="00B2572B" w:rsidRPr="006A3BBC">
        <w:rPr>
          <w:rFonts w:ascii="GHEA Grapalat" w:hAnsi="GHEA Grapalat"/>
          <w:sz w:val="20"/>
          <w:szCs w:val="20"/>
        </w:rPr>
        <w:t>том числе проект заключаемого договора</w:t>
      </w:r>
      <w:r w:rsidRPr="006A3BBC">
        <w:rPr>
          <w:rFonts w:ascii="GHEA Grapalat" w:hAnsi="GHEA Grapalat"/>
          <w:sz w:val="20"/>
          <w:szCs w:val="20"/>
        </w:rPr>
        <w:t xml:space="preserve"> </w:t>
      </w:r>
      <w:r w:rsidR="00B2572B" w:rsidRPr="006A3BBC">
        <w:rPr>
          <w:rFonts w:ascii="GHEA Grapalat" w:hAnsi="GHEA Grapalat"/>
          <w:sz w:val="20"/>
          <w:szCs w:val="20"/>
        </w:rPr>
        <w:t>___</w:t>
      </w:r>
      <w:r w:rsidRPr="006A3BBC">
        <w:rPr>
          <w:rFonts w:ascii="GHEA Grapalat" w:hAnsi="GHEA Grapalat"/>
          <w:sz w:val="20"/>
          <w:szCs w:val="20"/>
        </w:rPr>
        <w:t>________________________</w:t>
      </w:r>
      <w:r w:rsidR="00B2572B" w:rsidRPr="006A3BBC">
        <w:rPr>
          <w:rFonts w:ascii="GHEA Grapalat" w:hAnsi="GHEA Grapalat"/>
          <w:sz w:val="20"/>
          <w:szCs w:val="20"/>
        </w:rPr>
        <w:t>____</w:t>
      </w:r>
      <w:r w:rsidR="00191D27" w:rsidRPr="006A3BBC">
        <w:rPr>
          <w:rFonts w:ascii="GHEA Grapalat" w:hAnsi="GHEA Grapalat"/>
          <w:sz w:val="20"/>
          <w:szCs w:val="20"/>
        </w:rPr>
        <w:t>___</w:t>
      </w:r>
    </w:p>
    <w:p w:rsidR="005646FC" w:rsidRPr="006A3BBC" w:rsidRDefault="005646FC" w:rsidP="00B46D58">
      <w:pPr>
        <w:widowControl w:val="0"/>
        <w:spacing w:after="160"/>
        <w:ind w:left="6237"/>
        <w:jc w:val="both"/>
        <w:rPr>
          <w:rFonts w:ascii="GHEA Grapalat" w:hAnsi="GHEA Grapalat"/>
          <w:sz w:val="20"/>
          <w:szCs w:val="20"/>
          <w:vertAlign w:val="superscript"/>
        </w:rPr>
      </w:pPr>
      <w:r w:rsidRPr="006A3BBC">
        <w:rPr>
          <w:rFonts w:ascii="GHEA Grapalat" w:hAnsi="GHEA Grapalat"/>
          <w:sz w:val="20"/>
          <w:szCs w:val="20"/>
          <w:vertAlign w:val="superscript"/>
        </w:rPr>
        <w:t>наименование участника</w:t>
      </w:r>
    </w:p>
    <w:p w:rsidR="00B2572B" w:rsidRPr="006A3BBC" w:rsidRDefault="00B2572B" w:rsidP="00B46D58">
      <w:pPr>
        <w:widowControl w:val="0"/>
        <w:spacing w:after="160"/>
        <w:jc w:val="both"/>
        <w:rPr>
          <w:rFonts w:ascii="GHEA Grapalat" w:hAnsi="GHEA Grapalat"/>
        </w:rPr>
      </w:pPr>
      <w:r w:rsidRPr="006A3BBC">
        <w:rPr>
          <w:rFonts w:ascii="GHEA Grapalat" w:hAnsi="GHEA Grapalat"/>
          <w:sz w:val="20"/>
          <w:szCs w:val="20"/>
        </w:rPr>
        <w:t>предлагает</w:t>
      </w:r>
      <w:r w:rsidR="005646FC" w:rsidRPr="006A3BBC">
        <w:rPr>
          <w:rFonts w:ascii="GHEA Grapalat" w:hAnsi="GHEA Grapalat"/>
          <w:sz w:val="20"/>
          <w:szCs w:val="20"/>
        </w:rPr>
        <w:t xml:space="preserve"> </w:t>
      </w:r>
      <w:r w:rsidRPr="006A3BBC">
        <w:rPr>
          <w:rFonts w:ascii="GHEA Grapalat" w:hAnsi="GHEA Grapalat"/>
          <w:sz w:val="20"/>
          <w:szCs w:val="20"/>
        </w:rPr>
        <w:t>выполнить договор по нижеуказанным общим ценам</w:t>
      </w:r>
      <w:r w:rsidRPr="006A3BBC">
        <w:rPr>
          <w:rFonts w:ascii="GHEA Grapalat" w:hAnsi="GHEA Grapalat"/>
        </w:rPr>
        <w:t>:</w:t>
      </w:r>
    </w:p>
    <w:p w:rsidR="00B2572B" w:rsidRPr="006A3BBC" w:rsidRDefault="005646FC" w:rsidP="00B46D58">
      <w:pPr>
        <w:widowControl w:val="0"/>
        <w:spacing w:after="160"/>
        <w:jc w:val="right"/>
        <w:rPr>
          <w:rFonts w:ascii="GHEA Grapalat" w:hAnsi="GHEA Grapalat"/>
          <w:sz w:val="20"/>
          <w:szCs w:val="20"/>
        </w:rPr>
      </w:pPr>
      <w:proofErr w:type="spellStart"/>
      <w:r w:rsidRPr="006A3BBC">
        <w:rPr>
          <w:rFonts w:ascii="GHEA Grapalat" w:hAnsi="GHEA Grapalat"/>
          <w:sz w:val="20"/>
          <w:szCs w:val="20"/>
        </w:rPr>
        <w:t>д</w:t>
      </w:r>
      <w:r w:rsidR="00B2572B" w:rsidRPr="006A3BBC">
        <w:rPr>
          <w:rFonts w:ascii="GHEA Grapalat" w:hAnsi="GHEA Grapalat"/>
          <w:sz w:val="20"/>
          <w:szCs w:val="20"/>
        </w:rPr>
        <w:t>рамов</w:t>
      </w:r>
      <w:proofErr w:type="spellEnd"/>
      <w:r w:rsidR="00B2572B" w:rsidRPr="006A3BBC">
        <w:rPr>
          <w:rFonts w:ascii="GHEA Grapalat" w:hAnsi="GHEA Grapalat"/>
          <w:sz w:val="20"/>
          <w:szCs w:val="20"/>
        </w:rPr>
        <w:t xml:space="preserve">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6A3BBC"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6A3BBC" w:rsidRDefault="00BD50E7" w:rsidP="00B46D58">
            <w:pPr>
              <w:widowControl w:val="0"/>
              <w:jc w:val="center"/>
              <w:rPr>
                <w:rFonts w:ascii="GHEA Grapalat" w:hAnsi="GHEA Grapalat"/>
                <w:b/>
                <w:bCs/>
                <w:sz w:val="20"/>
                <w:szCs w:val="20"/>
                <w:lang w:val="en-US"/>
              </w:rPr>
            </w:pPr>
            <w:r w:rsidRPr="006A3BB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6A3BBC" w:rsidRDefault="00BD50E7" w:rsidP="00B46D58">
            <w:pPr>
              <w:widowControl w:val="0"/>
              <w:jc w:val="center"/>
              <w:rPr>
                <w:rFonts w:ascii="GHEA Grapalat" w:hAnsi="GHEA Grapalat"/>
                <w:b/>
                <w:bCs/>
                <w:sz w:val="20"/>
                <w:szCs w:val="20"/>
              </w:rPr>
            </w:pPr>
            <w:r w:rsidRPr="006A3BBC">
              <w:rPr>
                <w:rFonts w:ascii="GHEA Grapalat" w:hAnsi="GHEA Grapalat"/>
                <w:b/>
                <w:sz w:val="20"/>
                <w:szCs w:val="20"/>
              </w:rPr>
              <w:t>Наименование</w:t>
            </w:r>
            <w:r w:rsidRPr="006A3BBC">
              <w:rPr>
                <w:rFonts w:ascii="Courier New" w:hAnsi="Courier New" w:cs="Courier New"/>
                <w:b/>
                <w:sz w:val="20"/>
                <w:szCs w:val="20"/>
              </w:rPr>
              <w:t> </w:t>
            </w:r>
            <w:r w:rsidRPr="006A3BBC">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6A3BBC" w:rsidRDefault="00306C33" w:rsidP="00B46D58">
            <w:pPr>
              <w:widowControl w:val="0"/>
              <w:jc w:val="center"/>
              <w:rPr>
                <w:rFonts w:ascii="GHEA Grapalat" w:hAnsi="GHEA Grapalat"/>
                <w:b/>
                <w:bCs/>
                <w:sz w:val="20"/>
                <w:szCs w:val="20"/>
              </w:rPr>
            </w:pPr>
            <w:r w:rsidRPr="006A3BBC">
              <w:rPr>
                <w:rFonts w:ascii="GHEA Grapalat" w:hAnsi="GHEA Grapalat"/>
                <w:b/>
                <w:sz w:val="20"/>
                <w:szCs w:val="20"/>
              </w:rPr>
              <w:t xml:space="preserve">Себестоимость </w:t>
            </w:r>
            <w:r w:rsidR="00BD50E7" w:rsidRPr="006A3BB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6A3BBC" w:rsidRDefault="00306C33" w:rsidP="00B46D58">
            <w:pPr>
              <w:widowControl w:val="0"/>
              <w:jc w:val="center"/>
              <w:rPr>
                <w:rFonts w:ascii="GHEA Grapalat" w:hAnsi="GHEA Grapalat"/>
                <w:b/>
                <w:bCs/>
                <w:sz w:val="20"/>
                <w:szCs w:val="20"/>
              </w:rPr>
            </w:pPr>
            <w:r w:rsidRPr="006A3BBC">
              <w:rPr>
                <w:rFonts w:ascii="GHEA Grapalat" w:hAnsi="GHEA Grapalat"/>
                <w:b/>
                <w:bCs/>
                <w:sz w:val="20"/>
                <w:szCs w:val="20"/>
              </w:rPr>
              <w:t>Прибыль</w:t>
            </w:r>
          </w:p>
          <w:p w:rsidR="00306C33" w:rsidRPr="006A3BBC" w:rsidRDefault="00306C33" w:rsidP="00B46D58">
            <w:pPr>
              <w:widowControl w:val="0"/>
              <w:jc w:val="center"/>
              <w:rPr>
                <w:rFonts w:ascii="GHEA Grapalat" w:hAnsi="GHEA Grapalat"/>
                <w:b/>
                <w:bCs/>
                <w:sz w:val="20"/>
                <w:szCs w:val="20"/>
              </w:rPr>
            </w:pPr>
            <w:r w:rsidRPr="006A3BB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Pr="006A3BBC" w:rsidRDefault="00BD50E7" w:rsidP="00B46D58">
            <w:pPr>
              <w:widowControl w:val="0"/>
              <w:jc w:val="center"/>
              <w:rPr>
                <w:rFonts w:ascii="GHEA Grapalat" w:hAnsi="GHEA Grapalat"/>
                <w:b/>
                <w:sz w:val="20"/>
                <w:szCs w:val="20"/>
                <w:lang w:val="en-US"/>
              </w:rPr>
            </w:pPr>
            <w:r w:rsidRPr="006A3BBC">
              <w:rPr>
                <w:rFonts w:ascii="GHEA Grapalat" w:hAnsi="GHEA Grapalat"/>
                <w:b/>
                <w:sz w:val="20"/>
                <w:szCs w:val="20"/>
              </w:rPr>
              <w:t>НДС</w:t>
            </w:r>
            <w:r w:rsidRPr="006A3BBC">
              <w:rPr>
                <w:rStyle w:val="af6"/>
                <w:rFonts w:ascii="GHEA Grapalat" w:hAnsi="GHEA Grapalat"/>
                <w:b/>
                <w:sz w:val="20"/>
                <w:szCs w:val="20"/>
              </w:rPr>
              <w:footnoteReference w:customMarkFollows="1" w:id="9"/>
              <w:t>**</w:t>
            </w:r>
          </w:p>
          <w:p w:rsidR="00BD50E7" w:rsidRPr="006A3BBC" w:rsidRDefault="00BD50E7" w:rsidP="00B46D58">
            <w:pPr>
              <w:widowControl w:val="0"/>
              <w:jc w:val="center"/>
              <w:rPr>
                <w:rFonts w:ascii="GHEA Grapalat" w:hAnsi="GHEA Grapalat"/>
                <w:b/>
                <w:bCs/>
                <w:sz w:val="20"/>
                <w:szCs w:val="20"/>
              </w:rPr>
            </w:pPr>
            <w:r w:rsidRPr="006A3BBC">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6A3BBC" w:rsidRDefault="00BD50E7" w:rsidP="00B46D58">
            <w:pPr>
              <w:widowControl w:val="0"/>
              <w:jc w:val="center"/>
              <w:rPr>
                <w:rFonts w:ascii="GHEA Grapalat" w:hAnsi="GHEA Grapalat"/>
                <w:b/>
                <w:bCs/>
                <w:sz w:val="20"/>
                <w:szCs w:val="20"/>
              </w:rPr>
            </w:pPr>
            <w:r w:rsidRPr="006A3BBC">
              <w:rPr>
                <w:rFonts w:ascii="GHEA Grapalat" w:hAnsi="GHEA Grapalat"/>
                <w:b/>
                <w:sz w:val="20"/>
                <w:szCs w:val="20"/>
              </w:rPr>
              <w:t>Общая цена</w:t>
            </w:r>
          </w:p>
          <w:p w:rsidR="00BD50E7" w:rsidRPr="006A3BBC" w:rsidRDefault="00BD50E7" w:rsidP="00B46D58">
            <w:pPr>
              <w:widowControl w:val="0"/>
              <w:jc w:val="center"/>
              <w:rPr>
                <w:rFonts w:ascii="GHEA Grapalat" w:hAnsi="GHEA Grapalat"/>
                <w:b/>
                <w:bCs/>
                <w:sz w:val="20"/>
                <w:szCs w:val="20"/>
              </w:rPr>
            </w:pPr>
            <w:r w:rsidRPr="006A3BBC">
              <w:rPr>
                <w:rFonts w:ascii="GHEA Grapalat" w:hAnsi="GHEA Grapalat"/>
                <w:b/>
                <w:sz w:val="20"/>
                <w:szCs w:val="20"/>
              </w:rPr>
              <w:t>/прописью и цифрами/</w:t>
            </w:r>
          </w:p>
        </w:tc>
      </w:tr>
      <w:tr w:rsidR="001D5785" w:rsidRPr="006A3BBC"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6A3BBC" w:rsidRDefault="00BD50E7" w:rsidP="00B46D58">
            <w:pPr>
              <w:widowControl w:val="0"/>
              <w:jc w:val="center"/>
              <w:rPr>
                <w:rFonts w:ascii="GHEA Grapalat" w:hAnsi="GHEA Grapalat"/>
                <w:b/>
                <w:i/>
                <w:sz w:val="20"/>
                <w:szCs w:val="20"/>
              </w:rPr>
            </w:pPr>
            <w:r w:rsidRPr="006A3BB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6A3BBC" w:rsidRDefault="00BD50E7" w:rsidP="00B46D58">
            <w:pPr>
              <w:widowControl w:val="0"/>
              <w:jc w:val="center"/>
              <w:rPr>
                <w:rFonts w:ascii="GHEA Grapalat" w:hAnsi="GHEA Grapalat"/>
                <w:b/>
                <w:i/>
                <w:sz w:val="20"/>
                <w:szCs w:val="20"/>
              </w:rPr>
            </w:pPr>
            <w:r w:rsidRPr="006A3BB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6A3BBC" w:rsidRDefault="00BD50E7" w:rsidP="00B46D58">
            <w:pPr>
              <w:widowControl w:val="0"/>
              <w:jc w:val="center"/>
              <w:rPr>
                <w:rFonts w:ascii="GHEA Grapalat" w:hAnsi="GHEA Grapalat"/>
                <w:i/>
                <w:sz w:val="20"/>
                <w:szCs w:val="20"/>
              </w:rPr>
            </w:pPr>
            <w:r w:rsidRPr="006A3BB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6A3BBC" w:rsidRDefault="00BD50E7" w:rsidP="00BD50E7">
            <w:pPr>
              <w:widowControl w:val="0"/>
              <w:jc w:val="center"/>
              <w:rPr>
                <w:rFonts w:ascii="GHEA Grapalat" w:hAnsi="GHEA Grapalat"/>
                <w:i/>
                <w:sz w:val="20"/>
                <w:szCs w:val="20"/>
              </w:rPr>
            </w:pPr>
            <w:r w:rsidRPr="006A3BBC">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6A3BBC" w:rsidRDefault="00BD50E7" w:rsidP="00B46D58">
            <w:pPr>
              <w:widowControl w:val="0"/>
              <w:jc w:val="center"/>
              <w:rPr>
                <w:rFonts w:ascii="GHEA Grapalat" w:hAnsi="GHEA Grapalat"/>
                <w:i/>
                <w:sz w:val="20"/>
                <w:szCs w:val="20"/>
              </w:rPr>
            </w:pPr>
            <w:r w:rsidRPr="006A3BBC">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6A3BBC" w:rsidRDefault="00BD50E7" w:rsidP="00B46D58">
            <w:pPr>
              <w:widowControl w:val="0"/>
              <w:jc w:val="center"/>
              <w:rPr>
                <w:rFonts w:ascii="GHEA Grapalat" w:hAnsi="GHEA Grapalat"/>
                <w:i/>
                <w:sz w:val="20"/>
                <w:szCs w:val="20"/>
              </w:rPr>
            </w:pPr>
            <w:r w:rsidRPr="006A3BBC">
              <w:rPr>
                <w:rFonts w:ascii="GHEA Grapalat" w:hAnsi="GHEA Grapalat"/>
                <w:b/>
                <w:i/>
                <w:sz w:val="20"/>
                <w:szCs w:val="20"/>
              </w:rPr>
              <w:t>6=3+4+5</w:t>
            </w:r>
          </w:p>
        </w:tc>
      </w:tr>
      <w:tr w:rsidR="00BD50E7" w:rsidRPr="006A3BBC"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A3BBC" w:rsidRDefault="00BD50E7" w:rsidP="00B46D58">
            <w:pPr>
              <w:widowControl w:val="0"/>
              <w:jc w:val="center"/>
              <w:rPr>
                <w:rFonts w:ascii="GHEA Grapalat" w:hAnsi="GHEA Grapalat"/>
                <w:b/>
                <w:bCs/>
                <w:sz w:val="18"/>
                <w:szCs w:val="18"/>
              </w:rPr>
            </w:pPr>
            <w:r w:rsidRPr="006A3BBC">
              <w:rPr>
                <w:rFonts w:ascii="GHEA Grapalat" w:hAnsi="GHEA Grapalat"/>
                <w:b/>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A3BBC" w:rsidRDefault="00BD50E7" w:rsidP="00B46D58">
            <w:pPr>
              <w:widowControl w:val="0"/>
              <w:rPr>
                <w:rFonts w:ascii="GHEA Grapalat" w:hAnsi="GHEA Grapalat"/>
                <w:sz w:val="20"/>
                <w:szCs w:val="20"/>
              </w:rPr>
            </w:pPr>
            <w:r w:rsidRPr="006A3BB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A3BB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A3BB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A3BBC"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A3BBC" w:rsidRDefault="00BD50E7" w:rsidP="00B46D58">
            <w:pPr>
              <w:widowControl w:val="0"/>
              <w:jc w:val="center"/>
              <w:rPr>
                <w:rFonts w:ascii="GHEA Grapalat" w:hAnsi="GHEA Grapalat"/>
                <w:sz w:val="20"/>
                <w:szCs w:val="20"/>
              </w:rPr>
            </w:pPr>
          </w:p>
        </w:tc>
      </w:tr>
      <w:tr w:rsidR="00BD50E7" w:rsidRPr="006A3BBC"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A3BBC" w:rsidRDefault="00BD50E7" w:rsidP="00B46D58">
            <w:pPr>
              <w:widowControl w:val="0"/>
              <w:jc w:val="center"/>
              <w:rPr>
                <w:rFonts w:ascii="GHEA Grapalat" w:hAnsi="GHEA Grapalat"/>
                <w:b/>
                <w:bCs/>
                <w:sz w:val="18"/>
                <w:szCs w:val="18"/>
              </w:rPr>
            </w:pPr>
            <w:r w:rsidRPr="006A3BBC">
              <w:rPr>
                <w:rFonts w:ascii="GHEA Grapalat" w:hAnsi="GHEA Grapalat"/>
                <w:b/>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A3BBC" w:rsidRDefault="00BD50E7" w:rsidP="00B46D58">
            <w:pPr>
              <w:widowControl w:val="0"/>
              <w:rPr>
                <w:rFonts w:ascii="GHEA Grapalat" w:hAnsi="GHEA Grapalat"/>
                <w:sz w:val="20"/>
                <w:szCs w:val="20"/>
              </w:rPr>
            </w:pPr>
            <w:r w:rsidRPr="006A3BB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A3BB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A3BB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A3BBC"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A3BBC" w:rsidRDefault="00BD50E7" w:rsidP="00B46D58">
            <w:pPr>
              <w:widowControl w:val="0"/>
              <w:rPr>
                <w:rFonts w:ascii="GHEA Grapalat" w:hAnsi="GHEA Grapalat"/>
                <w:sz w:val="20"/>
                <w:szCs w:val="20"/>
              </w:rPr>
            </w:pPr>
          </w:p>
        </w:tc>
      </w:tr>
      <w:tr w:rsidR="00BD50E7" w:rsidRPr="006A3BBC"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A3BBC" w:rsidRDefault="00BD50E7" w:rsidP="00B46D58">
            <w:pPr>
              <w:widowControl w:val="0"/>
              <w:jc w:val="center"/>
              <w:rPr>
                <w:rFonts w:ascii="GHEA Grapalat" w:hAnsi="GHEA Grapalat"/>
                <w:b/>
                <w:bCs/>
                <w:sz w:val="18"/>
                <w:szCs w:val="18"/>
              </w:rPr>
            </w:pPr>
            <w:r w:rsidRPr="006A3BBC">
              <w:rPr>
                <w:rFonts w:ascii="GHEA Grapalat" w:hAnsi="GHEA Grapalat"/>
                <w:b/>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A3BBC" w:rsidRDefault="00BD50E7" w:rsidP="00B46D58">
            <w:pPr>
              <w:widowControl w:val="0"/>
              <w:rPr>
                <w:rFonts w:ascii="GHEA Grapalat" w:hAnsi="GHEA Grapalat"/>
                <w:sz w:val="20"/>
                <w:szCs w:val="20"/>
              </w:rPr>
            </w:pPr>
            <w:r w:rsidRPr="006A3BB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A3BB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A3BB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A3BBC"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A3BBC" w:rsidRDefault="00BD50E7" w:rsidP="00B46D58">
            <w:pPr>
              <w:widowControl w:val="0"/>
              <w:jc w:val="center"/>
              <w:rPr>
                <w:rFonts w:ascii="GHEA Grapalat" w:hAnsi="GHEA Grapalat"/>
                <w:sz w:val="20"/>
                <w:szCs w:val="20"/>
              </w:rPr>
            </w:pPr>
          </w:p>
        </w:tc>
      </w:tr>
      <w:tr w:rsidR="00BD50E7" w:rsidRPr="006A3BBC"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A3BBC" w:rsidRDefault="00BD50E7" w:rsidP="00B46D58">
            <w:pPr>
              <w:widowControl w:val="0"/>
              <w:jc w:val="center"/>
              <w:rPr>
                <w:rFonts w:ascii="GHEA Grapalat" w:hAnsi="GHEA Grapalat"/>
                <w:b/>
                <w:bCs/>
                <w:sz w:val="18"/>
                <w:szCs w:val="18"/>
              </w:rPr>
            </w:pPr>
            <w:r w:rsidRPr="006A3BBC">
              <w:rPr>
                <w:rFonts w:ascii="GHEA Grapalat" w:hAnsi="GHEA Grapalat"/>
                <w:b/>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A3BBC" w:rsidRDefault="00BD50E7" w:rsidP="00B46D58">
            <w:pPr>
              <w:widowControl w:val="0"/>
              <w:rPr>
                <w:rFonts w:ascii="GHEA Grapalat" w:hAnsi="GHEA Grapalat"/>
                <w:sz w:val="20"/>
                <w:szCs w:val="20"/>
              </w:rPr>
            </w:pPr>
            <w:r w:rsidRPr="006A3BB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6A3BB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6A3BB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6A3BBC"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6A3BBC" w:rsidRDefault="00BD50E7" w:rsidP="00B46D58">
            <w:pPr>
              <w:widowControl w:val="0"/>
              <w:jc w:val="center"/>
              <w:rPr>
                <w:rFonts w:ascii="GHEA Grapalat" w:hAnsi="GHEA Grapalat"/>
                <w:sz w:val="20"/>
                <w:szCs w:val="20"/>
              </w:rPr>
            </w:pPr>
          </w:p>
        </w:tc>
      </w:tr>
      <w:tr w:rsidR="00BD50E7" w:rsidRPr="006A3BBC"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6A3BBC" w:rsidRDefault="0084319F" w:rsidP="00E32B4C">
            <w:pPr>
              <w:widowControl w:val="0"/>
              <w:jc w:val="center"/>
              <w:rPr>
                <w:rFonts w:ascii="GHEA Grapalat" w:hAnsi="GHEA Grapalat"/>
                <w:b/>
                <w:bCs/>
                <w:sz w:val="18"/>
                <w:szCs w:val="18"/>
                <w:lang w:val="en-US"/>
              </w:rPr>
            </w:pPr>
            <w:r w:rsidRPr="006A3BBC">
              <w:rPr>
                <w:rFonts w:ascii="GHEA Grapalat" w:hAnsi="GHEA Grapalat"/>
                <w:b/>
                <w:sz w:val="18"/>
                <w:szCs w:val="18"/>
                <w:lang w:val="en-US"/>
              </w:rPr>
              <w:t>1</w:t>
            </w:r>
            <w:r w:rsidR="00E32B4C" w:rsidRPr="006A3BBC">
              <w:rPr>
                <w:rFonts w:ascii="GHEA Grapalat" w:hAnsi="GHEA Grapalat"/>
                <w:b/>
                <w:sz w:val="18"/>
                <w:szCs w:val="18"/>
                <w:lang w:val="en-US"/>
              </w:rPr>
              <w:t>8</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6A3BBC" w:rsidRDefault="00BD50E7" w:rsidP="00B46D58">
            <w:pPr>
              <w:widowControl w:val="0"/>
              <w:rPr>
                <w:rFonts w:ascii="GHEA Grapalat" w:hAnsi="GHEA Grapalat"/>
                <w:sz w:val="20"/>
                <w:szCs w:val="20"/>
              </w:rPr>
            </w:pPr>
            <w:r w:rsidRPr="006A3BB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A3BB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A3BB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A3BBC"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6A3BBC" w:rsidRDefault="00BD50E7" w:rsidP="00B46D58">
            <w:pPr>
              <w:widowControl w:val="0"/>
              <w:jc w:val="center"/>
              <w:rPr>
                <w:rFonts w:ascii="GHEA Grapalat" w:hAnsi="GHEA Grapalat"/>
                <w:sz w:val="20"/>
                <w:szCs w:val="20"/>
              </w:rPr>
            </w:pPr>
          </w:p>
        </w:tc>
      </w:tr>
    </w:tbl>
    <w:p w:rsidR="00374F4A" w:rsidRPr="006A3BBC" w:rsidRDefault="00374F4A" w:rsidP="00B46D58">
      <w:pPr>
        <w:widowControl w:val="0"/>
        <w:tabs>
          <w:tab w:val="left" w:pos="6804"/>
        </w:tabs>
        <w:jc w:val="center"/>
        <w:rPr>
          <w:rFonts w:ascii="GHEA Grapalat" w:hAnsi="GHEA Grapalat"/>
        </w:rPr>
      </w:pPr>
      <w:r w:rsidRPr="006A3BBC">
        <w:rPr>
          <w:rFonts w:ascii="GHEA Grapalat" w:hAnsi="GHEA Grapalat"/>
        </w:rPr>
        <w:t>_________________________________________________</w:t>
      </w:r>
      <w:r w:rsidRPr="006A3BBC">
        <w:rPr>
          <w:rFonts w:ascii="GHEA Grapalat" w:hAnsi="GHEA Grapalat"/>
        </w:rPr>
        <w:tab/>
        <w:t>_________________</w:t>
      </w:r>
    </w:p>
    <w:p w:rsidR="00374F4A" w:rsidRPr="006A3BBC" w:rsidRDefault="00374F4A" w:rsidP="00B46D58">
      <w:pPr>
        <w:widowControl w:val="0"/>
        <w:tabs>
          <w:tab w:val="left" w:pos="7513"/>
        </w:tabs>
        <w:spacing w:after="160"/>
        <w:ind w:left="709"/>
        <w:jc w:val="both"/>
        <w:rPr>
          <w:rFonts w:ascii="GHEA Grapalat" w:hAnsi="GHEA Grapalat" w:cs="Arial"/>
          <w:sz w:val="16"/>
        </w:rPr>
      </w:pPr>
      <w:r w:rsidRPr="006A3BBC">
        <w:rPr>
          <w:rFonts w:ascii="GHEA Grapalat" w:hAnsi="GHEA Grapalat"/>
          <w:sz w:val="16"/>
        </w:rPr>
        <w:t>наименование участника (должность, имя, фамилия руководителя</w:t>
      </w:r>
      <w:r w:rsidR="00335DAA" w:rsidRPr="006A3BBC">
        <w:rPr>
          <w:rFonts w:ascii="GHEA Grapalat" w:hAnsi="GHEA Grapalat"/>
          <w:sz w:val="16"/>
        </w:rPr>
        <w:t>)</w:t>
      </w:r>
      <w:r w:rsidRPr="006A3BBC">
        <w:rPr>
          <w:rFonts w:ascii="GHEA Grapalat" w:hAnsi="GHEA Grapalat"/>
          <w:sz w:val="16"/>
        </w:rPr>
        <w:tab/>
        <w:t>подпись</w:t>
      </w:r>
    </w:p>
    <w:p w:rsidR="00DC619D" w:rsidRPr="006A3BBC" w:rsidRDefault="00DC619D" w:rsidP="00B46D58">
      <w:pPr>
        <w:widowControl w:val="0"/>
        <w:spacing w:after="160"/>
        <w:jc w:val="both"/>
        <w:rPr>
          <w:rFonts w:ascii="GHEA Grapalat" w:hAnsi="GHEA Grapalat"/>
          <w:lang w:val="es-ES"/>
        </w:rPr>
      </w:pPr>
    </w:p>
    <w:p w:rsidR="00B2572B" w:rsidRPr="006A3BBC" w:rsidRDefault="00B2572B" w:rsidP="00B46D58">
      <w:pPr>
        <w:widowControl w:val="0"/>
        <w:spacing w:after="160"/>
        <w:jc w:val="right"/>
        <w:rPr>
          <w:rFonts w:ascii="GHEA Grapalat" w:hAnsi="GHEA Grapalat"/>
          <w:sz w:val="16"/>
          <w:szCs w:val="16"/>
        </w:rPr>
      </w:pPr>
      <w:r w:rsidRPr="006A3BBC">
        <w:rPr>
          <w:rFonts w:ascii="GHEA Grapalat" w:hAnsi="GHEA Grapalat"/>
          <w:sz w:val="16"/>
          <w:szCs w:val="16"/>
        </w:rPr>
        <w:t>М. П.</w:t>
      </w:r>
    </w:p>
    <w:p w:rsidR="00B217BB" w:rsidRPr="006A3BBC" w:rsidRDefault="00B217BB" w:rsidP="00B46D58">
      <w:pPr>
        <w:rPr>
          <w:rFonts w:ascii="GHEA Grapalat" w:hAnsi="GHEA Grapalat"/>
          <w:b/>
        </w:rPr>
      </w:pPr>
      <w:r w:rsidRPr="006A3BBC">
        <w:rPr>
          <w:rFonts w:ascii="GHEA Grapalat" w:hAnsi="GHEA Grapalat"/>
          <w:b/>
        </w:rPr>
        <w:br w:type="page"/>
      </w:r>
    </w:p>
    <w:p w:rsidR="003D2FE2" w:rsidRPr="006A3BBC" w:rsidRDefault="003D2FE2" w:rsidP="008A7430">
      <w:pPr>
        <w:widowControl w:val="0"/>
        <w:jc w:val="right"/>
        <w:rPr>
          <w:rFonts w:ascii="GHEA Grapalat" w:hAnsi="GHEA Grapalat" w:cs="GHEA Grapalat"/>
          <w:i/>
          <w:sz w:val="20"/>
          <w:szCs w:val="20"/>
        </w:rPr>
      </w:pPr>
      <w:r w:rsidRPr="006A3BBC">
        <w:rPr>
          <w:rFonts w:ascii="GHEA Grapalat" w:hAnsi="GHEA Grapalat"/>
          <w:i/>
          <w:sz w:val="20"/>
          <w:szCs w:val="20"/>
        </w:rPr>
        <w:lastRenderedPageBreak/>
        <w:t>Приложение № 4.1</w:t>
      </w:r>
    </w:p>
    <w:p w:rsidR="00D46A54" w:rsidRPr="006A3BBC" w:rsidRDefault="003D2FE2" w:rsidP="008A7430">
      <w:pPr>
        <w:widowControl w:val="0"/>
        <w:ind w:firstLine="567"/>
        <w:jc w:val="right"/>
        <w:rPr>
          <w:rFonts w:ascii="GHEA Grapalat" w:hAnsi="GHEA Grapalat"/>
          <w:sz w:val="20"/>
          <w:szCs w:val="20"/>
        </w:rPr>
      </w:pPr>
      <w:r w:rsidRPr="006A3BBC">
        <w:rPr>
          <w:rFonts w:ascii="GHEA Grapalat" w:hAnsi="GHEA Grapalat"/>
          <w:i/>
          <w:sz w:val="20"/>
          <w:szCs w:val="20"/>
        </w:rPr>
        <w:t xml:space="preserve">к Приглашению </w:t>
      </w:r>
      <w:r w:rsidR="00E15766" w:rsidRPr="006A3BBC">
        <w:rPr>
          <w:rFonts w:ascii="GHEA Grapalat" w:hAnsi="GHEA Grapalat"/>
          <w:i/>
          <w:sz w:val="20"/>
          <w:szCs w:val="20"/>
        </w:rPr>
        <w:t xml:space="preserve"> </w:t>
      </w:r>
      <w:r w:rsidRPr="006A3BBC">
        <w:rPr>
          <w:rFonts w:ascii="GHEA Grapalat" w:hAnsi="GHEA Grapalat"/>
          <w:i/>
          <w:sz w:val="20"/>
          <w:szCs w:val="20"/>
        </w:rPr>
        <w:t xml:space="preserve"> </w:t>
      </w:r>
      <w:proofErr w:type="gramStart"/>
      <w:r w:rsidR="00D46A54" w:rsidRPr="006A3BBC">
        <w:rPr>
          <w:rFonts w:ascii="GHEA Grapalat" w:hAnsi="GHEA Grapalat"/>
          <w:i/>
          <w:sz w:val="20"/>
          <w:szCs w:val="20"/>
        </w:rPr>
        <w:t>запросе</w:t>
      </w:r>
      <w:proofErr w:type="gramEnd"/>
      <w:r w:rsidR="00D46A54" w:rsidRPr="006A3BBC">
        <w:rPr>
          <w:rFonts w:ascii="GHEA Grapalat" w:hAnsi="GHEA Grapalat"/>
          <w:i/>
          <w:sz w:val="20"/>
          <w:szCs w:val="20"/>
        </w:rPr>
        <w:t xml:space="preserve"> </w:t>
      </w:r>
      <w:proofErr w:type="spellStart"/>
      <w:r w:rsidR="00D46A54" w:rsidRPr="006A3BBC">
        <w:rPr>
          <w:rFonts w:ascii="GHEA Grapalat" w:hAnsi="GHEA Grapalat"/>
          <w:i/>
          <w:sz w:val="20"/>
          <w:szCs w:val="20"/>
        </w:rPr>
        <w:t>катировок</w:t>
      </w:r>
      <w:proofErr w:type="spellEnd"/>
      <w:r w:rsidR="00D46A54" w:rsidRPr="006A3BBC">
        <w:rPr>
          <w:rFonts w:ascii="GHEA Grapalat" w:hAnsi="GHEA Grapalat"/>
          <w:i/>
          <w:sz w:val="20"/>
          <w:szCs w:val="20"/>
        </w:rPr>
        <w:t xml:space="preserve"> </w:t>
      </w:r>
      <w:r w:rsidRPr="006A3BBC">
        <w:rPr>
          <w:rFonts w:ascii="GHEA Grapalat" w:hAnsi="GHEA Grapalat" w:cs="GHEA Grapalat"/>
          <w:i/>
          <w:sz w:val="20"/>
          <w:szCs w:val="20"/>
        </w:rPr>
        <w:br/>
      </w:r>
      <w:r w:rsidRPr="006A3BBC">
        <w:rPr>
          <w:rFonts w:ascii="GHEA Grapalat" w:hAnsi="GHEA Grapalat"/>
          <w:i/>
          <w:sz w:val="20"/>
          <w:szCs w:val="20"/>
        </w:rPr>
        <w:t xml:space="preserve">под кодом </w:t>
      </w:r>
      <w:r w:rsidR="00396B45" w:rsidRPr="006A3BBC">
        <w:rPr>
          <w:rFonts w:ascii="GHEA Grapalat" w:hAnsi="GHEA Grapalat"/>
          <w:b/>
          <w:sz w:val="20"/>
          <w:szCs w:val="20"/>
          <w:lang w:eastAsia="en-US" w:bidi="ar-SA"/>
        </w:rPr>
        <w:t>АMAHHD1-GHAPDZB-19/02</w:t>
      </w:r>
    </w:p>
    <w:p w:rsidR="003D2FE2" w:rsidRPr="006A3BBC" w:rsidRDefault="003D2FE2" w:rsidP="003D2FE2">
      <w:pPr>
        <w:widowControl w:val="0"/>
        <w:spacing w:after="160"/>
        <w:jc w:val="right"/>
        <w:rPr>
          <w:rFonts w:ascii="GHEA Grapalat" w:hAnsi="GHEA Grapalat" w:cs="GHEA Grapalat"/>
          <w:i/>
          <w:sz w:val="22"/>
          <w:szCs w:val="22"/>
        </w:rPr>
      </w:pPr>
    </w:p>
    <w:p w:rsidR="003D2FE2" w:rsidRPr="006A3BBC" w:rsidRDefault="003D2FE2" w:rsidP="003D2FE2">
      <w:pPr>
        <w:widowControl w:val="0"/>
        <w:spacing w:after="160"/>
        <w:jc w:val="center"/>
        <w:rPr>
          <w:rFonts w:ascii="GHEA Grapalat" w:hAnsi="GHEA Grapalat"/>
          <w:b/>
          <w:sz w:val="22"/>
          <w:szCs w:val="22"/>
        </w:rPr>
      </w:pPr>
    </w:p>
    <w:p w:rsidR="003D2FE2" w:rsidRPr="006A3BBC" w:rsidRDefault="003D2FE2" w:rsidP="008A7430">
      <w:pPr>
        <w:widowControl w:val="0"/>
        <w:jc w:val="center"/>
        <w:rPr>
          <w:rFonts w:ascii="GHEA Grapalat" w:hAnsi="GHEA Grapalat" w:cs="GHEA Grapalat"/>
          <w:b/>
          <w:sz w:val="20"/>
          <w:szCs w:val="20"/>
        </w:rPr>
      </w:pPr>
      <w:r w:rsidRPr="006A3BBC">
        <w:rPr>
          <w:rFonts w:ascii="GHEA Grapalat" w:hAnsi="GHEA Grapalat"/>
          <w:b/>
          <w:sz w:val="20"/>
          <w:szCs w:val="20"/>
        </w:rPr>
        <w:t xml:space="preserve">СОГЛАШЕНИЕ О НЕУСТОЙКЕ </w:t>
      </w:r>
    </w:p>
    <w:p w:rsidR="003D2FE2" w:rsidRPr="006A3BBC" w:rsidRDefault="003D2FE2" w:rsidP="008A7430">
      <w:pPr>
        <w:widowControl w:val="0"/>
        <w:jc w:val="center"/>
        <w:rPr>
          <w:rFonts w:ascii="GHEA Grapalat" w:hAnsi="GHEA Grapalat" w:cs="GHEA Grapalat"/>
          <w:b/>
          <w:sz w:val="20"/>
          <w:szCs w:val="20"/>
        </w:rPr>
      </w:pPr>
      <w:r w:rsidRPr="006A3BBC">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6A3BBC" w:rsidTr="00B932B8">
        <w:tc>
          <w:tcPr>
            <w:tcW w:w="4786" w:type="dxa"/>
          </w:tcPr>
          <w:p w:rsidR="008A7430" w:rsidRPr="006A3BBC" w:rsidRDefault="008A7430" w:rsidP="00B932B8">
            <w:pPr>
              <w:widowControl w:val="0"/>
              <w:spacing w:after="160"/>
              <w:rPr>
                <w:rFonts w:ascii="GHEA Grapalat" w:hAnsi="GHEA Grapalat"/>
                <w:i/>
                <w:sz w:val="18"/>
                <w:szCs w:val="18"/>
                <w:lang w:eastAsia="en-US" w:bidi="ar-SA"/>
              </w:rPr>
            </w:pPr>
          </w:p>
          <w:p w:rsidR="003D2FE2" w:rsidRPr="006A3BBC" w:rsidRDefault="006A3C8D" w:rsidP="00B932B8">
            <w:pPr>
              <w:widowControl w:val="0"/>
              <w:spacing w:after="160"/>
              <w:rPr>
                <w:rFonts w:ascii="GHEA Grapalat" w:hAnsi="GHEA Grapalat" w:cs="GHEA Grapalat"/>
                <w:b/>
                <w:sz w:val="18"/>
                <w:szCs w:val="18"/>
              </w:rPr>
            </w:pPr>
            <w:r w:rsidRPr="006A3BBC">
              <w:rPr>
                <w:rFonts w:ascii="GHEA Grapalat" w:hAnsi="GHEA Grapalat"/>
                <w:i/>
                <w:sz w:val="18"/>
                <w:szCs w:val="18"/>
                <w:lang w:eastAsia="en-US" w:bidi="ar-SA"/>
              </w:rPr>
              <w:t xml:space="preserve">" Основная школа N 1 г. Арташата имени </w:t>
            </w:r>
            <w:proofErr w:type="spellStart"/>
            <w:r w:rsidRPr="006A3BBC">
              <w:rPr>
                <w:rFonts w:ascii="GHEA Grapalat" w:hAnsi="GHEA Grapalat"/>
                <w:i/>
                <w:sz w:val="18"/>
                <w:szCs w:val="18"/>
                <w:lang w:eastAsia="en-US" w:bidi="ar-SA"/>
              </w:rPr>
              <w:t>А.Голецяа</w:t>
            </w:r>
            <w:proofErr w:type="spellEnd"/>
            <w:r w:rsidRPr="006A3BBC">
              <w:rPr>
                <w:rFonts w:ascii="GHEA Grapalat" w:hAnsi="GHEA Grapalat"/>
                <w:i/>
                <w:sz w:val="18"/>
                <w:szCs w:val="18"/>
                <w:lang w:eastAsia="en-US" w:bidi="ar-SA"/>
              </w:rPr>
              <w:t xml:space="preserve"> » ГНКО </w:t>
            </w:r>
            <w:r w:rsidR="00CE7392" w:rsidRPr="006A3BBC">
              <w:rPr>
                <w:rFonts w:ascii="GHEA Grapalat" w:hAnsi="GHEA Grapalat"/>
                <w:i/>
                <w:sz w:val="18"/>
                <w:szCs w:val="18"/>
                <w:lang w:eastAsia="en-US" w:bidi="ar-SA"/>
              </w:rPr>
              <w:t>область</w:t>
            </w:r>
            <w:r w:rsidR="00D46A54" w:rsidRPr="006A3BBC">
              <w:rPr>
                <w:rFonts w:ascii="GHEA Grapalat" w:hAnsi="GHEA Grapalat"/>
                <w:i/>
                <w:sz w:val="18"/>
                <w:szCs w:val="18"/>
                <w:lang w:eastAsia="en-US" w:bidi="ar-SA"/>
              </w:rPr>
              <w:t>,  РА</w:t>
            </w:r>
            <w:r w:rsidR="00D46A54" w:rsidRPr="006A3BBC">
              <w:rPr>
                <w:rFonts w:ascii="GHEA Grapalat" w:hAnsi="GHEA Grapalat"/>
                <w:i/>
                <w:sz w:val="18"/>
                <w:szCs w:val="18"/>
              </w:rPr>
              <w:t>,</w:t>
            </w:r>
          </w:p>
        </w:tc>
        <w:tc>
          <w:tcPr>
            <w:tcW w:w="4500" w:type="dxa"/>
          </w:tcPr>
          <w:p w:rsidR="008A7430" w:rsidRPr="006A3BBC" w:rsidRDefault="008A7430" w:rsidP="00B932B8">
            <w:pPr>
              <w:widowControl w:val="0"/>
              <w:spacing w:after="160"/>
              <w:jc w:val="right"/>
              <w:rPr>
                <w:rFonts w:ascii="GHEA Grapalat" w:hAnsi="GHEA Grapalat"/>
                <w:sz w:val="18"/>
                <w:szCs w:val="18"/>
              </w:rPr>
            </w:pPr>
          </w:p>
          <w:p w:rsidR="003D2FE2" w:rsidRPr="006A3BBC" w:rsidRDefault="003D2FE2" w:rsidP="00B932B8">
            <w:pPr>
              <w:widowControl w:val="0"/>
              <w:spacing w:after="160"/>
              <w:jc w:val="right"/>
              <w:rPr>
                <w:rFonts w:ascii="GHEA Grapalat" w:hAnsi="GHEA Grapalat" w:cs="GHEA Grapalat"/>
                <w:b/>
                <w:sz w:val="18"/>
                <w:szCs w:val="18"/>
              </w:rPr>
            </w:pPr>
            <w:r w:rsidRPr="006A3BBC">
              <w:rPr>
                <w:rFonts w:ascii="GHEA Grapalat" w:hAnsi="GHEA Grapalat"/>
                <w:sz w:val="18"/>
                <w:szCs w:val="18"/>
              </w:rPr>
              <w:t>"</w:t>
            </w:r>
            <w:r w:rsidRPr="006A3BBC">
              <w:rPr>
                <w:rFonts w:ascii="GHEA Grapalat" w:hAnsi="GHEA Grapalat"/>
                <w:sz w:val="18"/>
                <w:szCs w:val="18"/>
                <w:lang w:val="en-US"/>
              </w:rPr>
              <w:tab/>
            </w:r>
            <w:r w:rsidRPr="006A3BBC">
              <w:rPr>
                <w:rFonts w:ascii="GHEA Grapalat" w:hAnsi="GHEA Grapalat"/>
                <w:sz w:val="18"/>
                <w:szCs w:val="18"/>
              </w:rPr>
              <w:t xml:space="preserve">" </w:t>
            </w:r>
            <w:r w:rsidRPr="006A3BBC">
              <w:rPr>
                <w:rFonts w:ascii="GHEA Grapalat" w:hAnsi="GHEA Grapalat"/>
                <w:sz w:val="18"/>
                <w:szCs w:val="18"/>
                <w:lang w:val="en-US"/>
              </w:rPr>
              <w:tab/>
            </w:r>
            <w:r w:rsidRPr="006A3BBC">
              <w:rPr>
                <w:rFonts w:ascii="GHEA Grapalat" w:hAnsi="GHEA Grapalat"/>
                <w:sz w:val="18"/>
                <w:szCs w:val="18"/>
              </w:rPr>
              <w:t>20</w:t>
            </w:r>
            <w:r w:rsidRPr="006A3BBC">
              <w:rPr>
                <w:rFonts w:ascii="GHEA Grapalat" w:hAnsi="GHEA Grapalat"/>
                <w:sz w:val="18"/>
                <w:szCs w:val="18"/>
                <w:lang w:val="en-US"/>
              </w:rPr>
              <w:tab/>
            </w:r>
            <w:r w:rsidRPr="006A3BBC">
              <w:rPr>
                <w:rFonts w:ascii="GHEA Grapalat" w:hAnsi="GHEA Grapalat"/>
                <w:sz w:val="18"/>
                <w:szCs w:val="18"/>
              </w:rPr>
              <w:t>г.</w:t>
            </w:r>
            <w:r w:rsidRPr="006A3BBC">
              <w:rPr>
                <w:rStyle w:val="af6"/>
                <w:rFonts w:ascii="GHEA Grapalat" w:hAnsi="GHEA Grapalat"/>
                <w:sz w:val="18"/>
                <w:szCs w:val="18"/>
              </w:rPr>
              <w:footnoteReference w:customMarkFollows="1" w:id="10"/>
              <w:t>**</w:t>
            </w:r>
          </w:p>
        </w:tc>
      </w:tr>
    </w:tbl>
    <w:p w:rsidR="003D2FE2" w:rsidRPr="006A3BBC" w:rsidRDefault="003D2FE2" w:rsidP="00D46A54">
      <w:pPr>
        <w:widowControl w:val="0"/>
        <w:rPr>
          <w:rFonts w:ascii="GHEA Grapalat" w:hAnsi="GHEA Grapalat" w:cs="GHEA Grapalat"/>
          <w:b/>
          <w:sz w:val="20"/>
          <w:szCs w:val="20"/>
        </w:rPr>
      </w:pPr>
    </w:p>
    <w:p w:rsidR="003D2FE2" w:rsidRPr="006A3BBC" w:rsidRDefault="003D2FE2" w:rsidP="00D46A54">
      <w:pPr>
        <w:widowControl w:val="0"/>
        <w:jc w:val="both"/>
        <w:rPr>
          <w:rFonts w:ascii="GHEA Grapalat" w:hAnsi="GHEA Grapalat" w:cs="GHEA Grapalat"/>
          <w:sz w:val="20"/>
          <w:szCs w:val="20"/>
          <w:u w:val="single"/>
          <w:vertAlign w:val="subscript"/>
        </w:rPr>
      </w:pPr>
      <w:r w:rsidRPr="006A3BBC">
        <w:rPr>
          <w:rFonts w:ascii="GHEA Grapalat" w:hAnsi="GHEA Grapalat"/>
          <w:sz w:val="20"/>
          <w:szCs w:val="20"/>
        </w:rPr>
        <w:t>_______________________________________________, в лице директора Компании,</w:t>
      </w:r>
    </w:p>
    <w:p w:rsidR="003D2FE2" w:rsidRPr="006A3BBC" w:rsidRDefault="003D2FE2" w:rsidP="00D46A54">
      <w:pPr>
        <w:widowControl w:val="0"/>
        <w:ind w:left="1843"/>
        <w:jc w:val="both"/>
        <w:rPr>
          <w:rFonts w:ascii="GHEA Grapalat" w:hAnsi="GHEA Grapalat"/>
          <w:sz w:val="20"/>
          <w:szCs w:val="20"/>
          <w:vertAlign w:val="superscript"/>
          <w:lang w:val="en-US"/>
        </w:rPr>
      </w:pPr>
      <w:r w:rsidRPr="006A3BBC">
        <w:rPr>
          <w:rFonts w:ascii="GHEA Grapalat" w:hAnsi="GHEA Grapalat"/>
          <w:sz w:val="20"/>
          <w:szCs w:val="20"/>
          <w:vertAlign w:val="superscript"/>
        </w:rPr>
        <w:t>наименование Компании</w:t>
      </w:r>
    </w:p>
    <w:p w:rsidR="003D2FE2" w:rsidRPr="006A3BBC" w:rsidRDefault="003D2FE2" w:rsidP="00D46A54">
      <w:pPr>
        <w:widowControl w:val="0"/>
        <w:jc w:val="both"/>
        <w:rPr>
          <w:rFonts w:ascii="GHEA Grapalat" w:hAnsi="GHEA Grapalat"/>
          <w:sz w:val="20"/>
          <w:szCs w:val="20"/>
          <w:lang w:val="en-US"/>
        </w:rPr>
      </w:pPr>
      <w:r w:rsidRPr="006A3BBC">
        <w:rPr>
          <w:rFonts w:ascii="GHEA Grapalat" w:hAnsi="GHEA Grapalat"/>
          <w:sz w:val="20"/>
          <w:szCs w:val="20"/>
          <w:lang w:val="en-US"/>
        </w:rPr>
        <w:t>_________________________________________________________________________</w:t>
      </w:r>
    </w:p>
    <w:p w:rsidR="003D2FE2" w:rsidRPr="006A3BBC" w:rsidRDefault="003D2FE2" w:rsidP="00D46A54">
      <w:pPr>
        <w:widowControl w:val="0"/>
        <w:jc w:val="center"/>
        <w:rPr>
          <w:rFonts w:ascii="GHEA Grapalat" w:hAnsi="GHEA Grapalat"/>
          <w:sz w:val="20"/>
          <w:szCs w:val="20"/>
          <w:vertAlign w:val="superscript"/>
        </w:rPr>
      </w:pPr>
      <w:r w:rsidRPr="006A3BBC">
        <w:rPr>
          <w:rFonts w:ascii="GHEA Grapalat" w:hAnsi="GHEA Grapalat"/>
          <w:sz w:val="20"/>
          <w:szCs w:val="20"/>
          <w:vertAlign w:val="superscript"/>
        </w:rPr>
        <w:t>имя, фамилия, паспортные данные директора компании</w:t>
      </w:r>
    </w:p>
    <w:p w:rsidR="003D2FE2" w:rsidRPr="006A3BBC" w:rsidRDefault="003D2FE2" w:rsidP="00D46A54">
      <w:pPr>
        <w:widowControl w:val="0"/>
        <w:jc w:val="both"/>
        <w:rPr>
          <w:rFonts w:ascii="GHEA Grapalat" w:hAnsi="GHEA Grapalat" w:cs="GHEA Grapalat"/>
          <w:sz w:val="20"/>
          <w:szCs w:val="20"/>
        </w:rPr>
      </w:pPr>
      <w:r w:rsidRPr="006A3BB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6A3BBC" w:rsidRDefault="003D2FE2" w:rsidP="003D2FE2">
      <w:pPr>
        <w:widowControl w:val="0"/>
        <w:spacing w:after="160"/>
        <w:ind w:firstLine="709"/>
        <w:jc w:val="both"/>
        <w:rPr>
          <w:rFonts w:ascii="GHEA Grapalat" w:hAnsi="GHEA Grapalat" w:cs="GHEA Grapalat"/>
          <w:sz w:val="20"/>
          <w:szCs w:val="20"/>
        </w:rPr>
      </w:pPr>
    </w:p>
    <w:p w:rsidR="003D2FE2" w:rsidRPr="006A3BBC" w:rsidRDefault="003D2FE2" w:rsidP="003D2FE2">
      <w:pPr>
        <w:widowControl w:val="0"/>
        <w:spacing w:after="160"/>
        <w:jc w:val="center"/>
        <w:rPr>
          <w:rFonts w:ascii="GHEA Grapalat" w:hAnsi="GHEA Grapalat" w:cs="GHEA Grapalat"/>
          <w:b/>
          <w:bCs/>
          <w:sz w:val="20"/>
          <w:szCs w:val="20"/>
        </w:rPr>
      </w:pPr>
      <w:r w:rsidRPr="006A3BBC">
        <w:rPr>
          <w:rFonts w:ascii="GHEA Grapalat" w:hAnsi="GHEA Grapalat"/>
          <w:b/>
          <w:sz w:val="20"/>
          <w:szCs w:val="20"/>
        </w:rPr>
        <w:t>1. Предмет соглашения</w:t>
      </w:r>
    </w:p>
    <w:p w:rsidR="00D46A54" w:rsidRPr="006A3BBC" w:rsidRDefault="00D46A54" w:rsidP="00D46A54">
      <w:pPr>
        <w:widowControl w:val="0"/>
        <w:tabs>
          <w:tab w:val="left" w:pos="567"/>
        </w:tabs>
        <w:jc w:val="both"/>
        <w:rPr>
          <w:rFonts w:ascii="GHEA Grapalat" w:hAnsi="GHEA Grapalat"/>
          <w:sz w:val="20"/>
          <w:szCs w:val="20"/>
          <w:lang w:val="en-US"/>
        </w:rPr>
      </w:pPr>
    </w:p>
    <w:p w:rsidR="003D2FE2" w:rsidRPr="006A3BBC" w:rsidRDefault="003D2FE2" w:rsidP="00D46A54">
      <w:pPr>
        <w:widowControl w:val="0"/>
        <w:tabs>
          <w:tab w:val="left" w:pos="567"/>
        </w:tabs>
        <w:jc w:val="both"/>
        <w:rPr>
          <w:rFonts w:ascii="GHEA Grapalat" w:hAnsi="GHEA Grapalat" w:cs="GHEA Grapalat"/>
          <w:spacing w:val="-6"/>
          <w:sz w:val="20"/>
          <w:szCs w:val="20"/>
        </w:rPr>
      </w:pPr>
      <w:r w:rsidRPr="006A3BBC">
        <w:rPr>
          <w:rFonts w:ascii="GHEA Grapalat" w:hAnsi="GHEA Grapalat"/>
          <w:sz w:val="20"/>
          <w:szCs w:val="20"/>
        </w:rPr>
        <w:t>1</w:t>
      </w:r>
      <w:r w:rsidR="00D46A54" w:rsidRPr="006A3BBC">
        <w:rPr>
          <w:rFonts w:ascii="GHEA Grapalat" w:hAnsi="GHEA Grapalat"/>
          <w:spacing w:val="-6"/>
          <w:sz w:val="20"/>
          <w:szCs w:val="20"/>
        </w:rPr>
        <w:t>.1.</w:t>
      </w:r>
      <w:r w:rsidRPr="006A3BBC">
        <w:rPr>
          <w:rFonts w:ascii="GHEA Grapalat" w:hAnsi="GHEA Grapalat"/>
          <w:spacing w:val="-6"/>
          <w:sz w:val="20"/>
          <w:szCs w:val="20"/>
        </w:rPr>
        <w:t xml:space="preserve">Компания участвует в </w:t>
      </w:r>
      <w:proofErr w:type="gramStart"/>
      <w:r w:rsidRPr="006A3BBC">
        <w:rPr>
          <w:rFonts w:ascii="GHEA Grapalat" w:hAnsi="GHEA Grapalat"/>
          <w:spacing w:val="-6"/>
          <w:sz w:val="20"/>
          <w:szCs w:val="20"/>
        </w:rPr>
        <w:t>организованной</w:t>
      </w:r>
      <w:proofErr w:type="gramEnd"/>
      <w:r w:rsidRPr="006A3BBC">
        <w:rPr>
          <w:rFonts w:ascii="GHEA Grapalat" w:hAnsi="GHEA Grapalat"/>
          <w:spacing w:val="-6"/>
          <w:sz w:val="20"/>
          <w:szCs w:val="20"/>
        </w:rPr>
        <w:t xml:space="preserve"> ___________________ *(далее — Заказчик) </w:t>
      </w:r>
    </w:p>
    <w:p w:rsidR="003D2FE2" w:rsidRPr="006A3BBC" w:rsidRDefault="003D2FE2" w:rsidP="00D46A54">
      <w:pPr>
        <w:widowControl w:val="0"/>
        <w:tabs>
          <w:tab w:val="left" w:pos="284"/>
        </w:tabs>
        <w:ind w:left="5245"/>
        <w:jc w:val="both"/>
        <w:rPr>
          <w:rFonts w:ascii="GHEA Grapalat" w:hAnsi="GHEA Grapalat" w:cs="GHEA Grapalat"/>
          <w:sz w:val="20"/>
          <w:szCs w:val="20"/>
        </w:rPr>
      </w:pPr>
      <w:r w:rsidRPr="006A3BBC">
        <w:rPr>
          <w:rFonts w:ascii="GHEA Grapalat" w:hAnsi="GHEA Grapalat"/>
          <w:sz w:val="20"/>
          <w:szCs w:val="20"/>
          <w:vertAlign w:val="superscript"/>
        </w:rPr>
        <w:t>наименование заказчика</w:t>
      </w:r>
    </w:p>
    <w:p w:rsidR="003D2FE2" w:rsidRPr="006A3BBC" w:rsidRDefault="003D2FE2" w:rsidP="00D46A54">
      <w:pPr>
        <w:widowControl w:val="0"/>
        <w:jc w:val="both"/>
        <w:rPr>
          <w:rFonts w:ascii="GHEA Grapalat" w:hAnsi="GHEA Grapalat" w:cs="GHEA Grapalat"/>
          <w:sz w:val="20"/>
          <w:szCs w:val="20"/>
        </w:rPr>
      </w:pPr>
      <w:r w:rsidRPr="006A3BBC">
        <w:rPr>
          <w:rFonts w:ascii="GHEA Grapalat" w:hAnsi="GHEA Grapalat"/>
          <w:sz w:val="20"/>
          <w:szCs w:val="20"/>
        </w:rPr>
        <w:t>процедуре закупок под кодом ____________________________________________ *.</w:t>
      </w:r>
    </w:p>
    <w:p w:rsidR="003D2FE2" w:rsidRPr="006A3BBC" w:rsidRDefault="003D2FE2" w:rsidP="00D46A54">
      <w:pPr>
        <w:widowControl w:val="0"/>
        <w:ind w:left="5245"/>
        <w:jc w:val="both"/>
        <w:rPr>
          <w:rFonts w:ascii="GHEA Grapalat" w:hAnsi="GHEA Grapalat" w:cs="GHEA Grapalat"/>
          <w:sz w:val="20"/>
          <w:szCs w:val="20"/>
        </w:rPr>
      </w:pPr>
      <w:r w:rsidRPr="006A3BBC">
        <w:rPr>
          <w:rFonts w:ascii="GHEA Grapalat" w:hAnsi="GHEA Grapalat"/>
          <w:sz w:val="20"/>
          <w:szCs w:val="20"/>
          <w:vertAlign w:val="superscript"/>
        </w:rPr>
        <w:t>код процедуры</w:t>
      </w:r>
    </w:p>
    <w:p w:rsidR="003D2FE2" w:rsidRPr="006A3BBC" w:rsidRDefault="00D46A54" w:rsidP="00D46A54">
      <w:pPr>
        <w:widowControl w:val="0"/>
        <w:tabs>
          <w:tab w:val="left" w:pos="1134"/>
        </w:tabs>
        <w:jc w:val="both"/>
        <w:rPr>
          <w:rFonts w:ascii="GHEA Grapalat" w:hAnsi="GHEA Grapalat"/>
          <w:sz w:val="20"/>
          <w:szCs w:val="20"/>
        </w:rPr>
      </w:pPr>
      <w:r w:rsidRPr="006A3BBC">
        <w:rPr>
          <w:rFonts w:ascii="GHEA Grapalat" w:hAnsi="GHEA Grapalat"/>
          <w:sz w:val="20"/>
          <w:szCs w:val="20"/>
        </w:rPr>
        <w:t>1.2.</w:t>
      </w:r>
      <w:r w:rsidR="003D2FE2" w:rsidRPr="006A3BBC">
        <w:rPr>
          <w:rFonts w:ascii="GHEA Grapalat" w:hAnsi="GHEA Grapalat" w:cs="GHEA Grapalat"/>
          <w:sz w:val="20"/>
          <w:szCs w:val="20"/>
        </w:rPr>
        <w:t xml:space="preserve">В качестве участника, </w:t>
      </w:r>
      <w:r w:rsidR="003D2FE2" w:rsidRPr="006A3BBC">
        <w:rPr>
          <w:rFonts w:ascii="GHEA Grapalat" w:hAnsi="GHEA Grapalat" w:cs="GHEA Grapalat"/>
          <w:sz w:val="20"/>
          <w:szCs w:val="20"/>
          <w:lang w:val="hy-AM"/>
        </w:rPr>
        <w:t>օ</w:t>
      </w:r>
      <w:proofErr w:type="spellStart"/>
      <w:r w:rsidR="003D2FE2" w:rsidRPr="006A3BBC">
        <w:rPr>
          <w:rFonts w:ascii="GHEA Grapalat" w:hAnsi="GHEA Grapalat" w:cs="GHEA Grapalat"/>
          <w:sz w:val="20"/>
          <w:szCs w:val="20"/>
        </w:rPr>
        <w:t>тобранного</w:t>
      </w:r>
      <w:proofErr w:type="spellEnd"/>
      <w:r w:rsidR="003D2FE2" w:rsidRPr="006A3BBC">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3D2FE2" w:rsidRPr="006A3BBC">
        <w:rPr>
          <w:rFonts w:ascii="GHEA Grapalat" w:hAnsi="GHEA Grapalat" w:cs="GHEA Grapalat"/>
          <w:sz w:val="20"/>
          <w:szCs w:val="20"/>
          <w:lang w:val="en-US"/>
        </w:rPr>
        <w:t>K</w:t>
      </w:r>
      <w:proofErr w:type="spellStart"/>
      <w:proofErr w:type="gramEnd"/>
      <w:r w:rsidR="003D2FE2" w:rsidRPr="006A3BBC">
        <w:rPr>
          <w:rFonts w:ascii="GHEA Grapalat" w:hAnsi="GHEA Grapalat" w:cs="GHEA Grapalat"/>
          <w:sz w:val="20"/>
          <w:szCs w:val="20"/>
        </w:rPr>
        <w:t>омпания</w:t>
      </w:r>
      <w:proofErr w:type="spellEnd"/>
      <w:r w:rsidR="003D2FE2" w:rsidRPr="006A3BBC">
        <w:rPr>
          <w:rFonts w:ascii="GHEA Grapalat" w:hAnsi="GHEA Grapalat" w:cs="GHEA Grapalat"/>
          <w:sz w:val="20"/>
          <w:szCs w:val="20"/>
        </w:rPr>
        <w:t xml:space="preserve"> </w:t>
      </w:r>
      <w:r w:rsidR="003D2FE2" w:rsidRPr="006A3BBC">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6A3BBC" w:rsidRDefault="003D2FE2" w:rsidP="00D46A54">
      <w:pPr>
        <w:widowControl w:val="0"/>
        <w:tabs>
          <w:tab w:val="left" w:pos="1134"/>
        </w:tabs>
        <w:jc w:val="both"/>
        <w:rPr>
          <w:rFonts w:ascii="GHEA Grapalat" w:hAnsi="GHEA Grapalat" w:cs="GHEA Grapalat"/>
          <w:sz w:val="20"/>
          <w:szCs w:val="20"/>
        </w:rPr>
      </w:pPr>
      <w:r w:rsidRPr="006A3BBC">
        <w:rPr>
          <w:rFonts w:ascii="GHEA Grapalat" w:hAnsi="GHEA Grapalat"/>
          <w:sz w:val="20"/>
          <w:szCs w:val="20"/>
        </w:rPr>
        <w:t>1.</w:t>
      </w:r>
      <w:r w:rsidR="00D46A54" w:rsidRPr="006A3BBC">
        <w:rPr>
          <w:rFonts w:ascii="GHEA Grapalat" w:hAnsi="GHEA Grapalat"/>
          <w:sz w:val="20"/>
          <w:szCs w:val="20"/>
        </w:rPr>
        <w:t>3.</w:t>
      </w:r>
      <w:r w:rsidRPr="006A3BBC">
        <w:rPr>
          <w:rFonts w:ascii="GHEA Grapalat" w:hAnsi="GHEA Grapalat"/>
          <w:sz w:val="20"/>
          <w:szCs w:val="20"/>
        </w:rPr>
        <w:t>Подписав платежное требование (далее — Требование), прилагаемое к</w:t>
      </w:r>
      <w:r w:rsidRPr="006A3BBC">
        <w:rPr>
          <w:rFonts w:ascii="Courier New" w:hAnsi="Courier New" w:cs="Courier New"/>
          <w:sz w:val="20"/>
          <w:szCs w:val="20"/>
          <w:lang w:val="en-US"/>
        </w:rPr>
        <w:t> </w:t>
      </w:r>
      <w:r w:rsidRPr="006A3BBC">
        <w:rPr>
          <w:rFonts w:ascii="GHEA Grapalat" w:hAnsi="GHEA Grapalat"/>
          <w:sz w:val="20"/>
          <w:szCs w:val="20"/>
        </w:rPr>
        <w:t xml:space="preserve">настоящему Соглашению о неустойке, Компания </w:t>
      </w:r>
      <w:proofErr w:type="spellStart"/>
      <w:r w:rsidRPr="006A3BBC">
        <w:rPr>
          <w:rFonts w:ascii="GHEA Grapalat" w:hAnsi="GHEA Grapalat"/>
          <w:sz w:val="20"/>
          <w:szCs w:val="20"/>
        </w:rPr>
        <w:t>безотзывно</w:t>
      </w:r>
      <w:proofErr w:type="spellEnd"/>
      <w:r w:rsidRPr="006A3BBC">
        <w:rPr>
          <w:rFonts w:ascii="GHEA Grapalat" w:hAnsi="GHEA Grapalat"/>
          <w:sz w:val="20"/>
          <w:szCs w:val="20"/>
        </w:rPr>
        <w:t xml:space="preserve"> соглашается, что: </w:t>
      </w:r>
    </w:p>
    <w:p w:rsidR="003D2FE2" w:rsidRPr="006A3BBC" w:rsidRDefault="00D46A54" w:rsidP="00D46A54">
      <w:pPr>
        <w:widowControl w:val="0"/>
        <w:tabs>
          <w:tab w:val="left" w:pos="1134"/>
        </w:tabs>
        <w:jc w:val="both"/>
        <w:rPr>
          <w:rFonts w:ascii="GHEA Grapalat" w:hAnsi="GHEA Grapalat" w:cs="GHEA Grapalat"/>
          <w:sz w:val="20"/>
          <w:szCs w:val="20"/>
        </w:rPr>
      </w:pPr>
      <w:r w:rsidRPr="006A3BBC">
        <w:rPr>
          <w:rFonts w:ascii="GHEA Grapalat" w:hAnsi="GHEA Grapalat"/>
          <w:sz w:val="20"/>
          <w:szCs w:val="20"/>
        </w:rPr>
        <w:t>а</w:t>
      </w:r>
      <w:proofErr w:type="gramStart"/>
      <w:r w:rsidRPr="006A3BBC">
        <w:rPr>
          <w:rFonts w:ascii="GHEA Grapalat" w:hAnsi="GHEA Grapalat"/>
          <w:sz w:val="20"/>
          <w:szCs w:val="20"/>
        </w:rPr>
        <w:t>)</w:t>
      </w:r>
      <w:r w:rsidR="003D2FE2" w:rsidRPr="006A3BBC">
        <w:rPr>
          <w:rFonts w:ascii="GHEA Grapalat" w:hAnsi="GHEA Grapalat"/>
          <w:sz w:val="20"/>
          <w:szCs w:val="20"/>
        </w:rPr>
        <w:t>п</w:t>
      </w:r>
      <w:proofErr w:type="gramEnd"/>
      <w:r w:rsidR="003D2FE2" w:rsidRPr="006A3BBC">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6A3BBC" w:rsidRDefault="00D46A54" w:rsidP="00D46A54">
      <w:pPr>
        <w:widowControl w:val="0"/>
        <w:tabs>
          <w:tab w:val="left" w:pos="1134"/>
        </w:tabs>
        <w:jc w:val="both"/>
        <w:rPr>
          <w:rFonts w:ascii="GHEA Grapalat" w:hAnsi="GHEA Grapalat" w:cs="GHEA Grapalat"/>
          <w:sz w:val="20"/>
          <w:szCs w:val="20"/>
        </w:rPr>
      </w:pPr>
      <w:r w:rsidRPr="006A3BBC">
        <w:rPr>
          <w:rFonts w:ascii="GHEA Grapalat" w:hAnsi="GHEA Grapalat"/>
          <w:sz w:val="20"/>
          <w:szCs w:val="20"/>
        </w:rPr>
        <w:t>б</w:t>
      </w:r>
      <w:proofErr w:type="gramStart"/>
      <w:r w:rsidRPr="006A3BBC">
        <w:rPr>
          <w:rFonts w:ascii="GHEA Grapalat" w:hAnsi="GHEA Grapalat"/>
          <w:sz w:val="20"/>
          <w:szCs w:val="20"/>
        </w:rPr>
        <w:t>)</w:t>
      </w:r>
      <w:r w:rsidR="003D2FE2" w:rsidRPr="006A3BBC">
        <w:rPr>
          <w:rFonts w:ascii="GHEA Grapalat" w:hAnsi="GHEA Grapalat"/>
          <w:sz w:val="20"/>
          <w:szCs w:val="20"/>
        </w:rPr>
        <w:t>Т</w:t>
      </w:r>
      <w:proofErr w:type="gramEnd"/>
      <w:r w:rsidR="003D2FE2" w:rsidRPr="006A3BBC">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6A3BBC" w:rsidRDefault="00D46A54" w:rsidP="00D46A54">
      <w:pPr>
        <w:widowControl w:val="0"/>
        <w:tabs>
          <w:tab w:val="left" w:pos="1134"/>
        </w:tabs>
        <w:jc w:val="both"/>
        <w:rPr>
          <w:rFonts w:ascii="GHEA Grapalat" w:hAnsi="GHEA Grapalat" w:cs="GHEA Grapalat"/>
          <w:sz w:val="20"/>
          <w:szCs w:val="20"/>
        </w:rPr>
      </w:pPr>
      <w:r w:rsidRPr="006A3BBC">
        <w:rPr>
          <w:rFonts w:ascii="GHEA Grapalat" w:hAnsi="GHEA Grapalat"/>
          <w:sz w:val="20"/>
          <w:szCs w:val="20"/>
        </w:rPr>
        <w:t>в</w:t>
      </w:r>
      <w:proofErr w:type="gramStart"/>
      <w:r w:rsidRPr="006A3BBC">
        <w:rPr>
          <w:rFonts w:ascii="GHEA Grapalat" w:hAnsi="GHEA Grapalat"/>
          <w:sz w:val="20"/>
          <w:szCs w:val="20"/>
        </w:rPr>
        <w:t>)</w:t>
      </w:r>
      <w:r w:rsidR="003D2FE2" w:rsidRPr="006A3BBC">
        <w:rPr>
          <w:rFonts w:ascii="GHEA Grapalat" w:hAnsi="GHEA Grapalat"/>
          <w:sz w:val="20"/>
          <w:szCs w:val="20"/>
        </w:rPr>
        <w:t>К</w:t>
      </w:r>
      <w:proofErr w:type="gramEnd"/>
      <w:r w:rsidR="003D2FE2" w:rsidRPr="006A3BBC">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6A3BBC" w:rsidRDefault="00D46A54" w:rsidP="00D46A54">
      <w:pPr>
        <w:widowControl w:val="0"/>
        <w:tabs>
          <w:tab w:val="left" w:pos="1134"/>
        </w:tabs>
        <w:jc w:val="both"/>
        <w:rPr>
          <w:rFonts w:ascii="GHEA Grapalat" w:hAnsi="GHEA Grapalat" w:cs="GHEA Grapalat"/>
          <w:sz w:val="20"/>
          <w:szCs w:val="20"/>
        </w:rPr>
      </w:pPr>
      <w:r w:rsidRPr="006A3BBC">
        <w:rPr>
          <w:rFonts w:ascii="GHEA Grapalat" w:hAnsi="GHEA Grapalat"/>
          <w:sz w:val="20"/>
          <w:szCs w:val="20"/>
        </w:rPr>
        <w:t>г</w:t>
      </w:r>
      <w:proofErr w:type="gramStart"/>
      <w:r w:rsidRPr="006A3BBC">
        <w:rPr>
          <w:rFonts w:ascii="GHEA Grapalat" w:hAnsi="GHEA Grapalat"/>
          <w:sz w:val="20"/>
          <w:szCs w:val="20"/>
        </w:rPr>
        <w:t>)</w:t>
      </w:r>
      <w:r w:rsidR="003D2FE2" w:rsidRPr="006A3BBC">
        <w:rPr>
          <w:rFonts w:ascii="GHEA Grapalat" w:hAnsi="GHEA Grapalat"/>
          <w:sz w:val="20"/>
          <w:szCs w:val="20"/>
        </w:rPr>
        <w:t>К</w:t>
      </w:r>
      <w:proofErr w:type="gramEnd"/>
      <w:r w:rsidR="003D2FE2" w:rsidRPr="006A3BBC">
        <w:rPr>
          <w:rFonts w:ascii="GHEA Grapalat" w:hAnsi="GHEA Grapalat"/>
          <w:sz w:val="20"/>
          <w:szCs w:val="20"/>
        </w:rPr>
        <w:t>омпания подтверждает, что акцептовала Требование в полном размере суммы неустойки.</w:t>
      </w:r>
    </w:p>
    <w:p w:rsidR="003D2FE2" w:rsidRPr="006A3BBC" w:rsidRDefault="00D46A54" w:rsidP="00D46A54">
      <w:pPr>
        <w:widowControl w:val="0"/>
        <w:tabs>
          <w:tab w:val="left" w:pos="1134"/>
        </w:tabs>
        <w:jc w:val="both"/>
        <w:rPr>
          <w:rFonts w:ascii="GHEA Grapalat" w:hAnsi="GHEA Grapalat" w:cs="GHEA Grapalat"/>
          <w:sz w:val="20"/>
          <w:szCs w:val="20"/>
        </w:rPr>
      </w:pPr>
      <w:r w:rsidRPr="006A3BBC">
        <w:rPr>
          <w:rFonts w:ascii="GHEA Grapalat" w:hAnsi="GHEA Grapalat"/>
          <w:sz w:val="20"/>
          <w:szCs w:val="20"/>
        </w:rPr>
        <w:t>д</w:t>
      </w:r>
      <w:proofErr w:type="gramStart"/>
      <w:r w:rsidRPr="006A3BBC">
        <w:rPr>
          <w:rFonts w:ascii="GHEA Grapalat" w:hAnsi="GHEA Grapalat"/>
          <w:sz w:val="20"/>
          <w:szCs w:val="20"/>
        </w:rPr>
        <w:t>)</w:t>
      </w:r>
      <w:r w:rsidR="003D2FE2" w:rsidRPr="006A3BBC">
        <w:rPr>
          <w:rFonts w:ascii="GHEA Grapalat" w:hAnsi="GHEA Grapalat"/>
          <w:sz w:val="20"/>
          <w:szCs w:val="20"/>
        </w:rPr>
        <w:t>н</w:t>
      </w:r>
      <w:proofErr w:type="gramEnd"/>
      <w:r w:rsidR="003D2FE2" w:rsidRPr="006A3BBC">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6A3BBC" w:rsidRDefault="00D46A54" w:rsidP="00D46A54">
      <w:pPr>
        <w:widowControl w:val="0"/>
        <w:tabs>
          <w:tab w:val="left" w:pos="1134"/>
        </w:tabs>
        <w:jc w:val="both"/>
        <w:rPr>
          <w:rFonts w:ascii="GHEA Grapalat" w:hAnsi="GHEA Grapalat" w:cs="GHEA Grapalat"/>
          <w:sz w:val="20"/>
          <w:szCs w:val="20"/>
        </w:rPr>
      </w:pPr>
      <w:r w:rsidRPr="006A3BBC">
        <w:rPr>
          <w:rFonts w:ascii="GHEA Grapalat" w:hAnsi="GHEA Grapalat"/>
          <w:sz w:val="20"/>
          <w:szCs w:val="20"/>
        </w:rPr>
        <w:t>1.4.</w:t>
      </w:r>
      <w:r w:rsidR="003D2FE2" w:rsidRPr="006A3BBC">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6A3BBC">
        <w:rPr>
          <w:rFonts w:ascii="GHEA Grapalat" w:hAnsi="GHEA Grapalat"/>
          <w:sz w:val="20"/>
          <w:szCs w:val="20"/>
        </w:rPr>
        <w:t>в</w:t>
      </w:r>
      <w:proofErr w:type="gramEnd"/>
      <w:r w:rsidR="003D2FE2" w:rsidRPr="006A3BBC">
        <w:rPr>
          <w:rFonts w:ascii="Courier New" w:hAnsi="Courier New" w:cs="Courier New"/>
          <w:sz w:val="20"/>
          <w:szCs w:val="20"/>
          <w:lang w:val="en-US"/>
        </w:rPr>
        <w:t> </w:t>
      </w:r>
      <w:proofErr w:type="gramStart"/>
      <w:r w:rsidR="003D2FE2" w:rsidRPr="006A3BBC">
        <w:rPr>
          <w:rFonts w:ascii="GHEA Grapalat" w:hAnsi="GHEA Grapalat"/>
          <w:sz w:val="20"/>
          <w:szCs w:val="20"/>
        </w:rPr>
        <w:t>Банк-плательщик</w:t>
      </w:r>
      <w:proofErr w:type="gramEnd"/>
      <w:r w:rsidR="003D2FE2" w:rsidRPr="006A3BBC">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6A3BBC">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6A3BBC" w:rsidRDefault="00D46A54" w:rsidP="00D46A54">
      <w:pPr>
        <w:widowControl w:val="0"/>
        <w:tabs>
          <w:tab w:val="left" w:pos="1134"/>
        </w:tabs>
        <w:jc w:val="both"/>
        <w:rPr>
          <w:rFonts w:ascii="GHEA Grapalat" w:hAnsi="GHEA Grapalat" w:cs="GHEA Grapalat"/>
          <w:sz w:val="20"/>
          <w:szCs w:val="20"/>
        </w:rPr>
      </w:pPr>
      <w:r w:rsidRPr="006A3BBC">
        <w:rPr>
          <w:rFonts w:ascii="GHEA Grapalat" w:hAnsi="GHEA Grapalat"/>
          <w:sz w:val="20"/>
          <w:szCs w:val="20"/>
        </w:rPr>
        <w:t>1.5.</w:t>
      </w:r>
      <w:r w:rsidR="003D2FE2" w:rsidRPr="006A3BBC">
        <w:rPr>
          <w:rFonts w:ascii="GHEA Grapalat" w:hAnsi="GHEA Grapalat"/>
          <w:sz w:val="20"/>
          <w:szCs w:val="20"/>
        </w:rPr>
        <w:t xml:space="preserve">Заказчик может представить </w:t>
      </w:r>
      <w:proofErr w:type="gramStart"/>
      <w:r w:rsidR="003D2FE2" w:rsidRPr="006A3BBC">
        <w:rPr>
          <w:rFonts w:ascii="GHEA Grapalat" w:hAnsi="GHEA Grapalat"/>
          <w:sz w:val="20"/>
          <w:szCs w:val="20"/>
        </w:rPr>
        <w:t>в</w:t>
      </w:r>
      <w:proofErr w:type="gramEnd"/>
      <w:r w:rsidR="003D2FE2" w:rsidRPr="006A3BBC">
        <w:rPr>
          <w:rFonts w:ascii="GHEA Grapalat" w:hAnsi="GHEA Grapalat"/>
          <w:sz w:val="20"/>
          <w:szCs w:val="20"/>
        </w:rPr>
        <w:t xml:space="preserve"> </w:t>
      </w:r>
      <w:proofErr w:type="gramStart"/>
      <w:r w:rsidR="003D2FE2" w:rsidRPr="006A3BBC">
        <w:rPr>
          <w:rFonts w:ascii="GHEA Grapalat" w:hAnsi="GHEA Grapalat"/>
          <w:sz w:val="20"/>
          <w:szCs w:val="20"/>
        </w:rPr>
        <w:t>Банк-плательщик</w:t>
      </w:r>
      <w:proofErr w:type="gramEnd"/>
      <w:r w:rsidR="003D2FE2" w:rsidRPr="006A3BBC">
        <w:rPr>
          <w:rFonts w:ascii="GHEA Grapalat" w:hAnsi="GHEA Grapalat"/>
          <w:sz w:val="20"/>
          <w:szCs w:val="20"/>
        </w:rPr>
        <w:t xml:space="preserve"> иные дополнительные документы.</w:t>
      </w:r>
    </w:p>
    <w:p w:rsidR="003D2FE2" w:rsidRPr="006A3BBC" w:rsidRDefault="003D2FE2" w:rsidP="00D46A54">
      <w:pPr>
        <w:widowControl w:val="0"/>
        <w:tabs>
          <w:tab w:val="left" w:pos="1134"/>
        </w:tabs>
        <w:jc w:val="both"/>
        <w:rPr>
          <w:rFonts w:ascii="GHEA Grapalat" w:hAnsi="GHEA Grapalat" w:cs="GHEA Grapalat"/>
          <w:sz w:val="20"/>
          <w:szCs w:val="20"/>
        </w:rPr>
      </w:pPr>
      <w:r w:rsidRPr="006A3BBC">
        <w:rPr>
          <w:rFonts w:ascii="GHEA Grapalat" w:hAnsi="GHEA Grapalat"/>
          <w:sz w:val="20"/>
          <w:szCs w:val="20"/>
        </w:rPr>
        <w:t>1.6. Банк не несет какой-либо ответственности за риски (понесенные</w:t>
      </w:r>
      <w:r w:rsidRPr="006A3BBC">
        <w:rPr>
          <w:rFonts w:ascii="Courier New" w:hAnsi="Courier New" w:cs="Courier New"/>
          <w:sz w:val="20"/>
          <w:szCs w:val="20"/>
          <w:lang w:val="en-US"/>
        </w:rPr>
        <w:t> </w:t>
      </w:r>
      <w:r w:rsidRPr="006A3BBC">
        <w:rPr>
          <w:rFonts w:ascii="GHEA Grapalat" w:hAnsi="GHEA Grapalat"/>
          <w:sz w:val="20"/>
          <w:szCs w:val="20"/>
        </w:rPr>
        <w:t xml:space="preserve">Компанией убытки) и негативные последствия, возникшие для Компании в результате уплаты Банком-плательщиком суммы, указанной </w:t>
      </w:r>
      <w:r w:rsidRPr="006A3BBC">
        <w:rPr>
          <w:rFonts w:ascii="GHEA Grapalat" w:hAnsi="GHEA Grapalat"/>
          <w:sz w:val="20"/>
          <w:szCs w:val="20"/>
        </w:rPr>
        <w:lastRenderedPageBreak/>
        <w:t>в</w:t>
      </w:r>
      <w:r w:rsidRPr="006A3BBC">
        <w:rPr>
          <w:rFonts w:ascii="Courier New" w:hAnsi="Courier New" w:cs="Courier New"/>
          <w:sz w:val="20"/>
          <w:szCs w:val="20"/>
          <w:lang w:val="en-US"/>
        </w:rPr>
        <w:t> </w:t>
      </w:r>
      <w:r w:rsidRPr="006A3BBC">
        <w:rPr>
          <w:rFonts w:ascii="GHEA Grapalat" w:hAnsi="GHEA Grapalat"/>
          <w:sz w:val="20"/>
          <w:szCs w:val="20"/>
        </w:rPr>
        <w:t>Требовании. Банк не обязан проверять факты нарушения Компанией условий договора.</w:t>
      </w:r>
    </w:p>
    <w:p w:rsidR="003D2FE2" w:rsidRPr="006A3BBC" w:rsidRDefault="00D46A54" w:rsidP="00D46A54">
      <w:pPr>
        <w:widowControl w:val="0"/>
        <w:tabs>
          <w:tab w:val="left" w:pos="1134"/>
        </w:tabs>
        <w:jc w:val="both"/>
        <w:rPr>
          <w:rFonts w:ascii="GHEA Grapalat" w:hAnsi="GHEA Grapalat" w:cs="GHEA Grapalat"/>
          <w:sz w:val="20"/>
          <w:szCs w:val="20"/>
        </w:rPr>
      </w:pPr>
      <w:r w:rsidRPr="006A3BBC">
        <w:rPr>
          <w:rFonts w:ascii="GHEA Grapalat" w:hAnsi="GHEA Grapalat"/>
          <w:sz w:val="20"/>
          <w:szCs w:val="20"/>
        </w:rPr>
        <w:t>1.7.</w:t>
      </w:r>
      <w:r w:rsidR="003D2FE2" w:rsidRPr="006A3BBC">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6A3BBC" w:rsidRDefault="00D46A54" w:rsidP="00D46A54">
      <w:pPr>
        <w:widowControl w:val="0"/>
        <w:tabs>
          <w:tab w:val="left" w:pos="1134"/>
        </w:tabs>
        <w:jc w:val="both"/>
        <w:rPr>
          <w:rFonts w:ascii="GHEA Grapalat" w:hAnsi="GHEA Grapalat" w:cs="GHEA Grapalat"/>
          <w:sz w:val="20"/>
          <w:szCs w:val="20"/>
        </w:rPr>
      </w:pPr>
      <w:r w:rsidRPr="006A3BBC">
        <w:rPr>
          <w:rFonts w:ascii="GHEA Grapalat" w:hAnsi="GHEA Grapalat"/>
          <w:sz w:val="20"/>
          <w:szCs w:val="20"/>
        </w:rPr>
        <w:t>1.8.</w:t>
      </w:r>
      <w:r w:rsidR="003D2FE2" w:rsidRPr="006A3BBC">
        <w:rPr>
          <w:rFonts w:ascii="GHEA Grapalat" w:hAnsi="GHEA Grapalat"/>
          <w:sz w:val="20"/>
          <w:szCs w:val="20"/>
        </w:rPr>
        <w:t>В случае если в течение десяти рабочих дней после представления в</w:t>
      </w:r>
      <w:r w:rsidR="003D2FE2" w:rsidRPr="006A3BBC">
        <w:rPr>
          <w:rFonts w:ascii="Courier New" w:hAnsi="Courier New" w:cs="Courier New"/>
          <w:sz w:val="20"/>
          <w:szCs w:val="20"/>
          <w:lang w:val="en-US"/>
        </w:rPr>
        <w:t> </w:t>
      </w:r>
      <w:r w:rsidR="003D2FE2" w:rsidRPr="006A3BBC">
        <w:rPr>
          <w:rFonts w:ascii="GHEA Grapalat" w:hAnsi="GHEA Grapalat"/>
          <w:sz w:val="20"/>
          <w:szCs w:val="20"/>
        </w:rPr>
        <w:t>Банк настоящего Соглашения и прилагаемого Требования по независящим от</w:t>
      </w:r>
      <w:r w:rsidR="003D2FE2" w:rsidRPr="006A3BBC">
        <w:rPr>
          <w:rFonts w:ascii="Courier New" w:hAnsi="Courier New" w:cs="Courier New"/>
          <w:sz w:val="20"/>
          <w:szCs w:val="20"/>
          <w:lang w:val="en-US"/>
        </w:rPr>
        <w:t> </w:t>
      </w:r>
      <w:r w:rsidR="003D2FE2" w:rsidRPr="006A3BB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3D2FE2" w:rsidRPr="006A3BBC">
        <w:rPr>
          <w:rFonts w:ascii="GHEA Grapalat" w:hAnsi="GHEA Grapalat"/>
          <w:sz w:val="20"/>
          <w:szCs w:val="20"/>
        </w:rPr>
        <w:t>Репортинг</w:t>
      </w:r>
      <w:proofErr w:type="spellEnd"/>
      <w:r w:rsidR="003D2FE2" w:rsidRPr="006A3BBC">
        <w:rPr>
          <w:rFonts w:ascii="GHEA Grapalat" w:hAnsi="GHEA Grapalat"/>
          <w:sz w:val="20"/>
          <w:szCs w:val="20"/>
        </w:rPr>
        <w:t>" (Кредитное бюро) сведения о Компании в связи с</w:t>
      </w:r>
      <w:r w:rsidR="003D2FE2" w:rsidRPr="006A3BBC">
        <w:rPr>
          <w:rFonts w:ascii="Courier New" w:hAnsi="Courier New" w:cs="Courier New"/>
          <w:sz w:val="20"/>
          <w:szCs w:val="20"/>
          <w:lang w:val="en-US"/>
        </w:rPr>
        <w:t> </w:t>
      </w:r>
      <w:r w:rsidR="003D2FE2" w:rsidRPr="006A3BBC">
        <w:rPr>
          <w:rFonts w:ascii="GHEA Grapalat" w:hAnsi="GHEA Grapalat"/>
          <w:sz w:val="20"/>
          <w:szCs w:val="20"/>
        </w:rPr>
        <w:t>неуплатой.</w:t>
      </w:r>
    </w:p>
    <w:p w:rsidR="003D2FE2" w:rsidRPr="006A3BBC" w:rsidRDefault="003D2FE2" w:rsidP="00D46A54">
      <w:pPr>
        <w:widowControl w:val="0"/>
        <w:jc w:val="center"/>
        <w:rPr>
          <w:rFonts w:ascii="GHEA Grapalat" w:hAnsi="GHEA Grapalat" w:cs="GHEA Grapalat"/>
          <w:b/>
          <w:bCs/>
          <w:sz w:val="20"/>
          <w:szCs w:val="20"/>
        </w:rPr>
      </w:pPr>
      <w:r w:rsidRPr="006A3BBC">
        <w:rPr>
          <w:rFonts w:ascii="GHEA Grapalat" w:hAnsi="GHEA Grapalat"/>
          <w:b/>
          <w:sz w:val="20"/>
          <w:szCs w:val="20"/>
        </w:rPr>
        <w:t>2. Иные условия</w:t>
      </w:r>
    </w:p>
    <w:p w:rsidR="00D46A54" w:rsidRPr="006A3BBC" w:rsidRDefault="00D46A54" w:rsidP="00D46A54">
      <w:pPr>
        <w:widowControl w:val="0"/>
        <w:tabs>
          <w:tab w:val="left" w:pos="1134"/>
        </w:tabs>
        <w:ind w:firstLine="567"/>
        <w:jc w:val="both"/>
        <w:rPr>
          <w:rFonts w:ascii="GHEA Grapalat" w:hAnsi="GHEA Grapalat"/>
          <w:sz w:val="20"/>
          <w:szCs w:val="20"/>
        </w:rPr>
      </w:pPr>
    </w:p>
    <w:p w:rsidR="003D2FE2" w:rsidRPr="006A3BBC" w:rsidRDefault="00D46A54" w:rsidP="00D46A54">
      <w:pPr>
        <w:widowControl w:val="0"/>
        <w:tabs>
          <w:tab w:val="left" w:pos="1134"/>
        </w:tabs>
        <w:jc w:val="both"/>
        <w:rPr>
          <w:rFonts w:ascii="GHEA Grapalat" w:hAnsi="GHEA Grapalat"/>
          <w:sz w:val="20"/>
          <w:szCs w:val="20"/>
        </w:rPr>
      </w:pPr>
      <w:r w:rsidRPr="006A3BBC">
        <w:rPr>
          <w:rFonts w:ascii="GHEA Grapalat" w:hAnsi="GHEA Grapalat"/>
          <w:sz w:val="20"/>
          <w:szCs w:val="20"/>
        </w:rPr>
        <w:t>2.1.</w:t>
      </w:r>
      <w:r w:rsidR="003D2FE2" w:rsidRPr="006A3BBC">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6A3BBC" w:rsidRDefault="00D46A54" w:rsidP="00D46A54">
      <w:pPr>
        <w:widowControl w:val="0"/>
        <w:tabs>
          <w:tab w:val="left" w:pos="1134"/>
        </w:tabs>
        <w:jc w:val="both"/>
        <w:rPr>
          <w:rFonts w:ascii="GHEA Grapalat" w:hAnsi="GHEA Grapalat" w:cs="GHEA Grapalat"/>
          <w:sz w:val="20"/>
          <w:szCs w:val="20"/>
        </w:rPr>
      </w:pPr>
      <w:r w:rsidRPr="006A3BBC">
        <w:rPr>
          <w:rFonts w:ascii="GHEA Grapalat" w:hAnsi="GHEA Grapalat"/>
          <w:sz w:val="20"/>
          <w:szCs w:val="20"/>
        </w:rPr>
        <w:t>2.2.</w:t>
      </w:r>
      <w:r w:rsidR="003D2FE2" w:rsidRPr="006A3BBC">
        <w:rPr>
          <w:rFonts w:ascii="GHEA Grapalat" w:hAnsi="GHEA Grapalat"/>
          <w:sz w:val="20"/>
          <w:szCs w:val="20"/>
        </w:rPr>
        <w:t xml:space="preserve">Представив настоящее Соглашение и прилагаемое Требование </w:t>
      </w:r>
      <w:proofErr w:type="gramStart"/>
      <w:r w:rsidR="003D2FE2" w:rsidRPr="006A3BBC">
        <w:rPr>
          <w:rFonts w:ascii="GHEA Grapalat" w:hAnsi="GHEA Grapalat"/>
          <w:sz w:val="20"/>
          <w:szCs w:val="20"/>
        </w:rPr>
        <w:t>в</w:t>
      </w:r>
      <w:proofErr w:type="gramEnd"/>
      <w:r w:rsidR="003D2FE2" w:rsidRPr="006A3BBC">
        <w:rPr>
          <w:rFonts w:ascii="GHEA Grapalat" w:hAnsi="GHEA Grapalat"/>
          <w:sz w:val="20"/>
          <w:szCs w:val="20"/>
        </w:rPr>
        <w:t xml:space="preserve"> Банк-плательщик: </w:t>
      </w:r>
    </w:p>
    <w:p w:rsidR="003D2FE2" w:rsidRPr="006A3BBC" w:rsidRDefault="00D46A54" w:rsidP="00D46A54">
      <w:pPr>
        <w:widowControl w:val="0"/>
        <w:tabs>
          <w:tab w:val="left" w:pos="1134"/>
        </w:tabs>
        <w:jc w:val="both"/>
        <w:rPr>
          <w:rFonts w:ascii="GHEA Grapalat" w:hAnsi="GHEA Grapalat" w:cs="GHEA Grapalat"/>
          <w:sz w:val="20"/>
          <w:szCs w:val="20"/>
        </w:rPr>
      </w:pPr>
      <w:r w:rsidRPr="006A3BBC">
        <w:rPr>
          <w:rFonts w:ascii="GHEA Grapalat" w:hAnsi="GHEA Grapalat"/>
          <w:sz w:val="20"/>
          <w:szCs w:val="20"/>
        </w:rPr>
        <w:t>2.2.1.</w:t>
      </w:r>
      <w:r w:rsidR="003D2FE2" w:rsidRPr="006A3BBC">
        <w:rPr>
          <w:rFonts w:ascii="GHEA Grapalat" w:hAnsi="GHEA Grapalat"/>
          <w:sz w:val="20"/>
          <w:szCs w:val="20"/>
        </w:rPr>
        <w:t>Заказчик подтверждает, что Компания допустила нарушение договорных обязательств, а</w:t>
      </w:r>
    </w:p>
    <w:p w:rsidR="003D2FE2" w:rsidRPr="006A3BBC" w:rsidDel="00A13215" w:rsidRDefault="00D46A54" w:rsidP="00D46A54">
      <w:pPr>
        <w:widowControl w:val="0"/>
        <w:tabs>
          <w:tab w:val="left" w:pos="1134"/>
        </w:tabs>
        <w:jc w:val="both"/>
        <w:rPr>
          <w:rFonts w:ascii="GHEA Grapalat" w:hAnsi="GHEA Grapalat" w:cs="GHEA Grapalat"/>
          <w:sz w:val="20"/>
          <w:szCs w:val="20"/>
        </w:rPr>
      </w:pPr>
      <w:r w:rsidRPr="006A3BBC">
        <w:rPr>
          <w:rFonts w:ascii="GHEA Grapalat" w:hAnsi="GHEA Grapalat"/>
          <w:sz w:val="20"/>
          <w:szCs w:val="20"/>
        </w:rPr>
        <w:t>2.2.2.</w:t>
      </w:r>
      <w:r w:rsidR="003D2FE2" w:rsidRPr="006A3BBC">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3D2FE2" w:rsidRPr="006A3BBC">
        <w:rPr>
          <w:rFonts w:ascii="GHEA Grapalat" w:hAnsi="GHEA Grapalat"/>
          <w:sz w:val="20"/>
          <w:szCs w:val="20"/>
        </w:rPr>
        <w:t>подписаны</w:t>
      </w:r>
      <w:proofErr w:type="gramEnd"/>
      <w:r w:rsidR="003D2FE2" w:rsidRPr="006A3BBC">
        <w:rPr>
          <w:rFonts w:ascii="GHEA Grapalat" w:hAnsi="GHEA Grapalat"/>
          <w:sz w:val="20"/>
          <w:szCs w:val="20"/>
        </w:rPr>
        <w:t xml:space="preserve"> уполномоченным Компанией лицом.</w:t>
      </w:r>
    </w:p>
    <w:p w:rsidR="003D2FE2" w:rsidRPr="006A3BBC" w:rsidRDefault="00D46A54" w:rsidP="00D46A54">
      <w:pPr>
        <w:widowControl w:val="0"/>
        <w:tabs>
          <w:tab w:val="left" w:pos="1134"/>
        </w:tabs>
        <w:jc w:val="both"/>
        <w:rPr>
          <w:rFonts w:ascii="GHEA Grapalat" w:hAnsi="GHEA Grapalat"/>
          <w:sz w:val="20"/>
          <w:szCs w:val="20"/>
        </w:rPr>
      </w:pPr>
      <w:r w:rsidRPr="006A3BBC">
        <w:rPr>
          <w:rFonts w:ascii="GHEA Grapalat" w:hAnsi="GHEA Grapalat"/>
          <w:sz w:val="20"/>
          <w:szCs w:val="20"/>
        </w:rPr>
        <w:t>2.3.</w:t>
      </w:r>
      <w:r w:rsidR="003D2FE2" w:rsidRPr="006A3BBC">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3D2FE2" w:rsidRPr="006A3BBC">
        <w:rPr>
          <w:rFonts w:ascii="GHEA Grapalat" w:hAnsi="GHEA Grapalat"/>
          <w:sz w:val="20"/>
          <w:szCs w:val="20"/>
        </w:rPr>
        <w:t>недостижения</w:t>
      </w:r>
      <w:proofErr w:type="spellEnd"/>
      <w:r w:rsidR="003D2FE2" w:rsidRPr="006A3BBC">
        <w:rPr>
          <w:rFonts w:ascii="GHEA Grapalat" w:hAnsi="GHEA Grapalat"/>
          <w:sz w:val="20"/>
          <w:szCs w:val="20"/>
        </w:rPr>
        <w:t xml:space="preserve"> согласия споры разрешаются в судебном порядке.</w:t>
      </w:r>
    </w:p>
    <w:p w:rsidR="00D46A54" w:rsidRPr="006A3BBC" w:rsidRDefault="00D46A54" w:rsidP="003D2FE2">
      <w:pPr>
        <w:widowControl w:val="0"/>
        <w:spacing w:after="160"/>
        <w:ind w:firstLine="567"/>
        <w:jc w:val="center"/>
        <w:rPr>
          <w:rFonts w:ascii="GHEA Grapalat" w:hAnsi="GHEA Grapalat"/>
          <w:b/>
          <w:sz w:val="22"/>
          <w:szCs w:val="22"/>
        </w:rPr>
      </w:pPr>
    </w:p>
    <w:p w:rsidR="003D2FE2" w:rsidRPr="006A3BBC" w:rsidRDefault="003D2FE2" w:rsidP="003D2FE2">
      <w:pPr>
        <w:widowControl w:val="0"/>
        <w:spacing w:after="160"/>
        <w:ind w:firstLine="567"/>
        <w:jc w:val="center"/>
        <w:rPr>
          <w:rFonts w:ascii="GHEA Grapalat" w:hAnsi="GHEA Grapalat"/>
          <w:b/>
          <w:sz w:val="22"/>
          <w:szCs w:val="22"/>
        </w:rPr>
      </w:pPr>
      <w:r w:rsidRPr="006A3BBC">
        <w:rPr>
          <w:rFonts w:ascii="GHEA Grapalat" w:hAnsi="GHEA Grapalat"/>
          <w:b/>
          <w:sz w:val="22"/>
          <w:szCs w:val="22"/>
        </w:rPr>
        <w:t>3. Адрес, банковские реквизиты Компании</w:t>
      </w:r>
    </w:p>
    <w:p w:rsidR="003D2FE2" w:rsidRPr="006A3BBC" w:rsidRDefault="003D2FE2" w:rsidP="003D2FE2">
      <w:pPr>
        <w:widowControl w:val="0"/>
        <w:jc w:val="both"/>
        <w:rPr>
          <w:rFonts w:ascii="GHEA Grapalat" w:hAnsi="GHEA Grapalat"/>
          <w:sz w:val="22"/>
          <w:szCs w:val="22"/>
        </w:rPr>
      </w:pPr>
      <w:r w:rsidRPr="006A3BBC">
        <w:rPr>
          <w:rFonts w:ascii="GHEA Grapalat" w:hAnsi="GHEA Grapalat"/>
          <w:sz w:val="22"/>
          <w:szCs w:val="22"/>
        </w:rPr>
        <w:t>_______________________________________</w:t>
      </w:r>
    </w:p>
    <w:p w:rsidR="003D2FE2" w:rsidRPr="006A3BBC" w:rsidRDefault="003D2FE2" w:rsidP="003D2FE2">
      <w:pPr>
        <w:widowControl w:val="0"/>
        <w:spacing w:after="160"/>
        <w:ind w:right="4250"/>
        <w:jc w:val="center"/>
        <w:rPr>
          <w:rFonts w:ascii="GHEA Grapalat" w:hAnsi="GHEA Grapalat"/>
          <w:sz w:val="22"/>
          <w:szCs w:val="22"/>
          <w:vertAlign w:val="superscript"/>
        </w:rPr>
      </w:pPr>
      <w:r w:rsidRPr="006A3BBC">
        <w:rPr>
          <w:rFonts w:ascii="GHEA Grapalat" w:hAnsi="GHEA Grapalat"/>
          <w:sz w:val="22"/>
          <w:szCs w:val="22"/>
          <w:vertAlign w:val="superscript"/>
        </w:rPr>
        <w:t>наименование компании</w:t>
      </w:r>
    </w:p>
    <w:p w:rsidR="003D2FE2" w:rsidRPr="006A3BBC" w:rsidRDefault="003D2FE2" w:rsidP="003D2FE2">
      <w:pPr>
        <w:widowControl w:val="0"/>
        <w:jc w:val="both"/>
        <w:rPr>
          <w:rFonts w:ascii="GHEA Grapalat" w:hAnsi="GHEA Grapalat"/>
          <w:sz w:val="22"/>
          <w:szCs w:val="22"/>
        </w:rPr>
      </w:pPr>
      <w:r w:rsidRPr="006A3BBC">
        <w:rPr>
          <w:rFonts w:ascii="GHEA Grapalat" w:hAnsi="GHEA Grapalat"/>
          <w:sz w:val="22"/>
          <w:szCs w:val="22"/>
        </w:rPr>
        <w:t>_______________________________________</w:t>
      </w:r>
    </w:p>
    <w:p w:rsidR="003D2FE2" w:rsidRPr="006A3BBC" w:rsidRDefault="003D2FE2" w:rsidP="003D2FE2">
      <w:pPr>
        <w:widowControl w:val="0"/>
        <w:spacing w:after="160"/>
        <w:ind w:right="4250"/>
        <w:jc w:val="center"/>
        <w:rPr>
          <w:rFonts w:ascii="GHEA Grapalat" w:hAnsi="GHEA Grapalat"/>
          <w:sz w:val="22"/>
          <w:szCs w:val="22"/>
          <w:vertAlign w:val="superscript"/>
        </w:rPr>
      </w:pPr>
      <w:r w:rsidRPr="006A3BBC">
        <w:rPr>
          <w:rFonts w:ascii="GHEA Grapalat" w:hAnsi="GHEA Grapalat"/>
          <w:sz w:val="22"/>
          <w:szCs w:val="22"/>
          <w:vertAlign w:val="superscript"/>
        </w:rPr>
        <w:t>адрес компании</w:t>
      </w:r>
    </w:p>
    <w:p w:rsidR="003D2FE2" w:rsidRPr="006A3BBC" w:rsidRDefault="003D2FE2" w:rsidP="003D2FE2">
      <w:pPr>
        <w:widowControl w:val="0"/>
        <w:jc w:val="both"/>
        <w:rPr>
          <w:rFonts w:ascii="GHEA Grapalat" w:hAnsi="GHEA Grapalat"/>
          <w:sz w:val="22"/>
          <w:szCs w:val="22"/>
        </w:rPr>
      </w:pPr>
      <w:r w:rsidRPr="006A3BBC">
        <w:rPr>
          <w:rFonts w:ascii="GHEA Grapalat" w:hAnsi="GHEA Grapalat"/>
          <w:sz w:val="22"/>
          <w:szCs w:val="22"/>
        </w:rPr>
        <w:t>_______________________________________</w:t>
      </w:r>
    </w:p>
    <w:p w:rsidR="003D2FE2" w:rsidRPr="006A3BBC" w:rsidRDefault="003D2FE2" w:rsidP="003D2FE2">
      <w:pPr>
        <w:widowControl w:val="0"/>
        <w:spacing w:after="160"/>
        <w:ind w:right="4250"/>
        <w:jc w:val="center"/>
        <w:rPr>
          <w:rFonts w:ascii="GHEA Grapalat" w:hAnsi="GHEA Grapalat"/>
          <w:sz w:val="22"/>
          <w:szCs w:val="22"/>
          <w:vertAlign w:val="superscript"/>
        </w:rPr>
      </w:pPr>
      <w:r w:rsidRPr="006A3BBC">
        <w:rPr>
          <w:rFonts w:ascii="GHEA Grapalat" w:hAnsi="GHEA Grapalat"/>
          <w:sz w:val="22"/>
          <w:szCs w:val="22"/>
          <w:vertAlign w:val="superscript"/>
        </w:rPr>
        <w:t>наименование обслуживающего компанию банка</w:t>
      </w:r>
    </w:p>
    <w:p w:rsidR="003D2FE2" w:rsidRPr="006A3BBC" w:rsidRDefault="003D2FE2" w:rsidP="003D2FE2">
      <w:pPr>
        <w:widowControl w:val="0"/>
        <w:spacing w:after="160"/>
        <w:jc w:val="right"/>
        <w:rPr>
          <w:rFonts w:ascii="GHEA Grapalat" w:hAnsi="GHEA Grapalat"/>
          <w:sz w:val="22"/>
          <w:szCs w:val="22"/>
        </w:rPr>
      </w:pPr>
    </w:p>
    <w:p w:rsidR="003D2FE2" w:rsidRPr="006A3BBC" w:rsidRDefault="003D2FE2" w:rsidP="003D2FE2">
      <w:pPr>
        <w:widowControl w:val="0"/>
        <w:spacing w:after="160"/>
        <w:jc w:val="right"/>
        <w:rPr>
          <w:rFonts w:ascii="GHEA Grapalat" w:hAnsi="GHEA Grapalat"/>
          <w:sz w:val="16"/>
          <w:szCs w:val="16"/>
        </w:rPr>
      </w:pPr>
      <w:r w:rsidRPr="006A3BBC">
        <w:rPr>
          <w:rFonts w:ascii="GHEA Grapalat" w:hAnsi="GHEA Grapalat"/>
          <w:sz w:val="16"/>
          <w:szCs w:val="16"/>
        </w:rPr>
        <w:t>М. П.</w:t>
      </w:r>
    </w:p>
    <w:p w:rsidR="003D2FE2" w:rsidRPr="006A3BBC" w:rsidRDefault="003D2FE2" w:rsidP="003D2FE2">
      <w:pPr>
        <w:widowControl w:val="0"/>
        <w:spacing w:after="160"/>
        <w:jc w:val="both"/>
        <w:rPr>
          <w:rFonts w:ascii="GHEA Grapalat" w:hAnsi="GHEA Grapalat"/>
          <w:sz w:val="16"/>
          <w:szCs w:val="16"/>
        </w:rPr>
      </w:pPr>
      <w:r w:rsidRPr="006A3BBC">
        <w:rPr>
          <w:rFonts w:ascii="GHEA Grapalat" w:hAnsi="GHEA Grapalat"/>
          <w:sz w:val="16"/>
          <w:szCs w:val="16"/>
        </w:rPr>
        <w:t>День/месяц/год</w:t>
      </w:r>
    </w:p>
    <w:p w:rsidR="003D2FE2" w:rsidRPr="006A3BBC" w:rsidRDefault="003D2FE2" w:rsidP="003D2FE2">
      <w:pPr>
        <w:widowControl w:val="0"/>
        <w:spacing w:after="160"/>
        <w:jc w:val="both"/>
        <w:rPr>
          <w:rFonts w:ascii="GHEA Grapalat" w:hAnsi="GHEA Grapalat"/>
          <w:sz w:val="22"/>
          <w:szCs w:val="22"/>
        </w:rPr>
      </w:pPr>
    </w:p>
    <w:p w:rsidR="003D2FE2" w:rsidRPr="006A3BBC" w:rsidRDefault="003D2FE2" w:rsidP="003D2FE2">
      <w:pPr>
        <w:widowControl w:val="0"/>
        <w:spacing w:after="160"/>
        <w:jc w:val="both"/>
        <w:rPr>
          <w:rFonts w:ascii="GHEA Grapalat" w:hAnsi="GHEA Grapalat"/>
          <w:sz w:val="22"/>
          <w:szCs w:val="22"/>
        </w:rPr>
      </w:pPr>
    </w:p>
    <w:p w:rsidR="003D2FE2" w:rsidRPr="006A3BBC" w:rsidRDefault="003D2FE2" w:rsidP="003D2FE2">
      <w:pPr>
        <w:rPr>
          <w:rFonts w:ascii="GHEA Grapalat" w:hAnsi="GHEA Grapalat"/>
          <w:sz w:val="22"/>
          <w:szCs w:val="22"/>
        </w:rPr>
      </w:pPr>
    </w:p>
    <w:p w:rsidR="008A7430" w:rsidRPr="006A3BBC" w:rsidRDefault="008A7430" w:rsidP="00B46D58">
      <w:pPr>
        <w:widowControl w:val="0"/>
        <w:spacing w:after="160"/>
        <w:ind w:left="567" w:right="565"/>
        <w:jc w:val="center"/>
        <w:rPr>
          <w:rFonts w:ascii="GHEA Grapalat" w:hAnsi="GHEA Grapalat"/>
          <w:b/>
          <w:lang w:val="en-US"/>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A3BB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C3421C" w:rsidP="00C3421C">
            <w:pPr>
              <w:widowControl w:val="0"/>
              <w:tabs>
                <w:tab w:val="left" w:pos="3402"/>
              </w:tabs>
              <w:spacing w:after="160"/>
              <w:ind w:left="360"/>
              <w:rPr>
                <w:rFonts w:ascii="GHEA Grapalat" w:hAnsi="GHEA Grapalat" w:cs="Sylfaen"/>
                <w:bCs/>
                <w:sz w:val="20"/>
                <w:szCs w:val="20"/>
                <w:lang w:val="en-US"/>
              </w:rPr>
            </w:pPr>
            <w:r w:rsidRPr="006A3BBC">
              <w:rPr>
                <w:rFonts w:ascii="GHEA Grapalat" w:hAnsi="GHEA Grapalat"/>
                <w:sz w:val="20"/>
                <w:szCs w:val="20"/>
                <w:lang w:val="en-US"/>
              </w:rPr>
              <w:lastRenderedPageBreak/>
              <w:t>1.</w:t>
            </w:r>
            <w:r w:rsidRPr="006A3BBC">
              <w:rPr>
                <w:rFonts w:ascii="GHEA Grapalat" w:hAnsi="GHEA Grapalat"/>
                <w:sz w:val="20"/>
                <w:szCs w:val="20"/>
                <w:lang w:val="en-US"/>
              </w:rPr>
              <w:tab/>
            </w:r>
            <w:r w:rsidRPr="006A3BBC">
              <w:rPr>
                <w:rFonts w:ascii="GHEA Grapalat" w:hAnsi="GHEA Grapalat"/>
                <w:sz w:val="20"/>
                <w:szCs w:val="20"/>
              </w:rPr>
              <w:t xml:space="preserve">ПЛАТЕЖНОЕ ТРЕБОВАНИЕ </w:t>
            </w:r>
            <w:r w:rsidRPr="006A3BBC">
              <w:rPr>
                <w:rFonts w:ascii="GHEA Grapalat" w:hAnsi="GHEA Grapalat"/>
                <w:sz w:val="20"/>
                <w:szCs w:val="20"/>
                <w:lang w:val="en-US"/>
              </w:rPr>
              <w:t>*</w:t>
            </w:r>
          </w:p>
        </w:tc>
      </w:tr>
      <w:tr w:rsidR="00B138F3" w:rsidRPr="006A3BB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D746CA" w:rsidP="00D746CA">
            <w:pPr>
              <w:widowControl w:val="0"/>
              <w:tabs>
                <w:tab w:val="left" w:pos="855"/>
              </w:tabs>
              <w:rPr>
                <w:rFonts w:ascii="GHEA Grapalat" w:hAnsi="GHEA Grapalat" w:cs="Sylfaen"/>
                <w:sz w:val="20"/>
                <w:szCs w:val="20"/>
              </w:rPr>
            </w:pPr>
            <w:r w:rsidRPr="006A3BBC">
              <w:rPr>
                <w:rFonts w:ascii="GHEA Grapalat" w:hAnsi="GHEA Grapalat"/>
                <w:sz w:val="20"/>
                <w:szCs w:val="20"/>
              </w:rPr>
              <w:t>2.</w:t>
            </w:r>
            <w:r w:rsidR="00C3421C" w:rsidRPr="006A3BBC">
              <w:rPr>
                <w:rFonts w:ascii="GHEA Grapalat" w:hAnsi="GHEA Grapalat"/>
                <w:sz w:val="20"/>
                <w:szCs w:val="20"/>
              </w:rPr>
              <w:t xml:space="preserve">Номер </w:t>
            </w:r>
          </w:p>
        </w:tc>
      </w:tr>
      <w:tr w:rsidR="00B138F3" w:rsidRPr="006A3BBC"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C3421C" w:rsidP="00D746CA">
            <w:pPr>
              <w:widowControl w:val="0"/>
              <w:tabs>
                <w:tab w:val="left" w:pos="3390"/>
              </w:tabs>
              <w:rPr>
                <w:rFonts w:ascii="GHEA Grapalat" w:hAnsi="GHEA Grapalat" w:cs="Sylfaen"/>
                <w:sz w:val="20"/>
                <w:szCs w:val="20"/>
              </w:rPr>
            </w:pPr>
            <w:r w:rsidRPr="006A3BBC">
              <w:rPr>
                <w:rFonts w:ascii="GHEA Grapalat" w:hAnsi="GHEA Grapalat"/>
                <w:sz w:val="20"/>
                <w:szCs w:val="20"/>
              </w:rPr>
              <w:t>3</w:t>
            </w:r>
            <w:r w:rsidRPr="006A3BBC">
              <w:rPr>
                <w:rFonts w:ascii="GHEA Grapalat" w:hAnsi="GHEA Grapalat"/>
                <w:sz w:val="20"/>
                <w:szCs w:val="20"/>
              </w:rPr>
              <w:tab/>
              <w:t>Дата представления: "___" ___ 20___г.</w:t>
            </w:r>
          </w:p>
        </w:tc>
      </w:tr>
      <w:tr w:rsidR="00B138F3" w:rsidRPr="006A3BBC"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D746CA" w:rsidP="00D746CA">
            <w:pPr>
              <w:widowControl w:val="0"/>
              <w:tabs>
                <w:tab w:val="left" w:pos="855"/>
              </w:tabs>
              <w:rPr>
                <w:rFonts w:ascii="GHEA Grapalat" w:hAnsi="GHEA Grapalat"/>
                <w:sz w:val="20"/>
                <w:szCs w:val="20"/>
              </w:rPr>
            </w:pPr>
            <w:proofErr w:type="gramStart"/>
            <w:r w:rsidRPr="006A3BBC">
              <w:rPr>
                <w:rFonts w:ascii="GHEA Grapalat" w:hAnsi="GHEA Grapalat"/>
                <w:sz w:val="20"/>
                <w:szCs w:val="20"/>
              </w:rPr>
              <w:t>4.</w:t>
            </w:r>
            <w:r w:rsidR="00C3421C" w:rsidRPr="006A3BBC">
              <w:rPr>
                <w:rFonts w:ascii="GHEA Grapalat" w:hAnsi="GHEA Grapalat"/>
                <w:sz w:val="20"/>
                <w:szCs w:val="20"/>
              </w:rPr>
              <w:t>Наименование, или имя, фамилия плательщика (Компания:</w:t>
            </w:r>
            <w:proofErr w:type="gramEnd"/>
          </w:p>
        </w:tc>
      </w:tr>
      <w:tr w:rsidR="00B138F3" w:rsidRPr="006A3BBC"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D746CA" w:rsidP="00D746CA">
            <w:pPr>
              <w:widowControl w:val="0"/>
              <w:tabs>
                <w:tab w:val="left" w:pos="855"/>
              </w:tabs>
              <w:rPr>
                <w:rFonts w:ascii="GHEA Grapalat" w:hAnsi="GHEA Grapalat"/>
                <w:sz w:val="20"/>
                <w:szCs w:val="20"/>
              </w:rPr>
            </w:pPr>
            <w:r w:rsidRPr="006A3BBC">
              <w:rPr>
                <w:rFonts w:ascii="GHEA Grapalat" w:hAnsi="GHEA Grapalat"/>
                <w:sz w:val="20"/>
                <w:szCs w:val="20"/>
              </w:rPr>
              <w:t>5.</w:t>
            </w:r>
            <w:r w:rsidR="00C3421C" w:rsidRPr="006A3BBC">
              <w:rPr>
                <w:rFonts w:ascii="GHEA Grapalat" w:hAnsi="GHEA Grapalat"/>
                <w:sz w:val="20"/>
                <w:szCs w:val="20"/>
              </w:rPr>
              <w:t>Обслуживающая плательщика Финансовая организация (банк):</w:t>
            </w:r>
          </w:p>
        </w:tc>
      </w:tr>
      <w:tr w:rsidR="00B138F3" w:rsidRPr="006A3BBC"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D746CA" w:rsidP="00D746CA">
            <w:pPr>
              <w:widowControl w:val="0"/>
              <w:tabs>
                <w:tab w:val="left" w:pos="855"/>
              </w:tabs>
              <w:rPr>
                <w:rFonts w:ascii="GHEA Grapalat" w:hAnsi="GHEA Grapalat"/>
                <w:sz w:val="20"/>
                <w:szCs w:val="20"/>
              </w:rPr>
            </w:pPr>
            <w:r w:rsidRPr="006A3BBC">
              <w:rPr>
                <w:rFonts w:ascii="GHEA Grapalat" w:hAnsi="GHEA Grapalat"/>
                <w:sz w:val="20"/>
                <w:szCs w:val="20"/>
              </w:rPr>
              <w:t>6.</w:t>
            </w:r>
            <w:r w:rsidR="00C3421C" w:rsidRPr="006A3BBC">
              <w:rPr>
                <w:rFonts w:ascii="GHEA Grapalat" w:hAnsi="GHEA Grapalat"/>
                <w:sz w:val="20"/>
                <w:szCs w:val="20"/>
              </w:rPr>
              <w:t>Номер счета плательщика:</w:t>
            </w:r>
          </w:p>
        </w:tc>
      </w:tr>
      <w:tr w:rsidR="00B138F3" w:rsidRPr="006A3BB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D746CA" w:rsidP="00D746CA">
            <w:pPr>
              <w:widowControl w:val="0"/>
              <w:tabs>
                <w:tab w:val="left" w:pos="855"/>
              </w:tabs>
              <w:rPr>
                <w:rFonts w:ascii="GHEA Grapalat" w:hAnsi="GHEA Grapalat"/>
                <w:sz w:val="20"/>
                <w:szCs w:val="20"/>
                <w:lang w:val="en-US"/>
              </w:rPr>
            </w:pPr>
            <w:r w:rsidRPr="006A3BBC">
              <w:rPr>
                <w:rFonts w:ascii="GHEA Grapalat" w:hAnsi="GHEA Grapalat"/>
                <w:sz w:val="20"/>
                <w:szCs w:val="20"/>
              </w:rPr>
              <w:t>7.</w:t>
            </w:r>
            <w:r w:rsidR="00C3421C" w:rsidRPr="006A3BBC">
              <w:rPr>
                <w:rFonts w:ascii="GHEA Grapalat" w:hAnsi="GHEA Grapalat"/>
                <w:sz w:val="20"/>
                <w:szCs w:val="20"/>
              </w:rPr>
              <w:t>УНН плательщика:</w:t>
            </w:r>
          </w:p>
        </w:tc>
      </w:tr>
      <w:tr w:rsidR="00B138F3" w:rsidRPr="006A3BBC"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D746CA" w:rsidP="00D746CA">
            <w:pPr>
              <w:widowControl w:val="0"/>
              <w:tabs>
                <w:tab w:val="left" w:pos="855"/>
              </w:tabs>
              <w:rPr>
                <w:rFonts w:ascii="GHEA Grapalat" w:hAnsi="GHEA Grapalat"/>
                <w:sz w:val="20"/>
                <w:szCs w:val="20"/>
              </w:rPr>
            </w:pPr>
            <w:r w:rsidRPr="006A3BBC">
              <w:rPr>
                <w:rFonts w:ascii="GHEA Grapalat" w:hAnsi="GHEA Grapalat"/>
                <w:sz w:val="20"/>
                <w:szCs w:val="20"/>
              </w:rPr>
              <w:t>8.</w:t>
            </w:r>
            <w:r w:rsidR="00C3421C" w:rsidRPr="006A3BBC">
              <w:rPr>
                <w:rFonts w:ascii="GHEA Grapalat" w:hAnsi="GHEA Grapalat"/>
                <w:sz w:val="20"/>
                <w:szCs w:val="20"/>
              </w:rPr>
              <w:t>НЗОУ плательщика:</w:t>
            </w:r>
          </w:p>
        </w:tc>
      </w:tr>
      <w:tr w:rsidR="00B138F3" w:rsidRPr="006A3BBC" w:rsidTr="00CE7392">
        <w:trPr>
          <w:trHeight w:val="1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D746CA" w:rsidP="00F10789">
            <w:pPr>
              <w:widowControl w:val="0"/>
              <w:tabs>
                <w:tab w:val="left" w:pos="855"/>
              </w:tabs>
              <w:rPr>
                <w:rFonts w:ascii="GHEA Grapalat" w:hAnsi="GHEA Grapalat"/>
                <w:i/>
                <w:sz w:val="20"/>
                <w:szCs w:val="20"/>
                <w:lang w:eastAsia="en-US" w:bidi="ar-SA"/>
              </w:rPr>
            </w:pPr>
            <w:r w:rsidRPr="006A3BBC">
              <w:rPr>
                <w:rFonts w:ascii="GHEA Grapalat" w:hAnsi="GHEA Grapalat"/>
                <w:sz w:val="20"/>
                <w:szCs w:val="20"/>
              </w:rPr>
              <w:t>9.</w:t>
            </w:r>
            <w:r w:rsidR="00C3421C" w:rsidRPr="006A3BBC">
              <w:rPr>
                <w:rFonts w:ascii="GHEA Grapalat" w:hAnsi="GHEA Grapalat"/>
                <w:sz w:val="20"/>
                <w:szCs w:val="20"/>
              </w:rPr>
              <w:t>Наименование, или имя, фамилия бенефициара:</w:t>
            </w:r>
            <w:r w:rsidR="00D46A54" w:rsidRPr="006A3BBC">
              <w:rPr>
                <w:rFonts w:ascii="GHEA Grapalat" w:hAnsi="GHEA Grapalat"/>
                <w:sz w:val="20"/>
                <w:szCs w:val="20"/>
              </w:rPr>
              <w:t xml:space="preserve"> </w:t>
            </w:r>
            <w:r w:rsidR="00D46A54" w:rsidRPr="006A3BBC">
              <w:rPr>
                <w:rFonts w:ascii="GHEA Grapalat" w:hAnsi="GHEA Grapalat"/>
                <w:i/>
                <w:sz w:val="20"/>
                <w:szCs w:val="20"/>
                <w:lang w:eastAsia="en-US" w:bidi="ar-SA"/>
              </w:rPr>
              <w:t xml:space="preserve"> </w:t>
            </w:r>
            <w:r w:rsidR="006A3C8D" w:rsidRPr="006A3BBC">
              <w:rPr>
                <w:rFonts w:ascii="GHEA Grapalat" w:hAnsi="GHEA Grapalat"/>
                <w:i/>
                <w:sz w:val="20"/>
                <w:szCs w:val="20"/>
                <w:lang w:eastAsia="en-US" w:bidi="ar-SA"/>
              </w:rPr>
              <w:t xml:space="preserve">" Основная школа N 1 г. Арташата имени </w:t>
            </w:r>
            <w:proofErr w:type="spellStart"/>
            <w:r w:rsidR="006A3C8D" w:rsidRPr="006A3BBC">
              <w:rPr>
                <w:rFonts w:ascii="GHEA Grapalat" w:hAnsi="GHEA Grapalat"/>
                <w:i/>
                <w:sz w:val="20"/>
                <w:szCs w:val="20"/>
                <w:lang w:eastAsia="en-US" w:bidi="ar-SA"/>
              </w:rPr>
              <w:t>А.Голецяа</w:t>
            </w:r>
            <w:proofErr w:type="spellEnd"/>
            <w:r w:rsidR="006A3C8D" w:rsidRPr="006A3BBC">
              <w:rPr>
                <w:rFonts w:ascii="GHEA Grapalat" w:hAnsi="GHEA Grapalat"/>
                <w:i/>
                <w:sz w:val="20"/>
                <w:szCs w:val="20"/>
                <w:lang w:eastAsia="en-US" w:bidi="ar-SA"/>
              </w:rPr>
              <w:t xml:space="preserve"> » ГНКО</w:t>
            </w:r>
          </w:p>
        </w:tc>
      </w:tr>
      <w:tr w:rsidR="00B138F3" w:rsidRPr="006A3BB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D746CA" w:rsidP="00D746CA">
            <w:pPr>
              <w:widowControl w:val="0"/>
              <w:tabs>
                <w:tab w:val="left" w:pos="855"/>
              </w:tabs>
              <w:rPr>
                <w:rFonts w:ascii="GHEA Grapalat" w:hAnsi="GHEA Grapalat"/>
                <w:sz w:val="20"/>
                <w:szCs w:val="20"/>
              </w:rPr>
            </w:pPr>
            <w:r w:rsidRPr="006A3BBC">
              <w:rPr>
                <w:rFonts w:ascii="GHEA Grapalat" w:hAnsi="GHEA Grapalat"/>
                <w:sz w:val="20"/>
                <w:szCs w:val="20"/>
              </w:rPr>
              <w:t>10.</w:t>
            </w:r>
            <w:r w:rsidR="00C3421C" w:rsidRPr="006A3BBC">
              <w:rPr>
                <w:rFonts w:ascii="GHEA Grapalat" w:hAnsi="GHEA Grapalat"/>
                <w:sz w:val="20"/>
                <w:szCs w:val="20"/>
              </w:rPr>
              <w:t>НЗОУ бенефициара (не заполняется)</w:t>
            </w:r>
          </w:p>
        </w:tc>
      </w:tr>
      <w:tr w:rsidR="00B138F3" w:rsidRPr="006A3BBC"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D746CA" w:rsidP="00F10789">
            <w:pPr>
              <w:widowControl w:val="0"/>
              <w:tabs>
                <w:tab w:val="left" w:pos="855"/>
              </w:tabs>
              <w:rPr>
                <w:rFonts w:ascii="GHEA Grapalat" w:hAnsi="GHEA Grapalat"/>
                <w:sz w:val="20"/>
                <w:szCs w:val="20"/>
                <w:lang w:val="en-US"/>
              </w:rPr>
            </w:pPr>
            <w:r w:rsidRPr="006A3BBC">
              <w:rPr>
                <w:rFonts w:ascii="GHEA Grapalat" w:hAnsi="GHEA Grapalat"/>
                <w:sz w:val="20"/>
                <w:szCs w:val="20"/>
              </w:rPr>
              <w:t>11.</w:t>
            </w:r>
            <w:r w:rsidR="00C3421C" w:rsidRPr="006A3BBC">
              <w:rPr>
                <w:rFonts w:ascii="GHEA Grapalat" w:hAnsi="GHEA Grapalat"/>
                <w:sz w:val="20"/>
                <w:szCs w:val="20"/>
              </w:rPr>
              <w:t>УНН бенефициара:</w:t>
            </w:r>
            <w:r w:rsidR="00D46A54" w:rsidRPr="006A3BBC">
              <w:rPr>
                <w:rFonts w:ascii="GHEA Grapalat" w:hAnsi="GHEA Grapalat" w:cs="Arial"/>
                <w:sz w:val="20"/>
                <w:szCs w:val="20"/>
                <w:lang w:val="hy-AM" w:eastAsia="en-US" w:bidi="ar-SA"/>
              </w:rPr>
              <w:t>-</w:t>
            </w:r>
            <w:r w:rsidR="00F10789" w:rsidRPr="006A3BBC">
              <w:rPr>
                <w:rFonts w:ascii="GHEA Grapalat" w:hAnsi="GHEA Grapalat" w:cs="Arial"/>
                <w:sz w:val="20"/>
                <w:szCs w:val="20"/>
                <w:lang w:eastAsia="en-US" w:bidi="ar-SA"/>
              </w:rPr>
              <w:t xml:space="preserve">` </w:t>
            </w:r>
            <w:r w:rsidR="00F10789" w:rsidRPr="006A3BBC">
              <w:rPr>
                <w:rFonts w:ascii="GHEA Grapalat" w:hAnsi="GHEA Grapalat"/>
                <w:sz w:val="20"/>
                <w:lang w:val="hy-AM" w:eastAsia="en-US" w:bidi="ar-SA"/>
              </w:rPr>
              <w:t>04206</w:t>
            </w:r>
            <w:r w:rsidR="0084319F" w:rsidRPr="006A3BBC">
              <w:rPr>
                <w:rFonts w:ascii="GHEA Grapalat" w:hAnsi="GHEA Grapalat"/>
                <w:sz w:val="20"/>
                <w:lang w:val="en-US" w:eastAsia="en-US" w:bidi="ar-SA"/>
              </w:rPr>
              <w:t>708</w:t>
            </w:r>
          </w:p>
        </w:tc>
      </w:tr>
      <w:tr w:rsidR="00B138F3" w:rsidRPr="006A3BBC"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D746CA" w:rsidP="001D6B5F">
            <w:pPr>
              <w:widowControl w:val="0"/>
              <w:tabs>
                <w:tab w:val="left" w:pos="855"/>
              </w:tabs>
              <w:rPr>
                <w:rFonts w:ascii="GHEA Grapalat" w:hAnsi="GHEA Grapalat"/>
                <w:sz w:val="20"/>
                <w:szCs w:val="20"/>
              </w:rPr>
            </w:pPr>
            <w:r w:rsidRPr="006A3BBC">
              <w:rPr>
                <w:rFonts w:ascii="GHEA Grapalat" w:hAnsi="GHEA Grapalat"/>
                <w:sz w:val="20"/>
                <w:szCs w:val="20"/>
              </w:rPr>
              <w:t>12.</w:t>
            </w:r>
            <w:r w:rsidR="00C3421C" w:rsidRPr="006A3BBC">
              <w:rPr>
                <w:rFonts w:ascii="GHEA Grapalat" w:hAnsi="GHEA Grapalat"/>
                <w:sz w:val="20"/>
                <w:szCs w:val="20"/>
              </w:rPr>
              <w:t>Обслуживающая бенефициара Финансовая организация (банк):</w:t>
            </w:r>
            <w:r w:rsidR="001D6B5F" w:rsidRPr="006A3BBC">
              <w:rPr>
                <w:rFonts w:ascii="GHEA Grapalat" w:hAnsi="GHEA Grapalat"/>
                <w:sz w:val="20"/>
                <w:szCs w:val="20"/>
              </w:rPr>
              <w:t xml:space="preserve">  </w:t>
            </w:r>
            <w:proofErr w:type="spellStart"/>
            <w:r w:rsidR="001D6B5F" w:rsidRPr="006A3BBC">
              <w:rPr>
                <w:rFonts w:ascii="GHEA Grapalat" w:hAnsi="GHEA Grapalat"/>
                <w:sz w:val="20"/>
                <w:szCs w:val="20"/>
              </w:rPr>
              <w:t>операционний</w:t>
            </w:r>
            <w:proofErr w:type="spellEnd"/>
            <w:r w:rsidR="001D6B5F" w:rsidRPr="006A3BBC">
              <w:rPr>
                <w:rFonts w:ascii="GHEA Grapalat" w:hAnsi="GHEA Grapalat"/>
                <w:sz w:val="20"/>
                <w:szCs w:val="20"/>
              </w:rPr>
              <w:t xml:space="preserve"> отдел МФ РА</w:t>
            </w:r>
            <w:r w:rsidR="00D46A54" w:rsidRPr="006A3BBC">
              <w:rPr>
                <w:rFonts w:ascii="GHEA Grapalat" w:hAnsi="GHEA Grapalat"/>
                <w:sz w:val="20"/>
                <w:szCs w:val="20"/>
              </w:rPr>
              <w:t xml:space="preserve"> </w:t>
            </w:r>
          </w:p>
        </w:tc>
      </w:tr>
      <w:tr w:rsidR="00B138F3" w:rsidRPr="006A3BBC"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D746CA" w:rsidP="0084319F">
            <w:pPr>
              <w:spacing w:line="276" w:lineRule="auto"/>
              <w:rPr>
                <w:rFonts w:ascii="GHEA Grapalat" w:hAnsi="GHEA Grapalat"/>
                <w:sz w:val="20"/>
                <w:szCs w:val="20"/>
                <w:lang w:val="en-US" w:eastAsia="en-US" w:bidi="ar-SA"/>
              </w:rPr>
            </w:pPr>
            <w:r w:rsidRPr="006A3BBC">
              <w:rPr>
                <w:rFonts w:ascii="GHEA Grapalat" w:hAnsi="GHEA Grapalat"/>
                <w:sz w:val="20"/>
                <w:szCs w:val="20"/>
              </w:rPr>
              <w:t>13.</w:t>
            </w:r>
            <w:r w:rsidR="00C3421C" w:rsidRPr="006A3BBC">
              <w:rPr>
                <w:rFonts w:ascii="GHEA Grapalat" w:hAnsi="GHEA Grapalat"/>
                <w:sz w:val="20"/>
                <w:szCs w:val="20"/>
              </w:rPr>
              <w:t>Номер счета бенефициара (</w:t>
            </w:r>
            <w:proofErr w:type="spellStart"/>
            <w:r w:rsidR="00C3421C" w:rsidRPr="006A3BBC">
              <w:rPr>
                <w:rFonts w:ascii="GHEA Grapalat" w:hAnsi="GHEA Grapalat"/>
                <w:sz w:val="20"/>
                <w:szCs w:val="20"/>
              </w:rPr>
              <w:t>сч</w:t>
            </w:r>
            <w:proofErr w:type="spellEnd"/>
            <w:r w:rsidR="00C3421C" w:rsidRPr="006A3BBC">
              <w:rPr>
                <w:rFonts w:ascii="GHEA Grapalat" w:hAnsi="GHEA Grapalat"/>
                <w:sz w:val="20"/>
                <w:szCs w:val="20"/>
              </w:rPr>
              <w:t>.№)</w:t>
            </w:r>
            <w:r w:rsidR="00D46A54" w:rsidRPr="006A3BBC">
              <w:rPr>
                <w:rFonts w:ascii="GHEA Grapalat" w:hAnsi="GHEA Grapalat"/>
                <w:sz w:val="20"/>
                <w:szCs w:val="20"/>
                <w:lang w:val="en-US"/>
              </w:rPr>
              <w:t xml:space="preserve">  </w:t>
            </w:r>
            <w:r w:rsidR="00D46A54" w:rsidRPr="006A3BBC">
              <w:rPr>
                <w:rFonts w:ascii="GHEA Grapalat" w:hAnsi="GHEA Grapalat"/>
                <w:sz w:val="20"/>
                <w:szCs w:val="20"/>
                <w:lang w:val="hy-AM" w:eastAsia="en-US" w:bidi="ar-SA"/>
              </w:rPr>
              <w:t>-</w:t>
            </w:r>
            <w:r w:rsidR="00ED6254" w:rsidRPr="006A3BBC">
              <w:rPr>
                <w:rFonts w:ascii="GHEA Grapalat" w:hAnsi="GHEA Grapalat"/>
                <w:sz w:val="20"/>
                <w:szCs w:val="20"/>
                <w:lang w:val="en-US" w:eastAsia="en-US" w:bidi="ar-SA"/>
              </w:rPr>
              <w:t>900418000</w:t>
            </w:r>
            <w:r w:rsidR="0084319F" w:rsidRPr="006A3BBC">
              <w:rPr>
                <w:rFonts w:ascii="GHEA Grapalat" w:hAnsi="GHEA Grapalat"/>
                <w:sz w:val="20"/>
                <w:szCs w:val="20"/>
                <w:lang w:val="en-US" w:eastAsia="en-US" w:bidi="ar-SA"/>
              </w:rPr>
              <w:t>395</w:t>
            </w:r>
          </w:p>
        </w:tc>
      </w:tr>
      <w:tr w:rsidR="00B138F3" w:rsidRPr="006A3BBC"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D746CA" w:rsidP="00D746CA">
            <w:pPr>
              <w:widowControl w:val="0"/>
              <w:tabs>
                <w:tab w:val="left" w:pos="855"/>
              </w:tabs>
              <w:rPr>
                <w:rFonts w:ascii="GHEA Grapalat" w:hAnsi="GHEA Grapalat"/>
                <w:sz w:val="20"/>
                <w:szCs w:val="20"/>
              </w:rPr>
            </w:pPr>
            <w:r w:rsidRPr="006A3BBC">
              <w:rPr>
                <w:rFonts w:ascii="GHEA Grapalat" w:hAnsi="GHEA Grapalat"/>
                <w:sz w:val="20"/>
                <w:szCs w:val="20"/>
              </w:rPr>
              <w:t>14.</w:t>
            </w:r>
            <w:r w:rsidR="00C3421C" w:rsidRPr="006A3BBC">
              <w:rPr>
                <w:rFonts w:ascii="GHEA Grapalat" w:hAnsi="GHEA Grapalat"/>
                <w:sz w:val="20"/>
                <w:szCs w:val="20"/>
              </w:rPr>
              <w:t>Сумма (цифрами и прописью):</w:t>
            </w:r>
          </w:p>
        </w:tc>
      </w:tr>
      <w:tr w:rsidR="00B138F3" w:rsidRPr="006A3BBC"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D746CA" w:rsidP="00D746CA">
            <w:pPr>
              <w:widowControl w:val="0"/>
              <w:tabs>
                <w:tab w:val="left" w:pos="855"/>
              </w:tabs>
              <w:rPr>
                <w:rFonts w:ascii="GHEA Grapalat" w:hAnsi="GHEA Grapalat"/>
                <w:sz w:val="20"/>
                <w:szCs w:val="20"/>
              </w:rPr>
            </w:pPr>
            <w:r w:rsidRPr="006A3BBC">
              <w:rPr>
                <w:rFonts w:ascii="GHEA Grapalat" w:hAnsi="GHEA Grapalat"/>
                <w:sz w:val="20"/>
                <w:szCs w:val="20"/>
              </w:rPr>
              <w:t>15.</w:t>
            </w:r>
            <w:r w:rsidR="00C3421C" w:rsidRPr="006A3BBC">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6A3BBC"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D746CA" w:rsidP="00D746CA">
            <w:pPr>
              <w:widowControl w:val="0"/>
              <w:tabs>
                <w:tab w:val="left" w:pos="855"/>
              </w:tabs>
              <w:rPr>
                <w:rFonts w:ascii="GHEA Grapalat" w:hAnsi="GHEA Grapalat"/>
                <w:sz w:val="20"/>
                <w:szCs w:val="20"/>
              </w:rPr>
            </w:pPr>
            <w:r w:rsidRPr="006A3BBC">
              <w:rPr>
                <w:rFonts w:ascii="GHEA Grapalat" w:hAnsi="GHEA Grapalat"/>
                <w:sz w:val="20"/>
                <w:szCs w:val="20"/>
              </w:rPr>
              <w:t>16.</w:t>
            </w:r>
            <w:r w:rsidR="00C3421C" w:rsidRPr="006A3BBC">
              <w:rPr>
                <w:rFonts w:ascii="GHEA Grapalat" w:hAnsi="GHEA Grapalat"/>
                <w:sz w:val="20"/>
                <w:szCs w:val="20"/>
              </w:rPr>
              <w:t>Валюта (прописью и по коду):</w:t>
            </w:r>
          </w:p>
        </w:tc>
      </w:tr>
      <w:tr w:rsidR="00B138F3" w:rsidRPr="006A3BBC"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D746CA" w:rsidP="00697F7B">
            <w:pPr>
              <w:widowControl w:val="0"/>
              <w:tabs>
                <w:tab w:val="left" w:pos="855"/>
              </w:tabs>
              <w:rPr>
                <w:rFonts w:ascii="GHEA Grapalat" w:hAnsi="GHEA Grapalat"/>
                <w:sz w:val="20"/>
                <w:szCs w:val="20"/>
              </w:rPr>
            </w:pPr>
            <w:r w:rsidRPr="006A3BBC">
              <w:rPr>
                <w:rFonts w:ascii="GHEA Grapalat" w:hAnsi="GHEA Grapalat"/>
                <w:sz w:val="20"/>
                <w:szCs w:val="20"/>
              </w:rPr>
              <w:t>17.</w:t>
            </w:r>
            <w:r w:rsidR="00C3421C" w:rsidRPr="006A3BBC">
              <w:rPr>
                <w:rFonts w:ascii="GHEA Grapalat" w:hAnsi="GHEA Grapalat"/>
                <w:sz w:val="20"/>
                <w:szCs w:val="20"/>
              </w:rPr>
              <w:t xml:space="preserve">Цель сделки (уплаты): (для </w:t>
            </w:r>
            <w:r w:rsidR="00697F7B" w:rsidRPr="006A3BBC">
              <w:rPr>
                <w:rFonts w:ascii="GHEA Grapalat" w:hAnsi="GHEA Grapalat"/>
                <w:b/>
                <w:sz w:val="20"/>
                <w:szCs w:val="20"/>
              </w:rPr>
              <w:t xml:space="preserve"> обеспечение квалификации</w:t>
            </w:r>
            <w:proofErr w:type="gramStart"/>
            <w:r w:rsidR="00697F7B" w:rsidRPr="006A3BBC">
              <w:rPr>
                <w:rFonts w:ascii="GHEA Grapalat" w:hAnsi="GHEA Grapalat"/>
                <w:sz w:val="20"/>
                <w:szCs w:val="20"/>
              </w:rPr>
              <w:t xml:space="preserve"> </w:t>
            </w:r>
            <w:r w:rsidR="00C3421C" w:rsidRPr="006A3BBC">
              <w:rPr>
                <w:rFonts w:ascii="GHEA Grapalat" w:hAnsi="GHEA Grapalat"/>
                <w:sz w:val="20"/>
                <w:szCs w:val="20"/>
              </w:rPr>
              <w:t>)</w:t>
            </w:r>
            <w:proofErr w:type="gramEnd"/>
          </w:p>
        </w:tc>
      </w:tr>
      <w:tr w:rsidR="00B138F3" w:rsidRPr="006A3BBC"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6A3BBC" w:rsidRDefault="00D746CA" w:rsidP="00D746CA">
            <w:pPr>
              <w:widowControl w:val="0"/>
              <w:tabs>
                <w:tab w:val="left" w:pos="855"/>
              </w:tabs>
              <w:rPr>
                <w:rFonts w:ascii="GHEA Grapalat" w:hAnsi="GHEA Grapalat"/>
                <w:sz w:val="20"/>
                <w:szCs w:val="20"/>
              </w:rPr>
            </w:pPr>
            <w:r w:rsidRPr="006A3BBC">
              <w:rPr>
                <w:rFonts w:ascii="GHEA Grapalat" w:hAnsi="GHEA Grapalat"/>
                <w:sz w:val="20"/>
                <w:szCs w:val="20"/>
              </w:rPr>
              <w:t>18.</w:t>
            </w:r>
            <w:r w:rsidR="00C3421C" w:rsidRPr="006A3BBC">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A3BBC"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C3421C" w:rsidP="00D46A54">
            <w:pPr>
              <w:widowControl w:val="0"/>
              <w:tabs>
                <w:tab w:val="left" w:pos="855"/>
              </w:tabs>
              <w:rPr>
                <w:rFonts w:ascii="GHEA Grapalat" w:hAnsi="GHEA Grapalat"/>
                <w:sz w:val="20"/>
                <w:szCs w:val="20"/>
              </w:rPr>
            </w:pPr>
            <w:r w:rsidRPr="006A3BBC">
              <w:rPr>
                <w:rFonts w:ascii="GHEA Grapalat" w:hAnsi="GHEA Grapalat"/>
                <w:sz w:val="20"/>
                <w:szCs w:val="20"/>
              </w:rPr>
              <w:t>19.Условия оплаты: &lt;акцептованный платеж&gt;</w:t>
            </w:r>
          </w:p>
        </w:tc>
      </w:tr>
      <w:tr w:rsidR="00B138F3" w:rsidRPr="006A3BBC"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6A3BBC" w:rsidRDefault="00C3421C" w:rsidP="00D46A54">
            <w:pPr>
              <w:widowControl w:val="0"/>
              <w:tabs>
                <w:tab w:val="left" w:pos="855"/>
              </w:tabs>
              <w:rPr>
                <w:rFonts w:ascii="GHEA Grapalat" w:hAnsi="GHEA Grapalat"/>
                <w:sz w:val="20"/>
                <w:szCs w:val="20"/>
                <w:lang w:val="en-US"/>
              </w:rPr>
            </w:pPr>
            <w:r w:rsidRPr="006A3BBC">
              <w:rPr>
                <w:rFonts w:ascii="GHEA Grapalat" w:hAnsi="GHEA Grapalat"/>
                <w:sz w:val="20"/>
                <w:szCs w:val="20"/>
              </w:rPr>
              <w:t>20.Количество прилагаемых страниц: --- страниц</w:t>
            </w:r>
          </w:p>
        </w:tc>
      </w:tr>
      <w:tr w:rsidR="00B138F3" w:rsidRPr="006A3BBC"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6A3BBC" w:rsidRDefault="00D746CA" w:rsidP="00D46A54">
            <w:pPr>
              <w:widowControl w:val="0"/>
              <w:tabs>
                <w:tab w:val="left" w:pos="851"/>
              </w:tabs>
              <w:spacing w:after="160"/>
              <w:rPr>
                <w:rFonts w:ascii="GHEA Grapalat" w:hAnsi="GHEA Grapalat" w:cs="Sylfaen"/>
                <w:sz w:val="20"/>
                <w:szCs w:val="20"/>
              </w:rPr>
            </w:pPr>
            <w:r w:rsidRPr="006A3BBC">
              <w:rPr>
                <w:rFonts w:ascii="GHEA Grapalat" w:hAnsi="GHEA Grapalat"/>
                <w:sz w:val="20"/>
                <w:szCs w:val="20"/>
              </w:rPr>
              <w:t>22.а</w:t>
            </w:r>
            <w:proofErr w:type="gramStart"/>
            <w:r w:rsidRPr="006A3BBC">
              <w:rPr>
                <w:rFonts w:ascii="GHEA Grapalat" w:hAnsi="GHEA Grapalat"/>
                <w:sz w:val="20"/>
                <w:szCs w:val="20"/>
              </w:rPr>
              <w:t>.</w:t>
            </w:r>
            <w:r w:rsidR="00C3421C" w:rsidRPr="006A3BBC">
              <w:rPr>
                <w:rFonts w:ascii="GHEA Grapalat" w:hAnsi="GHEA Grapalat"/>
                <w:sz w:val="20"/>
                <w:szCs w:val="20"/>
              </w:rPr>
              <w:t>П</w:t>
            </w:r>
            <w:proofErr w:type="gramEnd"/>
            <w:r w:rsidR="00C3421C" w:rsidRPr="006A3BBC">
              <w:rPr>
                <w:rFonts w:ascii="GHEA Grapalat" w:hAnsi="GHEA Grapalat"/>
                <w:sz w:val="20"/>
                <w:szCs w:val="20"/>
              </w:rPr>
              <w:t>одписи бенефициара</w:t>
            </w:r>
          </w:p>
          <w:p w:rsidR="00C3421C" w:rsidRPr="006A3BBC" w:rsidRDefault="00C3421C" w:rsidP="00D46A54">
            <w:pPr>
              <w:widowControl w:val="0"/>
              <w:spacing w:after="160"/>
              <w:rPr>
                <w:rFonts w:ascii="GHEA Grapalat" w:hAnsi="GHEA Grapalat" w:cs="Sylfaen"/>
                <w:sz w:val="20"/>
                <w:szCs w:val="20"/>
              </w:rPr>
            </w:pPr>
          </w:p>
          <w:p w:rsidR="00C3421C" w:rsidRPr="006A3BBC" w:rsidRDefault="00C3421C" w:rsidP="00D46A54">
            <w:pPr>
              <w:widowControl w:val="0"/>
              <w:jc w:val="right"/>
              <w:rPr>
                <w:rFonts w:ascii="GHEA Grapalat" w:hAnsi="GHEA Grapalat" w:cs="Tahoma"/>
                <w:sz w:val="20"/>
                <w:szCs w:val="20"/>
              </w:rPr>
            </w:pPr>
            <w:r w:rsidRPr="006A3BBC">
              <w:rPr>
                <w:rFonts w:ascii="GHEA Grapalat" w:hAnsi="GHEA Grapalat"/>
                <w:sz w:val="20"/>
                <w:szCs w:val="20"/>
              </w:rPr>
              <w:t>/____________________/</w:t>
            </w:r>
          </w:p>
          <w:p w:rsidR="00C3421C" w:rsidRPr="006A3BBC" w:rsidRDefault="00C3421C" w:rsidP="00D46A54">
            <w:pPr>
              <w:widowControl w:val="0"/>
              <w:spacing w:after="160"/>
              <w:jc w:val="right"/>
              <w:rPr>
                <w:rFonts w:ascii="GHEA Grapalat" w:hAnsi="GHEA Grapalat" w:cs="Sylfaen"/>
                <w:sz w:val="20"/>
                <w:szCs w:val="20"/>
              </w:rPr>
            </w:pPr>
            <w:r w:rsidRPr="006A3BBC">
              <w:rPr>
                <w:rFonts w:ascii="GHEA Grapalat" w:hAnsi="GHEA Grapalat"/>
                <w:sz w:val="20"/>
                <w:szCs w:val="20"/>
              </w:rPr>
              <w:t>/____________________/</w:t>
            </w:r>
          </w:p>
          <w:p w:rsidR="00C3421C" w:rsidRPr="006A3BBC" w:rsidRDefault="00C3421C" w:rsidP="00D46A54">
            <w:pPr>
              <w:widowControl w:val="0"/>
              <w:spacing w:after="160"/>
              <w:rPr>
                <w:rFonts w:ascii="GHEA Grapalat" w:hAnsi="GHEA Grapalat" w:cs="Sylfaen"/>
                <w:sz w:val="20"/>
                <w:szCs w:val="20"/>
              </w:rPr>
            </w:pPr>
          </w:p>
          <w:p w:rsidR="00C3421C" w:rsidRPr="006A3BBC" w:rsidRDefault="00C3421C" w:rsidP="00D46A54">
            <w:pPr>
              <w:widowControl w:val="0"/>
              <w:tabs>
                <w:tab w:val="left" w:pos="4545"/>
              </w:tabs>
              <w:spacing w:after="160"/>
              <w:rPr>
                <w:rFonts w:ascii="GHEA Grapalat" w:hAnsi="GHEA Grapalat" w:cs="Sylfaen"/>
                <w:sz w:val="20"/>
                <w:szCs w:val="20"/>
              </w:rPr>
            </w:pPr>
            <w:r w:rsidRPr="006A3BBC">
              <w:rPr>
                <w:rFonts w:ascii="GHEA Grapalat" w:hAnsi="GHEA Grapalat"/>
                <w:sz w:val="20"/>
                <w:szCs w:val="20"/>
              </w:rPr>
              <w:t>22.б.</w:t>
            </w:r>
            <w:r w:rsidRPr="006A3BBC">
              <w:rPr>
                <w:rFonts w:ascii="GHEA Grapalat" w:hAnsi="GHEA Grapalat"/>
                <w:sz w:val="20"/>
                <w:szCs w:val="20"/>
              </w:rPr>
              <w:tab/>
              <w:t>М. П.</w:t>
            </w:r>
          </w:p>
          <w:p w:rsidR="00C3421C" w:rsidRPr="006A3BBC"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6A3BBC" w:rsidRDefault="00C3421C" w:rsidP="00D46A54">
            <w:pPr>
              <w:widowControl w:val="0"/>
              <w:tabs>
                <w:tab w:val="left" w:pos="905"/>
              </w:tabs>
              <w:spacing w:after="160"/>
              <w:rPr>
                <w:rFonts w:ascii="GHEA Grapalat" w:hAnsi="GHEA Grapalat" w:cs="Sylfaen"/>
                <w:sz w:val="20"/>
                <w:szCs w:val="20"/>
              </w:rPr>
            </w:pPr>
            <w:r w:rsidRPr="006A3BBC">
              <w:rPr>
                <w:rFonts w:ascii="GHEA Grapalat" w:hAnsi="GHEA Grapalat"/>
                <w:sz w:val="20"/>
                <w:szCs w:val="20"/>
              </w:rPr>
              <w:t>21.а.</w:t>
            </w:r>
            <w:r w:rsidRPr="006A3BBC">
              <w:rPr>
                <w:rFonts w:ascii="GHEA Grapalat" w:hAnsi="GHEA Grapalat"/>
                <w:sz w:val="20"/>
                <w:szCs w:val="20"/>
              </w:rPr>
              <w:tab/>
            </w:r>
            <w:r w:rsidRPr="006A3BBC">
              <w:rPr>
                <w:rFonts w:ascii="Courier New" w:hAnsi="Courier New" w:cs="Courier New"/>
                <w:sz w:val="20"/>
                <w:szCs w:val="20"/>
              </w:rPr>
              <w:t> </w:t>
            </w:r>
            <w:r w:rsidRPr="006A3BBC">
              <w:rPr>
                <w:rFonts w:ascii="GHEA Grapalat" w:hAnsi="GHEA Grapalat"/>
                <w:sz w:val="20"/>
                <w:szCs w:val="20"/>
              </w:rPr>
              <w:t>Подписи плательщика:</w:t>
            </w:r>
          </w:p>
          <w:p w:rsidR="00C3421C" w:rsidRPr="006A3BBC" w:rsidRDefault="00C3421C" w:rsidP="00D46A54">
            <w:pPr>
              <w:widowControl w:val="0"/>
              <w:spacing w:after="160"/>
              <w:rPr>
                <w:rFonts w:ascii="GHEA Grapalat" w:hAnsi="GHEA Grapalat" w:cs="Sylfaen"/>
                <w:sz w:val="20"/>
                <w:szCs w:val="20"/>
              </w:rPr>
            </w:pPr>
          </w:p>
          <w:p w:rsidR="00C3421C" w:rsidRPr="006A3BBC" w:rsidRDefault="00C3421C" w:rsidP="00D46A54">
            <w:pPr>
              <w:widowControl w:val="0"/>
              <w:spacing w:after="160"/>
              <w:jc w:val="right"/>
              <w:rPr>
                <w:rFonts w:ascii="GHEA Grapalat" w:hAnsi="GHEA Grapalat" w:cs="Sylfaen"/>
                <w:sz w:val="20"/>
                <w:szCs w:val="20"/>
              </w:rPr>
            </w:pPr>
            <w:r w:rsidRPr="006A3BBC">
              <w:rPr>
                <w:rFonts w:ascii="GHEA Grapalat" w:hAnsi="GHEA Grapalat"/>
                <w:sz w:val="20"/>
                <w:szCs w:val="20"/>
              </w:rPr>
              <w:t>/____________________/</w:t>
            </w:r>
          </w:p>
          <w:p w:rsidR="00C3421C" w:rsidRPr="006A3BBC" w:rsidRDefault="00C3421C" w:rsidP="00D46A54">
            <w:pPr>
              <w:widowControl w:val="0"/>
              <w:spacing w:after="160"/>
              <w:jc w:val="right"/>
              <w:rPr>
                <w:rFonts w:ascii="GHEA Grapalat" w:hAnsi="GHEA Grapalat" w:cs="Sylfaen"/>
                <w:sz w:val="20"/>
                <w:szCs w:val="20"/>
              </w:rPr>
            </w:pPr>
            <w:r w:rsidRPr="006A3BBC">
              <w:rPr>
                <w:rFonts w:ascii="GHEA Grapalat" w:hAnsi="GHEA Grapalat"/>
                <w:sz w:val="20"/>
                <w:szCs w:val="20"/>
              </w:rPr>
              <w:t>/____________________/</w:t>
            </w:r>
          </w:p>
          <w:p w:rsidR="00C3421C" w:rsidRPr="006A3BBC" w:rsidRDefault="00C3421C" w:rsidP="00D46A54">
            <w:pPr>
              <w:widowControl w:val="0"/>
              <w:spacing w:after="160"/>
              <w:rPr>
                <w:rFonts w:ascii="GHEA Grapalat" w:hAnsi="GHEA Grapalat" w:cs="Sylfaen"/>
                <w:sz w:val="20"/>
                <w:szCs w:val="20"/>
              </w:rPr>
            </w:pPr>
          </w:p>
          <w:p w:rsidR="00C3421C" w:rsidRPr="006A3BBC" w:rsidRDefault="00C3421C" w:rsidP="00D46A54">
            <w:pPr>
              <w:widowControl w:val="0"/>
              <w:tabs>
                <w:tab w:val="left" w:pos="4539"/>
              </w:tabs>
              <w:spacing w:after="160"/>
              <w:rPr>
                <w:rFonts w:ascii="GHEA Grapalat" w:hAnsi="GHEA Grapalat" w:cs="Sylfaen"/>
                <w:sz w:val="20"/>
                <w:szCs w:val="20"/>
              </w:rPr>
            </w:pPr>
            <w:r w:rsidRPr="006A3BBC">
              <w:rPr>
                <w:rFonts w:ascii="GHEA Grapalat" w:hAnsi="GHEA Grapalat"/>
                <w:sz w:val="20"/>
                <w:szCs w:val="20"/>
              </w:rPr>
              <w:t>21.б.</w:t>
            </w:r>
            <w:r w:rsidRPr="006A3BBC">
              <w:rPr>
                <w:rFonts w:ascii="GHEA Grapalat" w:hAnsi="GHEA Grapalat"/>
                <w:sz w:val="20"/>
                <w:szCs w:val="20"/>
              </w:rPr>
              <w:tab/>
              <w:t>М. П.</w:t>
            </w:r>
          </w:p>
        </w:tc>
      </w:tr>
      <w:tr w:rsidR="00B138F3" w:rsidRPr="006A3BBC"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6A3BBC" w:rsidRDefault="00C3421C" w:rsidP="00D46A54">
            <w:pPr>
              <w:widowControl w:val="0"/>
              <w:spacing w:after="160"/>
              <w:rPr>
                <w:rFonts w:ascii="GHEA Grapalat" w:hAnsi="GHEA Grapalat" w:cs="Tahoma"/>
                <w:sz w:val="20"/>
                <w:szCs w:val="20"/>
              </w:rPr>
            </w:pPr>
            <w:r w:rsidRPr="006A3BBC">
              <w:rPr>
                <w:rFonts w:ascii="GHEA Grapalat" w:hAnsi="GHEA Grapalat"/>
                <w:sz w:val="20"/>
                <w:szCs w:val="20"/>
              </w:rPr>
              <w:t>24.а.</w:t>
            </w:r>
            <w:r w:rsidRPr="006A3BBC">
              <w:rPr>
                <w:rFonts w:ascii="GHEA Grapalat" w:hAnsi="GHEA Grapalat"/>
                <w:sz w:val="20"/>
                <w:szCs w:val="20"/>
              </w:rPr>
              <w:tab/>
              <w:t xml:space="preserve"> Обслуживающая бенефициара финансовая организация </w:t>
            </w:r>
          </w:p>
          <w:p w:rsidR="00C3421C" w:rsidRPr="006A3BBC" w:rsidRDefault="00C3421C" w:rsidP="00D46A54">
            <w:pPr>
              <w:widowControl w:val="0"/>
              <w:spacing w:after="160"/>
              <w:rPr>
                <w:rFonts w:ascii="GHEA Grapalat" w:hAnsi="GHEA Grapalat"/>
                <w:sz w:val="20"/>
                <w:szCs w:val="20"/>
              </w:rPr>
            </w:pPr>
          </w:p>
          <w:p w:rsidR="00C3421C" w:rsidRPr="006A3BBC" w:rsidRDefault="00C3421C" w:rsidP="00D46A54">
            <w:pPr>
              <w:widowControl w:val="0"/>
              <w:jc w:val="right"/>
              <w:rPr>
                <w:rFonts w:ascii="GHEA Grapalat" w:hAnsi="GHEA Grapalat" w:cs="Tahoma"/>
                <w:sz w:val="20"/>
                <w:szCs w:val="20"/>
              </w:rPr>
            </w:pPr>
            <w:r w:rsidRPr="006A3BBC">
              <w:rPr>
                <w:rFonts w:ascii="GHEA Grapalat" w:hAnsi="GHEA Grapalat"/>
                <w:sz w:val="20"/>
                <w:szCs w:val="20"/>
              </w:rPr>
              <w:t>/____________________/</w:t>
            </w:r>
          </w:p>
          <w:p w:rsidR="00C3421C" w:rsidRPr="006A3BBC" w:rsidRDefault="00D46A54" w:rsidP="00D46A54">
            <w:pPr>
              <w:widowControl w:val="0"/>
              <w:spacing w:after="160"/>
              <w:ind w:left="3828" w:right="13"/>
              <w:jc w:val="both"/>
              <w:rPr>
                <w:rFonts w:ascii="GHEA Grapalat" w:hAnsi="GHEA Grapalat" w:cs="Sylfaen"/>
                <w:sz w:val="20"/>
                <w:szCs w:val="20"/>
                <w:vertAlign w:val="superscript"/>
                <w:lang w:val="en-US"/>
              </w:rPr>
            </w:pPr>
            <w:r w:rsidRPr="006A3BBC">
              <w:rPr>
                <w:rFonts w:ascii="GHEA Grapalat" w:hAnsi="GHEA Grapalat"/>
                <w:sz w:val="20"/>
                <w:szCs w:val="20"/>
                <w:vertAlign w:val="superscript"/>
              </w:rPr>
              <w:t>подпись</w:t>
            </w:r>
          </w:p>
          <w:p w:rsidR="00C3421C" w:rsidRPr="006A3BBC"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6A3BBC" w:rsidRDefault="00C3421C" w:rsidP="00D46A54">
            <w:pPr>
              <w:widowControl w:val="0"/>
              <w:spacing w:after="160"/>
              <w:rPr>
                <w:rFonts w:ascii="GHEA Grapalat" w:hAnsi="GHEA Grapalat" w:cs="Tahoma"/>
                <w:sz w:val="20"/>
                <w:szCs w:val="20"/>
              </w:rPr>
            </w:pPr>
            <w:r w:rsidRPr="006A3BBC">
              <w:rPr>
                <w:rFonts w:ascii="GHEA Grapalat" w:hAnsi="GHEA Grapalat"/>
                <w:sz w:val="20"/>
                <w:szCs w:val="20"/>
              </w:rPr>
              <w:t>23.а.</w:t>
            </w:r>
            <w:r w:rsidRPr="006A3BBC">
              <w:rPr>
                <w:rFonts w:ascii="GHEA Grapalat" w:hAnsi="GHEA Grapalat"/>
                <w:sz w:val="20"/>
                <w:szCs w:val="20"/>
              </w:rPr>
              <w:tab/>
              <w:t xml:space="preserve"> Обслуживающая плательщика финансовая организация </w:t>
            </w:r>
          </w:p>
          <w:p w:rsidR="00C3421C" w:rsidRPr="006A3BBC" w:rsidRDefault="00C3421C" w:rsidP="00D46A54">
            <w:pPr>
              <w:widowControl w:val="0"/>
              <w:spacing w:after="160"/>
              <w:rPr>
                <w:rFonts w:ascii="GHEA Grapalat" w:hAnsi="GHEA Grapalat" w:cs="Tahoma"/>
                <w:sz w:val="20"/>
                <w:szCs w:val="20"/>
              </w:rPr>
            </w:pPr>
          </w:p>
          <w:p w:rsidR="00C3421C" w:rsidRPr="006A3BBC" w:rsidRDefault="00C3421C" w:rsidP="00D46A54">
            <w:pPr>
              <w:widowControl w:val="0"/>
              <w:jc w:val="right"/>
              <w:rPr>
                <w:rFonts w:ascii="GHEA Grapalat" w:hAnsi="GHEA Grapalat" w:cs="Tahoma"/>
                <w:sz w:val="20"/>
                <w:szCs w:val="20"/>
              </w:rPr>
            </w:pPr>
            <w:r w:rsidRPr="006A3BBC">
              <w:rPr>
                <w:rFonts w:ascii="GHEA Grapalat" w:hAnsi="GHEA Grapalat"/>
                <w:sz w:val="20"/>
                <w:szCs w:val="20"/>
              </w:rPr>
              <w:t>/____________________/</w:t>
            </w:r>
          </w:p>
          <w:p w:rsidR="00C3421C" w:rsidRPr="006A3BBC" w:rsidRDefault="00C3421C" w:rsidP="00D46A54">
            <w:pPr>
              <w:widowControl w:val="0"/>
              <w:spacing w:after="160"/>
              <w:ind w:right="983"/>
              <w:jc w:val="right"/>
              <w:rPr>
                <w:rFonts w:ascii="GHEA Grapalat" w:hAnsi="GHEA Grapalat" w:cs="Sylfaen"/>
                <w:sz w:val="20"/>
                <w:szCs w:val="20"/>
                <w:vertAlign w:val="superscript"/>
              </w:rPr>
            </w:pPr>
            <w:r w:rsidRPr="006A3BBC">
              <w:rPr>
                <w:rFonts w:ascii="GHEA Grapalat" w:hAnsi="GHEA Grapalat"/>
                <w:sz w:val="20"/>
                <w:szCs w:val="20"/>
                <w:vertAlign w:val="superscript"/>
              </w:rPr>
              <w:t>/подпись/</w:t>
            </w:r>
          </w:p>
          <w:p w:rsidR="00C3421C" w:rsidRPr="006A3BBC" w:rsidRDefault="00C3421C" w:rsidP="00D46A54">
            <w:pPr>
              <w:widowControl w:val="0"/>
              <w:spacing w:after="160"/>
              <w:rPr>
                <w:rFonts w:ascii="GHEA Grapalat" w:hAnsi="GHEA Grapalat" w:cs="Arial"/>
                <w:sz w:val="20"/>
                <w:szCs w:val="20"/>
              </w:rPr>
            </w:pPr>
          </w:p>
        </w:tc>
      </w:tr>
      <w:tr w:rsidR="00B138F3" w:rsidRPr="006A3BBC"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6A3BBC" w:rsidRDefault="00C3421C" w:rsidP="00683C7F">
            <w:pPr>
              <w:widowControl w:val="0"/>
              <w:tabs>
                <w:tab w:val="left" w:pos="4678"/>
              </w:tabs>
              <w:spacing w:after="160"/>
              <w:rPr>
                <w:rFonts w:ascii="GHEA Grapalat" w:hAnsi="GHEA Grapalat" w:cs="Sylfaen"/>
                <w:sz w:val="20"/>
                <w:szCs w:val="20"/>
              </w:rPr>
            </w:pPr>
            <w:r w:rsidRPr="006A3BBC">
              <w:rPr>
                <w:rFonts w:ascii="GHEA Grapalat" w:hAnsi="GHEA Grapalat"/>
                <w:sz w:val="20"/>
                <w:szCs w:val="20"/>
              </w:rPr>
              <w:t>24.б.</w:t>
            </w:r>
            <w:r w:rsidRPr="006A3BBC">
              <w:rPr>
                <w:rFonts w:ascii="GHEA Grapalat" w:hAnsi="GHEA Grapalat"/>
                <w:sz w:val="20"/>
                <w:szCs w:val="20"/>
              </w:rPr>
              <w:tab/>
              <w:t>М. П.</w:t>
            </w:r>
          </w:p>
          <w:p w:rsidR="00C3421C" w:rsidRPr="006A3BBC" w:rsidRDefault="00C3421C" w:rsidP="00683C7F">
            <w:pPr>
              <w:widowControl w:val="0"/>
              <w:spacing w:after="160"/>
              <w:rPr>
                <w:rFonts w:ascii="GHEA Grapalat" w:hAnsi="GHEA Grapalat" w:cs="Sylfaen"/>
                <w:sz w:val="20"/>
                <w:szCs w:val="20"/>
              </w:rPr>
            </w:pPr>
          </w:p>
          <w:p w:rsidR="00C3421C" w:rsidRPr="006A3BBC" w:rsidRDefault="00C3421C" w:rsidP="00683C7F">
            <w:pPr>
              <w:widowControl w:val="0"/>
              <w:spacing w:after="160"/>
              <w:ind w:right="155"/>
              <w:jc w:val="right"/>
              <w:rPr>
                <w:rFonts w:ascii="GHEA Grapalat" w:hAnsi="GHEA Grapalat" w:cs="Sylfaen"/>
                <w:sz w:val="20"/>
                <w:szCs w:val="20"/>
                <w:lang w:val="en-US"/>
              </w:rPr>
            </w:pPr>
            <w:r w:rsidRPr="006A3BB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6A3BBC" w:rsidRDefault="00C3421C" w:rsidP="00683C7F">
            <w:pPr>
              <w:widowControl w:val="0"/>
              <w:tabs>
                <w:tab w:val="left" w:pos="4554"/>
              </w:tabs>
              <w:spacing w:after="160"/>
              <w:rPr>
                <w:rFonts w:ascii="GHEA Grapalat" w:hAnsi="GHEA Grapalat" w:cs="Sylfaen"/>
                <w:sz w:val="20"/>
                <w:szCs w:val="20"/>
              </w:rPr>
            </w:pPr>
            <w:r w:rsidRPr="006A3BBC">
              <w:rPr>
                <w:rFonts w:ascii="GHEA Grapalat" w:hAnsi="GHEA Grapalat"/>
                <w:sz w:val="20"/>
                <w:szCs w:val="20"/>
              </w:rPr>
              <w:t>23.б.</w:t>
            </w:r>
            <w:r w:rsidRPr="006A3BBC">
              <w:rPr>
                <w:rFonts w:ascii="GHEA Grapalat" w:hAnsi="GHEA Grapalat"/>
                <w:sz w:val="20"/>
                <w:szCs w:val="20"/>
              </w:rPr>
              <w:tab/>
              <w:t>М. П.</w:t>
            </w:r>
          </w:p>
          <w:p w:rsidR="00C3421C" w:rsidRPr="006A3BBC" w:rsidRDefault="00C3421C" w:rsidP="00683C7F">
            <w:pPr>
              <w:widowControl w:val="0"/>
              <w:spacing w:after="160"/>
              <w:rPr>
                <w:rFonts w:ascii="GHEA Grapalat" w:hAnsi="GHEA Grapalat"/>
                <w:sz w:val="20"/>
                <w:szCs w:val="20"/>
              </w:rPr>
            </w:pPr>
          </w:p>
          <w:p w:rsidR="00C3421C" w:rsidRPr="006A3BBC" w:rsidRDefault="00C3421C" w:rsidP="00683C7F">
            <w:pPr>
              <w:widowControl w:val="0"/>
              <w:spacing w:after="160"/>
              <w:jc w:val="right"/>
              <w:rPr>
                <w:rFonts w:ascii="GHEA Grapalat" w:hAnsi="GHEA Grapalat" w:cs="Sylfaen"/>
                <w:sz w:val="20"/>
                <w:szCs w:val="20"/>
              </w:rPr>
            </w:pPr>
            <w:r w:rsidRPr="006A3BBC">
              <w:rPr>
                <w:rFonts w:ascii="GHEA Grapalat" w:hAnsi="GHEA Grapalat"/>
                <w:sz w:val="20"/>
                <w:szCs w:val="20"/>
              </w:rPr>
              <w:t>23.</w:t>
            </w:r>
            <w:proofErr w:type="gramStart"/>
            <w:r w:rsidRPr="006A3BBC">
              <w:rPr>
                <w:rFonts w:ascii="GHEA Grapalat" w:hAnsi="GHEA Grapalat"/>
                <w:sz w:val="20"/>
                <w:szCs w:val="20"/>
              </w:rPr>
              <w:t>в</w:t>
            </w:r>
            <w:proofErr w:type="gramEnd"/>
            <w:r w:rsidRPr="006A3BBC">
              <w:rPr>
                <w:rFonts w:ascii="GHEA Grapalat" w:hAnsi="GHEA Grapalat"/>
                <w:sz w:val="20"/>
                <w:szCs w:val="20"/>
              </w:rPr>
              <w:t xml:space="preserve"> </w:t>
            </w:r>
            <w:proofErr w:type="gramStart"/>
            <w:r w:rsidRPr="006A3BBC">
              <w:rPr>
                <w:rFonts w:ascii="GHEA Grapalat" w:hAnsi="GHEA Grapalat"/>
                <w:sz w:val="20"/>
                <w:szCs w:val="20"/>
              </w:rPr>
              <w:t>Дата</w:t>
            </w:r>
            <w:proofErr w:type="gramEnd"/>
            <w:r w:rsidRPr="006A3BBC">
              <w:rPr>
                <w:rFonts w:ascii="GHEA Grapalat" w:hAnsi="GHEA Grapalat"/>
                <w:sz w:val="20"/>
                <w:szCs w:val="20"/>
              </w:rPr>
              <w:t xml:space="preserve"> исполнения: "___" ___ 20___г.</w:t>
            </w:r>
          </w:p>
        </w:tc>
      </w:tr>
    </w:tbl>
    <w:p w:rsidR="00C3421C" w:rsidRPr="006A3BBC" w:rsidRDefault="00C3421C" w:rsidP="00C3421C">
      <w:pPr>
        <w:rPr>
          <w:rFonts w:ascii="GHEA Grapalat" w:hAnsi="GHEA Grapalat" w:cs="Sylfaen"/>
        </w:rPr>
      </w:pPr>
      <w:r w:rsidRPr="006A3BBC">
        <w:rPr>
          <w:rFonts w:ascii="GHEA Grapalat" w:hAnsi="GHEA Grapalat" w:cs="Sylfaen"/>
        </w:rPr>
        <w:t xml:space="preserve">*  </w:t>
      </w:r>
      <w:r w:rsidRPr="006A3B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6A3BBC" w:rsidRDefault="00C3421C" w:rsidP="00C3421C">
      <w:pPr>
        <w:rPr>
          <w:rFonts w:ascii="GHEA Grapalat" w:hAnsi="GHEA Grapalat" w:cs="Sylfaen"/>
        </w:rPr>
      </w:pPr>
    </w:p>
    <w:p w:rsidR="00CE7392" w:rsidRPr="006A3BBC" w:rsidRDefault="00CE7392" w:rsidP="00C3421C">
      <w:pPr>
        <w:widowControl w:val="0"/>
        <w:spacing w:after="160"/>
        <w:ind w:left="567" w:right="565"/>
        <w:jc w:val="center"/>
        <w:rPr>
          <w:rFonts w:ascii="GHEA Grapalat" w:hAnsi="GHEA Grapalat"/>
          <w:b/>
        </w:rPr>
      </w:pPr>
    </w:p>
    <w:p w:rsidR="00C3421C" w:rsidRPr="006A3BBC" w:rsidRDefault="00C3421C" w:rsidP="00C3421C">
      <w:pPr>
        <w:widowControl w:val="0"/>
        <w:spacing w:after="160"/>
        <w:ind w:left="567" w:right="565"/>
        <w:jc w:val="center"/>
        <w:rPr>
          <w:rFonts w:ascii="GHEA Grapalat" w:hAnsi="GHEA Grapalat"/>
          <w:b/>
        </w:rPr>
      </w:pPr>
      <w:r w:rsidRPr="006A3BBC">
        <w:rPr>
          <w:rFonts w:ascii="GHEA Grapalat" w:hAnsi="GHEA Grapalat"/>
          <w:b/>
        </w:rPr>
        <w:t xml:space="preserve">Обязательные реквизиты платежного требования </w:t>
      </w:r>
      <w:r w:rsidRPr="006A3BBC">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A3BBC"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D46A54">
            <w:pPr>
              <w:widowControl w:val="0"/>
              <w:jc w:val="center"/>
              <w:rPr>
                <w:rFonts w:ascii="GHEA Grapalat" w:hAnsi="GHEA Grapalat"/>
                <w:sz w:val="18"/>
                <w:szCs w:val="18"/>
              </w:rPr>
            </w:pPr>
            <w:proofErr w:type="gramStart"/>
            <w:r w:rsidRPr="006A3BBC">
              <w:rPr>
                <w:rFonts w:ascii="GHEA Grapalat" w:hAnsi="GHEA Grapalat"/>
                <w:sz w:val="18"/>
                <w:szCs w:val="18"/>
              </w:rPr>
              <w:t>П</w:t>
            </w:r>
            <w:proofErr w:type="gramEnd"/>
            <w:r w:rsidRPr="006A3BBC">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6A3BBC" w:rsidRDefault="00C3421C" w:rsidP="00D46A54">
            <w:pPr>
              <w:widowControl w:val="0"/>
              <w:jc w:val="center"/>
              <w:rPr>
                <w:rFonts w:ascii="GHEA Grapalat" w:hAnsi="GHEA Grapalat"/>
                <w:b/>
                <w:sz w:val="18"/>
                <w:szCs w:val="18"/>
              </w:rPr>
            </w:pPr>
            <w:r w:rsidRPr="006A3BBC">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6A3BBC" w:rsidRDefault="00C3421C" w:rsidP="00D46A54">
            <w:pPr>
              <w:widowControl w:val="0"/>
              <w:jc w:val="center"/>
              <w:rPr>
                <w:rFonts w:ascii="GHEA Grapalat" w:hAnsi="GHEA Grapalat"/>
                <w:b/>
                <w:sz w:val="18"/>
                <w:szCs w:val="18"/>
              </w:rPr>
            </w:pPr>
            <w:r w:rsidRPr="006A3BBC">
              <w:rPr>
                <w:rFonts w:ascii="GHEA Grapalat" w:hAnsi="GHEA Grapalat"/>
                <w:b/>
                <w:sz w:val="18"/>
                <w:szCs w:val="18"/>
              </w:rPr>
              <w:t>Наличие указанного поля/</w:t>
            </w:r>
          </w:p>
          <w:p w:rsidR="00C3421C" w:rsidRPr="006A3BBC" w:rsidRDefault="00C3421C" w:rsidP="00D46A54">
            <w:pPr>
              <w:widowControl w:val="0"/>
              <w:jc w:val="center"/>
              <w:rPr>
                <w:rFonts w:ascii="GHEA Grapalat" w:hAnsi="GHEA Grapalat"/>
                <w:b/>
                <w:sz w:val="18"/>
                <w:szCs w:val="18"/>
              </w:rPr>
            </w:pPr>
            <w:r w:rsidRPr="006A3BBC">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6A3BBC" w:rsidRDefault="00C3421C" w:rsidP="00D46A54">
            <w:pPr>
              <w:widowControl w:val="0"/>
              <w:jc w:val="center"/>
              <w:rPr>
                <w:rFonts w:ascii="GHEA Grapalat" w:hAnsi="GHEA Grapalat"/>
                <w:b/>
                <w:sz w:val="18"/>
                <w:szCs w:val="18"/>
              </w:rPr>
            </w:pPr>
            <w:r w:rsidRPr="006A3BBC">
              <w:rPr>
                <w:rFonts w:ascii="GHEA Grapalat" w:hAnsi="GHEA Grapalat"/>
                <w:b/>
                <w:sz w:val="18"/>
                <w:szCs w:val="18"/>
              </w:rPr>
              <w:t xml:space="preserve">Требование о заполнении реквизита </w:t>
            </w:r>
          </w:p>
          <w:p w:rsidR="00C3421C" w:rsidRPr="006A3BBC" w:rsidRDefault="00C3421C" w:rsidP="00D46A54">
            <w:pPr>
              <w:widowControl w:val="0"/>
              <w:jc w:val="center"/>
              <w:rPr>
                <w:rFonts w:ascii="GHEA Grapalat" w:hAnsi="GHEA Grapalat"/>
                <w:b/>
                <w:sz w:val="18"/>
                <w:szCs w:val="18"/>
              </w:rPr>
            </w:pPr>
            <w:r w:rsidRPr="006A3BBC">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6A3BBC" w:rsidRDefault="00C3421C" w:rsidP="00D46A54">
            <w:pPr>
              <w:widowControl w:val="0"/>
              <w:jc w:val="center"/>
              <w:rPr>
                <w:rFonts w:ascii="GHEA Grapalat" w:hAnsi="GHEA Grapalat"/>
                <w:b/>
                <w:sz w:val="18"/>
                <w:szCs w:val="18"/>
              </w:rPr>
            </w:pPr>
            <w:r w:rsidRPr="006A3BBC">
              <w:rPr>
                <w:rFonts w:ascii="GHEA Grapalat" w:hAnsi="GHEA Grapalat"/>
                <w:b/>
                <w:sz w:val="18"/>
                <w:szCs w:val="18"/>
              </w:rPr>
              <w:t>Сторона,</w:t>
            </w:r>
          </w:p>
          <w:p w:rsidR="00C3421C" w:rsidRPr="006A3BBC" w:rsidRDefault="00C3421C" w:rsidP="00D46A54">
            <w:pPr>
              <w:widowControl w:val="0"/>
              <w:jc w:val="center"/>
              <w:rPr>
                <w:rFonts w:ascii="GHEA Grapalat" w:hAnsi="GHEA Grapalat"/>
                <w:b/>
                <w:sz w:val="18"/>
                <w:szCs w:val="18"/>
              </w:rPr>
            </w:pPr>
            <w:proofErr w:type="gramStart"/>
            <w:r w:rsidRPr="006A3BBC">
              <w:rPr>
                <w:rFonts w:ascii="GHEA Grapalat" w:hAnsi="GHEA Grapalat"/>
                <w:b/>
                <w:sz w:val="18"/>
                <w:szCs w:val="18"/>
              </w:rPr>
              <w:t>заполняющая</w:t>
            </w:r>
            <w:proofErr w:type="gramEnd"/>
            <w:r w:rsidRPr="006A3BBC">
              <w:rPr>
                <w:rFonts w:ascii="GHEA Grapalat" w:hAnsi="GHEA Grapalat"/>
                <w:b/>
                <w:sz w:val="18"/>
                <w:szCs w:val="18"/>
              </w:rPr>
              <w:t xml:space="preserve"> реквизит </w:t>
            </w:r>
          </w:p>
          <w:p w:rsidR="00C3421C" w:rsidRPr="006A3BBC" w:rsidRDefault="00C3421C" w:rsidP="00D46A54">
            <w:pPr>
              <w:widowControl w:val="0"/>
              <w:jc w:val="center"/>
              <w:rPr>
                <w:rFonts w:ascii="GHEA Grapalat" w:hAnsi="GHEA Grapalat"/>
                <w:b/>
                <w:sz w:val="18"/>
                <w:szCs w:val="18"/>
              </w:rPr>
            </w:pPr>
            <w:r w:rsidRPr="006A3BBC">
              <w:rPr>
                <w:rFonts w:ascii="GHEA Grapalat" w:hAnsi="GHEA Grapalat"/>
                <w:b/>
                <w:sz w:val="18"/>
                <w:szCs w:val="18"/>
              </w:rPr>
              <w:t>бенефициар или плательщик</w:t>
            </w:r>
          </w:p>
          <w:p w:rsidR="00C3421C" w:rsidRPr="006A3BBC" w:rsidRDefault="00C3421C" w:rsidP="00D46A54">
            <w:pPr>
              <w:widowControl w:val="0"/>
              <w:jc w:val="center"/>
              <w:rPr>
                <w:rFonts w:ascii="GHEA Grapalat" w:hAnsi="GHEA Grapalat"/>
                <w:b/>
                <w:sz w:val="18"/>
                <w:szCs w:val="18"/>
              </w:rPr>
            </w:pPr>
            <w:r w:rsidRPr="006A3BBC">
              <w:rPr>
                <w:rFonts w:ascii="GHEA Grapalat" w:hAnsi="GHEA Grapalat"/>
                <w:b/>
                <w:sz w:val="18"/>
                <w:szCs w:val="18"/>
              </w:rPr>
              <w:t>(в связи с процессом закупки)</w:t>
            </w:r>
          </w:p>
        </w:tc>
      </w:tr>
      <w:tr w:rsidR="00B138F3" w:rsidRPr="006A3BBC"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D46A54">
            <w:pPr>
              <w:widowControl w:val="0"/>
              <w:jc w:val="center"/>
              <w:rPr>
                <w:rFonts w:ascii="GHEA Grapalat" w:hAnsi="GHEA Grapalat"/>
                <w:b/>
                <w:sz w:val="18"/>
                <w:szCs w:val="18"/>
              </w:rPr>
            </w:pPr>
            <w:r w:rsidRPr="006A3BBC">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6A3BBC" w:rsidRDefault="00C3421C" w:rsidP="00D46A54">
            <w:pPr>
              <w:widowControl w:val="0"/>
              <w:jc w:val="center"/>
              <w:rPr>
                <w:rFonts w:ascii="GHEA Grapalat" w:hAnsi="GHEA Grapalat"/>
                <w:b/>
                <w:sz w:val="18"/>
                <w:szCs w:val="18"/>
              </w:rPr>
            </w:pPr>
            <w:r w:rsidRPr="006A3BBC">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6A3BBC" w:rsidRDefault="00C3421C" w:rsidP="00D46A54">
            <w:pPr>
              <w:widowControl w:val="0"/>
              <w:jc w:val="center"/>
              <w:rPr>
                <w:rFonts w:ascii="GHEA Grapalat" w:hAnsi="GHEA Grapalat"/>
                <w:b/>
                <w:sz w:val="18"/>
                <w:szCs w:val="18"/>
              </w:rPr>
            </w:pPr>
            <w:r w:rsidRPr="006A3BBC">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6A3BBC" w:rsidRDefault="00C3421C" w:rsidP="00D46A54">
            <w:pPr>
              <w:widowControl w:val="0"/>
              <w:jc w:val="center"/>
              <w:rPr>
                <w:rFonts w:ascii="GHEA Grapalat" w:hAnsi="GHEA Grapalat"/>
                <w:b/>
                <w:sz w:val="18"/>
                <w:szCs w:val="18"/>
              </w:rPr>
            </w:pPr>
            <w:r w:rsidRPr="006A3BBC">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6A3BBC" w:rsidRDefault="00C3421C" w:rsidP="00D46A54">
            <w:pPr>
              <w:widowControl w:val="0"/>
              <w:jc w:val="center"/>
              <w:rPr>
                <w:rFonts w:ascii="GHEA Grapalat" w:hAnsi="GHEA Grapalat"/>
                <w:b/>
                <w:sz w:val="18"/>
                <w:szCs w:val="18"/>
              </w:rPr>
            </w:pPr>
            <w:r w:rsidRPr="006A3BBC">
              <w:rPr>
                <w:rFonts w:ascii="GHEA Grapalat" w:hAnsi="GHEA Grapalat"/>
                <w:b/>
                <w:sz w:val="18"/>
                <w:szCs w:val="18"/>
              </w:rPr>
              <w:t>5</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на документе заранее заполнено "Платежное требование"</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p w:rsidR="00C3421C" w:rsidRPr="006A3BBC"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плательщиком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плательщиком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плательщиком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необязательно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плательщиком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необязательно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плательщиком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заранее заполняется бенефициаром — по приглашению</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необязательно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(не заполняется)</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необязательно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заранее заполняется бенефициаром — по приглашению</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заранее заполняется бенефициаром — по приглашению</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заранее заполняется бенефициаром — по приглашению</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плательщиком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необязательно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w:t>
            </w:r>
            <w:proofErr w:type="gramStart"/>
            <w:r w:rsidRPr="006A3BBC">
              <w:rPr>
                <w:rFonts w:ascii="GHEA Grapalat" w:hAnsi="GHEA Grapalat"/>
                <w:sz w:val="18"/>
                <w:szCs w:val="18"/>
              </w:rPr>
              <w:t>предусмотрена</w:t>
            </w:r>
            <w:proofErr w:type="gramEnd"/>
            <w:r w:rsidRPr="006A3BBC">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(не заполняется и не применяется)</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плательщиком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заранее заполняется бенефициаром — по приглашению</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6A3BBC">
              <w:rPr>
                <w:rFonts w:ascii="GHEA Grapalat" w:hAnsi="GHEA Grapalat"/>
                <w:sz w:val="18"/>
                <w:szCs w:val="18"/>
              </w:rPr>
              <w:t>представляет Платежное требование в обслуживающий плательщика Банк заполняется</w:t>
            </w:r>
            <w:proofErr w:type="gramEnd"/>
            <w:r w:rsidRPr="006A3BBC">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бенефициаром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Del="0010680B" w:rsidRDefault="00C3421C" w:rsidP="00E15766">
            <w:pPr>
              <w:widowControl w:val="0"/>
              <w:jc w:val="center"/>
              <w:rPr>
                <w:rFonts w:ascii="GHEA Grapalat" w:hAnsi="GHEA Grapalat"/>
                <w:sz w:val="18"/>
                <w:szCs w:val="18"/>
              </w:rPr>
            </w:pPr>
            <w:r w:rsidRPr="006A3BBC">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cs="Sylfaen"/>
                <w:sz w:val="18"/>
                <w:szCs w:val="18"/>
              </w:rPr>
            </w:pPr>
            <w:r w:rsidRPr="006A3BBC">
              <w:rPr>
                <w:rFonts w:ascii="GHEA Grapalat" w:hAnsi="GHEA Grapalat"/>
                <w:sz w:val="18"/>
                <w:szCs w:val="18"/>
              </w:rPr>
              <w:t>обязательно</w:t>
            </w:r>
          </w:p>
          <w:p w:rsidR="00C3421C" w:rsidRPr="006A3BBC" w:rsidRDefault="00C3421C" w:rsidP="00E15766">
            <w:pPr>
              <w:widowControl w:val="0"/>
              <w:jc w:val="center"/>
              <w:rPr>
                <w:rFonts w:ascii="GHEA Grapalat" w:hAnsi="GHEA Grapalat" w:cs="Sylfaen"/>
                <w:sz w:val="18"/>
                <w:szCs w:val="18"/>
              </w:rPr>
            </w:pPr>
            <w:r w:rsidRPr="006A3BBC">
              <w:rPr>
                <w:rFonts w:ascii="GHEA Grapalat" w:hAnsi="GHEA Grapalat"/>
                <w:sz w:val="18"/>
                <w:szCs w:val="18"/>
              </w:rPr>
              <w:t>заполняются слова "акцептованный платеж",</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 xml:space="preserve">что означает, что подписав </w:t>
            </w:r>
            <w:r w:rsidRPr="006A3BBC">
              <w:rPr>
                <w:rFonts w:ascii="GHEA Grapalat" w:hAnsi="GHEA Grapalat"/>
                <w:sz w:val="18"/>
                <w:szCs w:val="18"/>
              </w:rPr>
              <w:lastRenderedPageBreak/>
              <w:t>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lastRenderedPageBreak/>
              <w:t>заранее заполняется бенефициаром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необязательно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бенефициаром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подписывается плательщиком или</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проставляется электронная подпись плательщика</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при наличии печати, когда плательщик представляет Требование в бумажной форме</w:t>
            </w:r>
          </w:p>
          <w:p w:rsidR="00C3421C" w:rsidRPr="006A3BBC"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скрепляется печатью плательщика</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при представлении в бумажной форме</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подписывается бенефициаром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скрепляется печатью бенефициара</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при представлении в банк в бумажной форме</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 xml:space="preserve">дата, время, минута исполнения финансовой организацией (филиалом), обслуживающей </w:t>
            </w:r>
            <w:r w:rsidRPr="006A3BBC">
              <w:rPr>
                <w:rFonts w:ascii="GHEA Grapalat" w:hAnsi="GHEA Grapalat"/>
                <w:sz w:val="18"/>
                <w:szCs w:val="18"/>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необязательно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необязательно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p>
        </w:tc>
      </w:tr>
      <w:tr w:rsidR="00FF3DE9"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необязательно</w:t>
            </w:r>
          </w:p>
          <w:p w:rsidR="00C3421C" w:rsidRPr="006A3BBC" w:rsidRDefault="00C3421C" w:rsidP="00E15766">
            <w:pPr>
              <w:widowControl w:val="0"/>
              <w:jc w:val="center"/>
              <w:rPr>
                <w:rFonts w:ascii="GHEA Grapalat" w:hAnsi="GHEA Grapalat"/>
                <w:sz w:val="18"/>
                <w:szCs w:val="18"/>
              </w:rPr>
            </w:pPr>
            <w:r w:rsidRPr="006A3BB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6A3BBC" w:rsidRDefault="00C3421C" w:rsidP="00E15766">
            <w:pPr>
              <w:widowControl w:val="0"/>
              <w:jc w:val="center"/>
              <w:rPr>
                <w:rFonts w:ascii="GHEA Grapalat" w:hAnsi="GHEA Grapalat"/>
                <w:sz w:val="18"/>
                <w:szCs w:val="18"/>
              </w:rPr>
            </w:pPr>
          </w:p>
        </w:tc>
      </w:tr>
    </w:tbl>
    <w:p w:rsidR="001005B0" w:rsidRPr="006A3BBC" w:rsidRDefault="001005B0" w:rsidP="00B46D58">
      <w:pPr>
        <w:widowControl w:val="0"/>
        <w:spacing w:after="160"/>
        <w:ind w:left="567" w:right="565"/>
        <w:jc w:val="center"/>
        <w:rPr>
          <w:rFonts w:ascii="GHEA Grapalat" w:hAnsi="GHEA Grapalat"/>
          <w:b/>
        </w:rPr>
      </w:pPr>
    </w:p>
    <w:p w:rsidR="001005B0" w:rsidRPr="006A3BBC" w:rsidRDefault="001005B0" w:rsidP="00B46D58">
      <w:pPr>
        <w:widowControl w:val="0"/>
        <w:spacing w:after="160"/>
        <w:ind w:left="567" w:right="565"/>
        <w:jc w:val="center"/>
        <w:rPr>
          <w:rFonts w:ascii="GHEA Grapalat" w:hAnsi="GHEA Grapalat"/>
          <w:b/>
        </w:rPr>
      </w:pPr>
    </w:p>
    <w:p w:rsidR="001005B0" w:rsidRPr="006A3BBC" w:rsidRDefault="001005B0" w:rsidP="00B46D58">
      <w:pPr>
        <w:widowControl w:val="0"/>
        <w:spacing w:after="160"/>
        <w:ind w:left="567" w:right="565"/>
        <w:jc w:val="center"/>
        <w:rPr>
          <w:rFonts w:ascii="GHEA Grapalat" w:hAnsi="GHEA Grapalat"/>
          <w:b/>
        </w:rPr>
      </w:pPr>
    </w:p>
    <w:p w:rsidR="001005B0" w:rsidRPr="006A3BBC" w:rsidRDefault="001005B0" w:rsidP="00CE7392">
      <w:pPr>
        <w:widowControl w:val="0"/>
        <w:spacing w:after="160"/>
        <w:ind w:right="565"/>
        <w:rPr>
          <w:rFonts w:ascii="GHEA Grapalat" w:hAnsi="GHEA Grapalat"/>
          <w:b/>
        </w:rPr>
      </w:pPr>
    </w:p>
    <w:p w:rsidR="001005B0" w:rsidRPr="006A3BBC" w:rsidRDefault="001005B0" w:rsidP="00B46D58">
      <w:pPr>
        <w:widowControl w:val="0"/>
        <w:spacing w:after="160"/>
        <w:ind w:left="567" w:right="565"/>
        <w:jc w:val="center"/>
        <w:rPr>
          <w:rFonts w:ascii="GHEA Grapalat" w:hAnsi="GHEA Grapalat"/>
          <w:b/>
        </w:rPr>
      </w:pPr>
    </w:p>
    <w:p w:rsidR="001005B0" w:rsidRPr="006A3BBC" w:rsidRDefault="001005B0" w:rsidP="00B46D58">
      <w:pPr>
        <w:widowControl w:val="0"/>
        <w:spacing w:after="160"/>
        <w:ind w:left="567" w:right="565"/>
        <w:jc w:val="center"/>
        <w:rPr>
          <w:rFonts w:ascii="GHEA Grapalat" w:hAnsi="GHEA Grapalat"/>
          <w:b/>
        </w:rPr>
      </w:pPr>
    </w:p>
    <w:p w:rsidR="00D46A54" w:rsidRPr="006A3BBC" w:rsidRDefault="00D46A54" w:rsidP="00D46A54">
      <w:pPr>
        <w:widowControl w:val="0"/>
        <w:jc w:val="right"/>
        <w:rPr>
          <w:rFonts w:ascii="GHEA Grapalat" w:hAnsi="GHEA Grapalat"/>
          <w:i/>
          <w:sz w:val="22"/>
          <w:szCs w:val="22"/>
        </w:rPr>
      </w:pPr>
    </w:p>
    <w:p w:rsidR="00565FC8" w:rsidRPr="006A3BBC" w:rsidRDefault="00565FC8" w:rsidP="00D746CA">
      <w:pPr>
        <w:widowControl w:val="0"/>
        <w:spacing w:after="160"/>
        <w:jc w:val="right"/>
        <w:rPr>
          <w:rFonts w:ascii="GHEA Grapalat" w:hAnsi="GHEA Grapalat"/>
          <w:i/>
          <w:sz w:val="22"/>
          <w:szCs w:val="22"/>
        </w:rPr>
      </w:pPr>
    </w:p>
    <w:p w:rsidR="00565FC8" w:rsidRPr="006A3BBC" w:rsidRDefault="00565FC8" w:rsidP="00D746CA">
      <w:pPr>
        <w:widowControl w:val="0"/>
        <w:spacing w:after="160"/>
        <w:jc w:val="right"/>
        <w:rPr>
          <w:rFonts w:ascii="GHEA Grapalat" w:hAnsi="GHEA Grapalat"/>
          <w:i/>
          <w:sz w:val="22"/>
          <w:szCs w:val="22"/>
        </w:rPr>
      </w:pPr>
    </w:p>
    <w:p w:rsidR="00565FC8" w:rsidRPr="006A3BBC" w:rsidRDefault="00565FC8" w:rsidP="00D746CA">
      <w:pPr>
        <w:widowControl w:val="0"/>
        <w:spacing w:after="160"/>
        <w:jc w:val="right"/>
        <w:rPr>
          <w:rFonts w:ascii="GHEA Grapalat" w:hAnsi="GHEA Grapalat"/>
          <w:i/>
          <w:sz w:val="22"/>
          <w:szCs w:val="22"/>
        </w:rPr>
      </w:pPr>
    </w:p>
    <w:p w:rsidR="00565FC8" w:rsidRPr="006A3BBC" w:rsidRDefault="00565FC8" w:rsidP="00D746CA">
      <w:pPr>
        <w:widowControl w:val="0"/>
        <w:spacing w:after="160"/>
        <w:jc w:val="right"/>
        <w:rPr>
          <w:rFonts w:ascii="GHEA Grapalat" w:hAnsi="GHEA Grapalat"/>
          <w:i/>
          <w:sz w:val="22"/>
          <w:szCs w:val="22"/>
        </w:rPr>
      </w:pPr>
    </w:p>
    <w:p w:rsidR="00565FC8" w:rsidRPr="006A3BBC" w:rsidRDefault="00565FC8" w:rsidP="00D746CA">
      <w:pPr>
        <w:widowControl w:val="0"/>
        <w:spacing w:after="160"/>
        <w:jc w:val="right"/>
        <w:rPr>
          <w:rFonts w:ascii="GHEA Grapalat" w:hAnsi="GHEA Grapalat"/>
          <w:i/>
          <w:sz w:val="22"/>
          <w:szCs w:val="22"/>
        </w:rPr>
      </w:pPr>
    </w:p>
    <w:p w:rsidR="00565FC8" w:rsidRPr="006A3BBC" w:rsidRDefault="00565FC8" w:rsidP="00D746CA">
      <w:pPr>
        <w:widowControl w:val="0"/>
        <w:spacing w:after="160"/>
        <w:jc w:val="right"/>
        <w:rPr>
          <w:rFonts w:ascii="GHEA Grapalat" w:hAnsi="GHEA Grapalat"/>
          <w:i/>
          <w:sz w:val="22"/>
          <w:szCs w:val="22"/>
        </w:rPr>
      </w:pPr>
    </w:p>
    <w:p w:rsidR="00CE7392" w:rsidRPr="006A3BBC" w:rsidRDefault="00CE7392" w:rsidP="00D746CA">
      <w:pPr>
        <w:widowControl w:val="0"/>
        <w:spacing w:after="160"/>
        <w:jc w:val="right"/>
        <w:rPr>
          <w:rFonts w:ascii="GHEA Grapalat" w:hAnsi="GHEA Grapalat"/>
          <w:i/>
          <w:sz w:val="22"/>
          <w:szCs w:val="22"/>
        </w:rPr>
      </w:pPr>
    </w:p>
    <w:p w:rsidR="00CE7392" w:rsidRPr="006A3BBC" w:rsidRDefault="00CE7392" w:rsidP="00D746CA">
      <w:pPr>
        <w:widowControl w:val="0"/>
        <w:spacing w:after="160"/>
        <w:jc w:val="right"/>
        <w:rPr>
          <w:rFonts w:ascii="GHEA Grapalat" w:hAnsi="GHEA Grapalat"/>
          <w:i/>
          <w:sz w:val="22"/>
          <w:szCs w:val="22"/>
        </w:rPr>
      </w:pPr>
    </w:p>
    <w:p w:rsidR="00CE7392" w:rsidRPr="006A3BBC" w:rsidRDefault="00CE7392" w:rsidP="00D746CA">
      <w:pPr>
        <w:widowControl w:val="0"/>
        <w:spacing w:after="160"/>
        <w:jc w:val="right"/>
        <w:rPr>
          <w:rFonts w:ascii="GHEA Grapalat" w:hAnsi="GHEA Grapalat"/>
          <w:i/>
          <w:sz w:val="22"/>
          <w:szCs w:val="22"/>
        </w:rPr>
      </w:pPr>
    </w:p>
    <w:p w:rsidR="00697F7B" w:rsidRPr="006A3BBC" w:rsidRDefault="00697F7B" w:rsidP="008A7430">
      <w:pPr>
        <w:widowControl w:val="0"/>
        <w:jc w:val="right"/>
        <w:rPr>
          <w:rFonts w:ascii="GHEA Grapalat" w:hAnsi="GHEA Grapalat"/>
          <w:i/>
          <w:sz w:val="20"/>
          <w:szCs w:val="20"/>
        </w:rPr>
      </w:pPr>
    </w:p>
    <w:p w:rsidR="00697F7B" w:rsidRPr="006A3BBC" w:rsidRDefault="00697F7B" w:rsidP="008A7430">
      <w:pPr>
        <w:widowControl w:val="0"/>
        <w:jc w:val="right"/>
        <w:rPr>
          <w:rFonts w:ascii="GHEA Grapalat" w:hAnsi="GHEA Grapalat"/>
          <w:i/>
          <w:sz w:val="20"/>
          <w:szCs w:val="20"/>
        </w:rPr>
      </w:pPr>
    </w:p>
    <w:p w:rsidR="00697F7B" w:rsidRPr="006A3BBC" w:rsidRDefault="00697F7B" w:rsidP="008A7430">
      <w:pPr>
        <w:widowControl w:val="0"/>
        <w:jc w:val="right"/>
        <w:rPr>
          <w:rFonts w:ascii="GHEA Grapalat" w:hAnsi="GHEA Grapalat"/>
          <w:i/>
          <w:sz w:val="20"/>
          <w:szCs w:val="20"/>
        </w:rPr>
      </w:pPr>
    </w:p>
    <w:p w:rsidR="00D746CA" w:rsidRPr="006A3BBC" w:rsidRDefault="00D746CA" w:rsidP="008A7430">
      <w:pPr>
        <w:widowControl w:val="0"/>
        <w:jc w:val="right"/>
        <w:rPr>
          <w:rFonts w:ascii="GHEA Grapalat" w:hAnsi="GHEA Grapalat" w:cs="GHEA Grapalat"/>
          <w:i/>
          <w:sz w:val="20"/>
          <w:szCs w:val="20"/>
        </w:rPr>
      </w:pPr>
      <w:r w:rsidRPr="006A3BBC">
        <w:rPr>
          <w:rFonts w:ascii="GHEA Grapalat" w:hAnsi="GHEA Grapalat"/>
          <w:i/>
          <w:sz w:val="20"/>
          <w:szCs w:val="20"/>
        </w:rPr>
        <w:t>Приложение № 5.1</w:t>
      </w:r>
    </w:p>
    <w:p w:rsidR="00D746CA" w:rsidRPr="006A3BBC" w:rsidRDefault="00D746CA" w:rsidP="008A7430">
      <w:pPr>
        <w:widowControl w:val="0"/>
        <w:ind w:firstLine="567"/>
        <w:jc w:val="right"/>
        <w:rPr>
          <w:rFonts w:ascii="GHEA Grapalat" w:hAnsi="GHEA Grapalat"/>
          <w:sz w:val="20"/>
          <w:szCs w:val="20"/>
        </w:rPr>
      </w:pPr>
      <w:r w:rsidRPr="006A3BBC">
        <w:rPr>
          <w:rFonts w:ascii="GHEA Grapalat" w:hAnsi="GHEA Grapalat"/>
          <w:i/>
          <w:sz w:val="20"/>
          <w:szCs w:val="20"/>
        </w:rPr>
        <w:t xml:space="preserve">к Приглашению </w:t>
      </w:r>
      <w:r w:rsidR="00E15766" w:rsidRPr="006A3BBC">
        <w:rPr>
          <w:rFonts w:ascii="GHEA Grapalat" w:hAnsi="GHEA Grapalat"/>
          <w:i/>
          <w:sz w:val="20"/>
          <w:szCs w:val="20"/>
        </w:rPr>
        <w:t xml:space="preserve"> </w:t>
      </w:r>
      <w:proofErr w:type="gramStart"/>
      <w:r w:rsidRPr="006A3BBC">
        <w:rPr>
          <w:rFonts w:ascii="GHEA Grapalat" w:hAnsi="GHEA Grapalat"/>
          <w:i/>
          <w:sz w:val="20"/>
          <w:szCs w:val="20"/>
        </w:rPr>
        <w:t>запросе</w:t>
      </w:r>
      <w:proofErr w:type="gramEnd"/>
      <w:r w:rsidRPr="006A3BBC">
        <w:rPr>
          <w:rFonts w:ascii="GHEA Grapalat" w:hAnsi="GHEA Grapalat"/>
          <w:i/>
          <w:sz w:val="20"/>
          <w:szCs w:val="20"/>
        </w:rPr>
        <w:t xml:space="preserve"> </w:t>
      </w:r>
      <w:proofErr w:type="spellStart"/>
      <w:r w:rsidRPr="006A3BBC">
        <w:rPr>
          <w:rFonts w:ascii="GHEA Grapalat" w:hAnsi="GHEA Grapalat"/>
          <w:i/>
          <w:sz w:val="20"/>
          <w:szCs w:val="20"/>
        </w:rPr>
        <w:t>катировок</w:t>
      </w:r>
      <w:proofErr w:type="spellEnd"/>
      <w:r w:rsidRPr="006A3BBC">
        <w:rPr>
          <w:rFonts w:ascii="GHEA Grapalat" w:hAnsi="GHEA Grapalat"/>
          <w:i/>
          <w:sz w:val="20"/>
          <w:szCs w:val="20"/>
        </w:rPr>
        <w:t xml:space="preserve"> </w:t>
      </w:r>
      <w:r w:rsidRPr="006A3BBC">
        <w:rPr>
          <w:rFonts w:ascii="GHEA Grapalat" w:hAnsi="GHEA Grapalat" w:cs="GHEA Grapalat"/>
          <w:i/>
          <w:sz w:val="20"/>
          <w:szCs w:val="20"/>
        </w:rPr>
        <w:br/>
      </w:r>
      <w:r w:rsidRPr="006A3BBC">
        <w:rPr>
          <w:rFonts w:ascii="GHEA Grapalat" w:hAnsi="GHEA Grapalat"/>
          <w:i/>
          <w:sz w:val="20"/>
          <w:szCs w:val="20"/>
        </w:rPr>
        <w:t xml:space="preserve">под кодом </w:t>
      </w:r>
      <w:r w:rsidR="00396B45" w:rsidRPr="006A3BBC">
        <w:rPr>
          <w:rFonts w:ascii="GHEA Grapalat" w:hAnsi="GHEA Grapalat"/>
          <w:b/>
          <w:sz w:val="20"/>
          <w:szCs w:val="20"/>
          <w:lang w:eastAsia="en-US" w:bidi="ar-SA"/>
        </w:rPr>
        <w:t>АMAHHD1-GHAPDZB-19/02</w:t>
      </w:r>
    </w:p>
    <w:p w:rsidR="00AF4211" w:rsidRPr="006A3BBC" w:rsidRDefault="00AF4211" w:rsidP="00D46A54">
      <w:pPr>
        <w:widowControl w:val="0"/>
        <w:jc w:val="center"/>
        <w:rPr>
          <w:rFonts w:ascii="GHEA Grapalat" w:hAnsi="GHEA Grapalat"/>
          <w:b/>
          <w:sz w:val="22"/>
          <w:szCs w:val="22"/>
        </w:rPr>
      </w:pPr>
    </w:p>
    <w:p w:rsidR="000A214C" w:rsidRPr="006A3BBC" w:rsidRDefault="000A214C" w:rsidP="008A7430">
      <w:pPr>
        <w:widowControl w:val="0"/>
        <w:jc w:val="center"/>
        <w:rPr>
          <w:rFonts w:ascii="GHEA Grapalat" w:hAnsi="GHEA Grapalat" w:cs="GHEA Grapalat"/>
          <w:b/>
          <w:sz w:val="20"/>
          <w:szCs w:val="20"/>
        </w:rPr>
      </w:pPr>
      <w:r w:rsidRPr="006A3BBC">
        <w:rPr>
          <w:rFonts w:ascii="GHEA Grapalat" w:hAnsi="GHEA Grapalat"/>
          <w:b/>
          <w:sz w:val="20"/>
          <w:szCs w:val="20"/>
        </w:rPr>
        <w:t xml:space="preserve">СОГЛАШЕНИЕ О НЕУСТОЙКЕ </w:t>
      </w:r>
    </w:p>
    <w:p w:rsidR="000A214C" w:rsidRPr="006A3BBC" w:rsidRDefault="000A214C" w:rsidP="008A7430">
      <w:pPr>
        <w:widowControl w:val="0"/>
        <w:jc w:val="center"/>
        <w:rPr>
          <w:rFonts w:ascii="GHEA Grapalat" w:hAnsi="GHEA Grapalat" w:cs="GHEA Grapalat"/>
          <w:b/>
          <w:sz w:val="20"/>
          <w:szCs w:val="20"/>
        </w:rPr>
      </w:pPr>
      <w:r w:rsidRPr="006A3BBC">
        <w:rPr>
          <w:rFonts w:ascii="GHEA Grapalat" w:hAnsi="GHEA Grapalat"/>
          <w:b/>
          <w:sz w:val="20"/>
          <w:szCs w:val="20"/>
        </w:rPr>
        <w:t>(обеспечение договора)</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6A3BBC" w:rsidTr="00D746CA">
        <w:trPr>
          <w:jc w:val="right"/>
        </w:trPr>
        <w:tc>
          <w:tcPr>
            <w:tcW w:w="4500" w:type="dxa"/>
          </w:tcPr>
          <w:p w:rsidR="00D746CA" w:rsidRPr="006A3BBC" w:rsidRDefault="00D746CA" w:rsidP="00683C7F">
            <w:pPr>
              <w:widowControl w:val="0"/>
              <w:spacing w:after="160"/>
              <w:jc w:val="right"/>
              <w:rPr>
                <w:rFonts w:ascii="GHEA Grapalat" w:hAnsi="GHEA Grapalat" w:cs="GHEA Grapalat"/>
                <w:b/>
              </w:rPr>
            </w:pPr>
            <w:r w:rsidRPr="006A3BBC">
              <w:rPr>
                <w:rFonts w:ascii="GHEA Grapalat" w:hAnsi="GHEA Grapalat"/>
              </w:rPr>
              <w:t>"</w:t>
            </w:r>
            <w:r w:rsidRPr="006A3BBC">
              <w:rPr>
                <w:rFonts w:ascii="GHEA Grapalat" w:hAnsi="GHEA Grapalat"/>
                <w:lang w:val="en-US"/>
              </w:rPr>
              <w:tab/>
            </w:r>
            <w:r w:rsidRPr="006A3BBC">
              <w:rPr>
                <w:rFonts w:ascii="GHEA Grapalat" w:hAnsi="GHEA Grapalat"/>
              </w:rPr>
              <w:t xml:space="preserve">" </w:t>
            </w:r>
            <w:r w:rsidRPr="006A3BBC">
              <w:rPr>
                <w:rFonts w:ascii="GHEA Grapalat" w:hAnsi="GHEA Grapalat"/>
                <w:lang w:val="en-US"/>
              </w:rPr>
              <w:tab/>
            </w:r>
            <w:r w:rsidRPr="006A3BBC">
              <w:rPr>
                <w:rFonts w:ascii="GHEA Grapalat" w:hAnsi="GHEA Grapalat"/>
              </w:rPr>
              <w:t>20</w:t>
            </w:r>
            <w:r w:rsidRPr="006A3BBC">
              <w:rPr>
                <w:rFonts w:ascii="GHEA Grapalat" w:hAnsi="GHEA Grapalat"/>
                <w:lang w:val="en-US"/>
              </w:rPr>
              <w:tab/>
            </w:r>
            <w:r w:rsidRPr="006A3BBC">
              <w:rPr>
                <w:rFonts w:ascii="GHEA Grapalat" w:hAnsi="GHEA Grapalat"/>
              </w:rPr>
              <w:t>г.</w:t>
            </w:r>
            <w:r w:rsidRPr="006A3BBC">
              <w:rPr>
                <w:rStyle w:val="af6"/>
                <w:rFonts w:ascii="GHEA Grapalat" w:hAnsi="GHEA Grapalat"/>
              </w:rPr>
              <w:footnoteReference w:customMarkFollows="1" w:id="11"/>
              <w:t>**</w:t>
            </w:r>
          </w:p>
        </w:tc>
      </w:tr>
    </w:tbl>
    <w:p w:rsidR="000A214C" w:rsidRPr="006A3BBC" w:rsidRDefault="000A214C" w:rsidP="00D746CA">
      <w:pPr>
        <w:widowControl w:val="0"/>
        <w:rPr>
          <w:rFonts w:ascii="GHEA Grapalat" w:hAnsi="GHEA Grapalat" w:cs="GHEA Grapalat"/>
          <w:b/>
        </w:rPr>
      </w:pPr>
    </w:p>
    <w:p w:rsidR="000A214C" w:rsidRPr="006A3BBC" w:rsidRDefault="000A214C" w:rsidP="00D746CA">
      <w:pPr>
        <w:widowControl w:val="0"/>
        <w:jc w:val="both"/>
        <w:rPr>
          <w:rFonts w:ascii="GHEA Grapalat" w:hAnsi="GHEA Grapalat" w:cs="GHEA Grapalat"/>
          <w:sz w:val="20"/>
          <w:szCs w:val="20"/>
          <w:u w:val="single"/>
          <w:vertAlign w:val="subscript"/>
        </w:rPr>
      </w:pPr>
      <w:r w:rsidRPr="006A3BBC">
        <w:rPr>
          <w:rFonts w:ascii="GHEA Grapalat" w:hAnsi="GHEA Grapalat"/>
          <w:sz w:val="20"/>
          <w:szCs w:val="20"/>
        </w:rPr>
        <w:t>_______________________________________________, в лице директора Компании,</w:t>
      </w:r>
    </w:p>
    <w:p w:rsidR="000A214C" w:rsidRPr="006A3BBC" w:rsidRDefault="000A214C" w:rsidP="00D746CA">
      <w:pPr>
        <w:widowControl w:val="0"/>
        <w:ind w:left="1843"/>
        <w:jc w:val="both"/>
        <w:rPr>
          <w:rFonts w:ascii="GHEA Grapalat" w:hAnsi="GHEA Grapalat"/>
          <w:sz w:val="20"/>
          <w:szCs w:val="20"/>
          <w:vertAlign w:val="superscript"/>
        </w:rPr>
      </w:pPr>
      <w:r w:rsidRPr="006A3BBC">
        <w:rPr>
          <w:rFonts w:ascii="GHEA Grapalat" w:hAnsi="GHEA Grapalat"/>
          <w:sz w:val="20"/>
          <w:szCs w:val="20"/>
          <w:vertAlign w:val="superscript"/>
        </w:rPr>
        <w:t>наименование Компании</w:t>
      </w:r>
    </w:p>
    <w:p w:rsidR="00CE7392" w:rsidRPr="006A3BBC" w:rsidRDefault="00CE7392" w:rsidP="00D746CA">
      <w:pPr>
        <w:widowControl w:val="0"/>
        <w:ind w:left="1843"/>
        <w:jc w:val="both"/>
        <w:rPr>
          <w:rFonts w:ascii="GHEA Grapalat" w:hAnsi="GHEA Grapalat"/>
          <w:sz w:val="20"/>
          <w:szCs w:val="20"/>
          <w:vertAlign w:val="superscript"/>
          <w:lang w:val="en-US"/>
        </w:rPr>
      </w:pPr>
    </w:p>
    <w:p w:rsidR="000A214C" w:rsidRPr="006A3BBC" w:rsidRDefault="000A214C" w:rsidP="00D746CA">
      <w:pPr>
        <w:widowControl w:val="0"/>
        <w:jc w:val="both"/>
        <w:rPr>
          <w:rFonts w:ascii="GHEA Grapalat" w:hAnsi="GHEA Grapalat"/>
          <w:sz w:val="20"/>
          <w:szCs w:val="20"/>
          <w:lang w:val="en-US"/>
        </w:rPr>
      </w:pPr>
      <w:r w:rsidRPr="006A3BBC">
        <w:rPr>
          <w:rFonts w:ascii="GHEA Grapalat" w:hAnsi="GHEA Grapalat"/>
          <w:sz w:val="20"/>
          <w:szCs w:val="20"/>
          <w:lang w:val="en-US"/>
        </w:rPr>
        <w:t>_________________________________________________________________________</w:t>
      </w:r>
    </w:p>
    <w:p w:rsidR="000A214C" w:rsidRPr="006A3BBC" w:rsidRDefault="000A214C" w:rsidP="00D746CA">
      <w:pPr>
        <w:widowControl w:val="0"/>
        <w:jc w:val="center"/>
        <w:rPr>
          <w:rFonts w:ascii="GHEA Grapalat" w:hAnsi="GHEA Grapalat"/>
          <w:sz w:val="20"/>
          <w:szCs w:val="20"/>
          <w:vertAlign w:val="superscript"/>
        </w:rPr>
      </w:pPr>
      <w:r w:rsidRPr="006A3BBC">
        <w:rPr>
          <w:rFonts w:ascii="GHEA Grapalat" w:hAnsi="GHEA Grapalat"/>
          <w:sz w:val="20"/>
          <w:szCs w:val="20"/>
          <w:vertAlign w:val="superscript"/>
        </w:rPr>
        <w:t>имя, фамилия, паспортные данные директора компании</w:t>
      </w:r>
    </w:p>
    <w:p w:rsidR="000A214C" w:rsidRPr="006A3BBC" w:rsidRDefault="000A214C" w:rsidP="00D746CA">
      <w:pPr>
        <w:widowControl w:val="0"/>
        <w:jc w:val="both"/>
        <w:rPr>
          <w:rFonts w:ascii="GHEA Grapalat" w:hAnsi="GHEA Grapalat" w:cs="GHEA Grapalat"/>
          <w:sz w:val="20"/>
          <w:szCs w:val="20"/>
        </w:rPr>
      </w:pPr>
      <w:r w:rsidRPr="006A3BB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6A3BBC" w:rsidRDefault="00565FC8" w:rsidP="00D746CA">
      <w:pPr>
        <w:widowControl w:val="0"/>
        <w:jc w:val="center"/>
        <w:rPr>
          <w:rFonts w:ascii="GHEA Grapalat" w:hAnsi="GHEA Grapalat"/>
          <w:b/>
          <w:sz w:val="20"/>
          <w:szCs w:val="20"/>
        </w:rPr>
      </w:pPr>
    </w:p>
    <w:p w:rsidR="000A214C" w:rsidRPr="006A3BBC" w:rsidRDefault="000A214C" w:rsidP="00D746CA">
      <w:pPr>
        <w:widowControl w:val="0"/>
        <w:jc w:val="center"/>
        <w:rPr>
          <w:rFonts w:ascii="GHEA Grapalat" w:hAnsi="GHEA Grapalat" w:cs="GHEA Grapalat"/>
          <w:b/>
          <w:bCs/>
          <w:sz w:val="20"/>
          <w:szCs w:val="20"/>
        </w:rPr>
      </w:pPr>
      <w:r w:rsidRPr="006A3BBC">
        <w:rPr>
          <w:rFonts w:ascii="GHEA Grapalat" w:hAnsi="GHEA Grapalat"/>
          <w:b/>
          <w:sz w:val="20"/>
          <w:szCs w:val="20"/>
        </w:rPr>
        <w:t>1. Предмет соглашения</w:t>
      </w:r>
    </w:p>
    <w:p w:rsidR="00565FC8" w:rsidRPr="006A3BBC" w:rsidRDefault="00565FC8" w:rsidP="00D746CA">
      <w:pPr>
        <w:widowControl w:val="0"/>
        <w:tabs>
          <w:tab w:val="left" w:pos="567"/>
        </w:tabs>
        <w:jc w:val="both"/>
        <w:rPr>
          <w:rFonts w:ascii="GHEA Grapalat" w:hAnsi="GHEA Grapalat"/>
          <w:sz w:val="20"/>
          <w:szCs w:val="20"/>
          <w:lang w:val="en-US"/>
        </w:rPr>
      </w:pPr>
    </w:p>
    <w:p w:rsidR="000A214C" w:rsidRPr="006A3BBC" w:rsidRDefault="000A214C" w:rsidP="00D746CA">
      <w:pPr>
        <w:widowControl w:val="0"/>
        <w:tabs>
          <w:tab w:val="left" w:pos="567"/>
        </w:tabs>
        <w:jc w:val="both"/>
        <w:rPr>
          <w:rFonts w:ascii="GHEA Grapalat" w:hAnsi="GHEA Grapalat" w:cs="GHEA Grapalat"/>
          <w:spacing w:val="-6"/>
          <w:sz w:val="20"/>
          <w:szCs w:val="20"/>
        </w:rPr>
      </w:pPr>
      <w:r w:rsidRPr="006A3BBC">
        <w:rPr>
          <w:rFonts w:ascii="GHEA Grapalat" w:hAnsi="GHEA Grapalat"/>
          <w:sz w:val="20"/>
          <w:szCs w:val="20"/>
        </w:rPr>
        <w:t>1</w:t>
      </w:r>
      <w:r w:rsidRPr="006A3BBC">
        <w:rPr>
          <w:rFonts w:ascii="GHEA Grapalat" w:hAnsi="GHEA Grapalat"/>
          <w:spacing w:val="-6"/>
          <w:sz w:val="20"/>
          <w:szCs w:val="20"/>
        </w:rPr>
        <w:t>.1.</w:t>
      </w:r>
      <w:r w:rsidRPr="006A3BBC">
        <w:rPr>
          <w:rFonts w:ascii="GHEA Grapalat" w:hAnsi="GHEA Grapalat"/>
          <w:spacing w:val="-6"/>
          <w:sz w:val="20"/>
          <w:szCs w:val="20"/>
        </w:rPr>
        <w:tab/>
        <w:t xml:space="preserve">Компания участвует в </w:t>
      </w:r>
      <w:proofErr w:type="gramStart"/>
      <w:r w:rsidRPr="006A3BBC">
        <w:rPr>
          <w:rFonts w:ascii="GHEA Grapalat" w:hAnsi="GHEA Grapalat"/>
          <w:spacing w:val="-6"/>
          <w:sz w:val="20"/>
          <w:szCs w:val="20"/>
        </w:rPr>
        <w:t>организованной</w:t>
      </w:r>
      <w:proofErr w:type="gramEnd"/>
      <w:r w:rsidRPr="006A3BBC">
        <w:rPr>
          <w:rFonts w:ascii="GHEA Grapalat" w:hAnsi="GHEA Grapalat"/>
          <w:spacing w:val="-6"/>
          <w:sz w:val="20"/>
          <w:szCs w:val="20"/>
        </w:rPr>
        <w:t xml:space="preserve"> ___________________ *(далее — Заказчик) </w:t>
      </w:r>
    </w:p>
    <w:p w:rsidR="000A214C" w:rsidRPr="006A3BBC" w:rsidRDefault="000A214C" w:rsidP="00D746CA">
      <w:pPr>
        <w:widowControl w:val="0"/>
        <w:tabs>
          <w:tab w:val="left" w:pos="284"/>
        </w:tabs>
        <w:ind w:left="5245"/>
        <w:jc w:val="both"/>
        <w:rPr>
          <w:rFonts w:ascii="GHEA Grapalat" w:hAnsi="GHEA Grapalat" w:cs="GHEA Grapalat"/>
          <w:sz w:val="20"/>
          <w:szCs w:val="20"/>
        </w:rPr>
      </w:pPr>
      <w:r w:rsidRPr="006A3BBC">
        <w:rPr>
          <w:rFonts w:ascii="GHEA Grapalat" w:hAnsi="GHEA Grapalat"/>
          <w:sz w:val="20"/>
          <w:szCs w:val="20"/>
          <w:vertAlign w:val="superscript"/>
        </w:rPr>
        <w:t>наименование заказчика</w:t>
      </w:r>
    </w:p>
    <w:p w:rsidR="000A214C" w:rsidRPr="006A3BBC" w:rsidRDefault="000A214C" w:rsidP="00D746CA">
      <w:pPr>
        <w:widowControl w:val="0"/>
        <w:jc w:val="both"/>
        <w:rPr>
          <w:rFonts w:ascii="GHEA Grapalat" w:hAnsi="GHEA Grapalat" w:cs="GHEA Grapalat"/>
          <w:sz w:val="20"/>
          <w:szCs w:val="20"/>
        </w:rPr>
      </w:pPr>
      <w:r w:rsidRPr="006A3BBC">
        <w:rPr>
          <w:rFonts w:ascii="GHEA Grapalat" w:hAnsi="GHEA Grapalat"/>
          <w:sz w:val="20"/>
          <w:szCs w:val="20"/>
        </w:rPr>
        <w:t>процедуре закупок под кодом ____________________________________________ *.</w:t>
      </w:r>
    </w:p>
    <w:p w:rsidR="000A214C" w:rsidRPr="006A3BBC" w:rsidRDefault="000A214C" w:rsidP="00D746CA">
      <w:pPr>
        <w:widowControl w:val="0"/>
        <w:ind w:left="5245"/>
        <w:jc w:val="both"/>
        <w:rPr>
          <w:rFonts w:ascii="GHEA Grapalat" w:hAnsi="GHEA Grapalat" w:cs="GHEA Grapalat"/>
          <w:sz w:val="20"/>
          <w:szCs w:val="20"/>
        </w:rPr>
      </w:pPr>
      <w:r w:rsidRPr="006A3BBC">
        <w:rPr>
          <w:rFonts w:ascii="GHEA Grapalat" w:hAnsi="GHEA Grapalat"/>
          <w:sz w:val="20"/>
          <w:szCs w:val="20"/>
          <w:vertAlign w:val="superscript"/>
        </w:rPr>
        <w:t>код процедуры</w:t>
      </w:r>
    </w:p>
    <w:p w:rsidR="000A214C" w:rsidRPr="006A3BBC" w:rsidRDefault="000A214C" w:rsidP="00565FC8">
      <w:pPr>
        <w:rPr>
          <w:rFonts w:ascii="GHEA Grapalat" w:hAnsi="GHEA Grapalat"/>
          <w:sz w:val="20"/>
          <w:szCs w:val="20"/>
        </w:rPr>
      </w:pPr>
      <w:r w:rsidRPr="006A3BBC">
        <w:rPr>
          <w:rFonts w:ascii="GHEA Grapalat" w:hAnsi="GHEA Grapalat"/>
          <w:sz w:val="20"/>
          <w:szCs w:val="20"/>
        </w:rPr>
        <w:t>1.2.</w:t>
      </w:r>
      <w:r w:rsidRPr="006A3BBC">
        <w:rPr>
          <w:rFonts w:ascii="GHEA Grapalat" w:hAnsi="GHEA Grapalat"/>
          <w:sz w:val="20"/>
          <w:szCs w:val="20"/>
        </w:rPr>
        <w:tab/>
        <w:t>В качестве обеспечения исполнения договора, заключаемого в</w:t>
      </w:r>
      <w:r w:rsidRPr="006A3BBC">
        <w:rPr>
          <w:rFonts w:ascii="Courier New" w:hAnsi="Courier New" w:cs="Courier New"/>
          <w:sz w:val="20"/>
          <w:szCs w:val="20"/>
          <w:lang w:val="en-US"/>
        </w:rPr>
        <w:t> </w:t>
      </w:r>
      <w:r w:rsidRPr="006A3BB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6A3BBC" w:rsidRDefault="000A214C" w:rsidP="00D746CA">
      <w:pPr>
        <w:widowControl w:val="0"/>
        <w:tabs>
          <w:tab w:val="left" w:pos="1134"/>
        </w:tabs>
        <w:ind w:firstLine="567"/>
        <w:jc w:val="both"/>
        <w:rPr>
          <w:rFonts w:ascii="GHEA Grapalat" w:hAnsi="GHEA Grapalat" w:cs="GHEA Grapalat"/>
          <w:sz w:val="20"/>
          <w:szCs w:val="20"/>
        </w:rPr>
      </w:pPr>
      <w:r w:rsidRPr="006A3BBC">
        <w:rPr>
          <w:rFonts w:ascii="GHEA Grapalat" w:hAnsi="GHEA Grapalat"/>
          <w:sz w:val="20"/>
          <w:szCs w:val="20"/>
        </w:rPr>
        <w:t>1.3.</w:t>
      </w:r>
      <w:r w:rsidRPr="006A3BBC">
        <w:rPr>
          <w:rFonts w:ascii="GHEA Grapalat" w:hAnsi="GHEA Grapalat"/>
          <w:sz w:val="20"/>
          <w:szCs w:val="20"/>
        </w:rPr>
        <w:tab/>
        <w:t>Подписав платежное требование (далее — Требование), прилагаемое к</w:t>
      </w:r>
      <w:r w:rsidRPr="006A3BBC">
        <w:rPr>
          <w:rFonts w:ascii="Courier New" w:hAnsi="Courier New" w:cs="Courier New"/>
          <w:sz w:val="20"/>
          <w:szCs w:val="20"/>
          <w:lang w:val="en-US"/>
        </w:rPr>
        <w:t> </w:t>
      </w:r>
      <w:r w:rsidRPr="006A3BBC">
        <w:rPr>
          <w:rFonts w:ascii="GHEA Grapalat" w:hAnsi="GHEA Grapalat"/>
          <w:sz w:val="20"/>
          <w:szCs w:val="20"/>
        </w:rPr>
        <w:t xml:space="preserve">настоящему Соглашению о неустойке, Компания </w:t>
      </w:r>
      <w:proofErr w:type="spellStart"/>
      <w:r w:rsidRPr="006A3BBC">
        <w:rPr>
          <w:rFonts w:ascii="GHEA Grapalat" w:hAnsi="GHEA Grapalat"/>
          <w:sz w:val="20"/>
          <w:szCs w:val="20"/>
        </w:rPr>
        <w:t>безотзывно</w:t>
      </w:r>
      <w:proofErr w:type="spellEnd"/>
      <w:r w:rsidRPr="006A3BBC">
        <w:rPr>
          <w:rFonts w:ascii="GHEA Grapalat" w:hAnsi="GHEA Grapalat"/>
          <w:sz w:val="20"/>
          <w:szCs w:val="20"/>
        </w:rPr>
        <w:t xml:space="preserve"> соглашается, что: </w:t>
      </w:r>
    </w:p>
    <w:p w:rsidR="000A214C" w:rsidRPr="006A3BBC" w:rsidRDefault="000A214C" w:rsidP="00D746CA">
      <w:pPr>
        <w:widowControl w:val="0"/>
        <w:tabs>
          <w:tab w:val="left" w:pos="1134"/>
        </w:tabs>
        <w:ind w:firstLine="567"/>
        <w:jc w:val="both"/>
        <w:rPr>
          <w:rFonts w:ascii="GHEA Grapalat" w:hAnsi="GHEA Grapalat" w:cs="GHEA Grapalat"/>
          <w:sz w:val="20"/>
          <w:szCs w:val="20"/>
        </w:rPr>
      </w:pPr>
      <w:r w:rsidRPr="006A3BBC">
        <w:rPr>
          <w:rFonts w:ascii="GHEA Grapalat" w:hAnsi="GHEA Grapalat"/>
          <w:sz w:val="20"/>
          <w:szCs w:val="20"/>
        </w:rPr>
        <w:t>а)</w:t>
      </w:r>
      <w:r w:rsidRPr="006A3BBC">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6A3BBC" w:rsidRDefault="000A214C" w:rsidP="00D746CA">
      <w:pPr>
        <w:widowControl w:val="0"/>
        <w:tabs>
          <w:tab w:val="left" w:pos="1134"/>
        </w:tabs>
        <w:ind w:firstLine="567"/>
        <w:jc w:val="both"/>
        <w:rPr>
          <w:rFonts w:ascii="GHEA Grapalat" w:hAnsi="GHEA Grapalat" w:cs="GHEA Grapalat"/>
          <w:sz w:val="20"/>
          <w:szCs w:val="20"/>
        </w:rPr>
      </w:pPr>
      <w:r w:rsidRPr="006A3BBC">
        <w:rPr>
          <w:rFonts w:ascii="GHEA Grapalat" w:hAnsi="GHEA Grapalat"/>
          <w:sz w:val="20"/>
          <w:szCs w:val="20"/>
        </w:rPr>
        <w:t>б)</w:t>
      </w:r>
      <w:r w:rsidRPr="006A3BBC">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6A3BBC" w:rsidRDefault="000A214C" w:rsidP="00D746CA">
      <w:pPr>
        <w:widowControl w:val="0"/>
        <w:tabs>
          <w:tab w:val="left" w:pos="1134"/>
        </w:tabs>
        <w:ind w:firstLine="567"/>
        <w:jc w:val="both"/>
        <w:rPr>
          <w:rFonts w:ascii="GHEA Grapalat" w:hAnsi="GHEA Grapalat" w:cs="GHEA Grapalat"/>
          <w:sz w:val="20"/>
          <w:szCs w:val="20"/>
        </w:rPr>
      </w:pPr>
      <w:r w:rsidRPr="006A3BBC">
        <w:rPr>
          <w:rFonts w:ascii="GHEA Grapalat" w:hAnsi="GHEA Grapalat"/>
          <w:sz w:val="20"/>
          <w:szCs w:val="20"/>
        </w:rPr>
        <w:t>в)</w:t>
      </w:r>
      <w:r w:rsidRPr="006A3BBC">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6A3BBC" w:rsidRDefault="000A214C" w:rsidP="00D746CA">
      <w:pPr>
        <w:widowControl w:val="0"/>
        <w:tabs>
          <w:tab w:val="left" w:pos="1134"/>
        </w:tabs>
        <w:ind w:firstLine="567"/>
        <w:jc w:val="both"/>
        <w:rPr>
          <w:rFonts w:ascii="GHEA Grapalat" w:hAnsi="GHEA Grapalat" w:cs="GHEA Grapalat"/>
          <w:sz w:val="20"/>
          <w:szCs w:val="20"/>
        </w:rPr>
      </w:pPr>
      <w:r w:rsidRPr="006A3BBC">
        <w:rPr>
          <w:rFonts w:ascii="GHEA Grapalat" w:hAnsi="GHEA Grapalat"/>
          <w:sz w:val="20"/>
          <w:szCs w:val="20"/>
        </w:rPr>
        <w:t>г)</w:t>
      </w:r>
      <w:r w:rsidRPr="006A3BBC">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6A3BBC" w:rsidRDefault="000A214C" w:rsidP="00D746CA">
      <w:pPr>
        <w:widowControl w:val="0"/>
        <w:tabs>
          <w:tab w:val="left" w:pos="1134"/>
        </w:tabs>
        <w:ind w:firstLine="567"/>
        <w:jc w:val="both"/>
        <w:rPr>
          <w:rFonts w:ascii="GHEA Grapalat" w:hAnsi="GHEA Grapalat" w:cs="GHEA Grapalat"/>
          <w:sz w:val="20"/>
          <w:szCs w:val="20"/>
        </w:rPr>
      </w:pPr>
      <w:r w:rsidRPr="006A3BBC">
        <w:rPr>
          <w:rFonts w:ascii="GHEA Grapalat" w:hAnsi="GHEA Grapalat"/>
          <w:sz w:val="20"/>
          <w:szCs w:val="20"/>
        </w:rPr>
        <w:t>д)</w:t>
      </w:r>
      <w:r w:rsidRPr="006A3BBC">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6A3BBC" w:rsidRDefault="000A214C" w:rsidP="00D746CA">
      <w:pPr>
        <w:widowControl w:val="0"/>
        <w:tabs>
          <w:tab w:val="left" w:pos="1134"/>
        </w:tabs>
        <w:ind w:firstLine="567"/>
        <w:jc w:val="both"/>
        <w:rPr>
          <w:rFonts w:ascii="GHEA Grapalat" w:hAnsi="GHEA Grapalat" w:cs="GHEA Grapalat"/>
          <w:sz w:val="20"/>
          <w:szCs w:val="20"/>
        </w:rPr>
      </w:pPr>
      <w:r w:rsidRPr="006A3BBC">
        <w:rPr>
          <w:rFonts w:ascii="GHEA Grapalat" w:hAnsi="GHEA Grapalat"/>
          <w:sz w:val="20"/>
          <w:szCs w:val="20"/>
        </w:rPr>
        <w:t>1.5.</w:t>
      </w:r>
      <w:r w:rsidRPr="006A3BBC">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6A3BBC">
        <w:rPr>
          <w:rFonts w:ascii="GHEA Grapalat" w:hAnsi="GHEA Grapalat"/>
          <w:sz w:val="20"/>
          <w:szCs w:val="20"/>
        </w:rPr>
        <w:t>в</w:t>
      </w:r>
      <w:proofErr w:type="gramEnd"/>
      <w:r w:rsidRPr="006A3BBC">
        <w:rPr>
          <w:rFonts w:ascii="Courier New" w:hAnsi="Courier New" w:cs="Courier New"/>
          <w:sz w:val="20"/>
          <w:szCs w:val="20"/>
          <w:lang w:val="en-US"/>
        </w:rPr>
        <w:t> </w:t>
      </w:r>
      <w:proofErr w:type="gramStart"/>
      <w:r w:rsidRPr="006A3BBC">
        <w:rPr>
          <w:rFonts w:ascii="GHEA Grapalat" w:hAnsi="GHEA Grapalat"/>
          <w:sz w:val="20"/>
          <w:szCs w:val="20"/>
        </w:rPr>
        <w:t>Банк-плательщик</w:t>
      </w:r>
      <w:proofErr w:type="gramEnd"/>
      <w:r w:rsidRPr="006A3BBC">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6A3BBC">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6A3BBC" w:rsidRDefault="000A214C" w:rsidP="00D746CA">
      <w:pPr>
        <w:widowControl w:val="0"/>
        <w:tabs>
          <w:tab w:val="left" w:pos="1134"/>
        </w:tabs>
        <w:ind w:firstLine="567"/>
        <w:jc w:val="both"/>
        <w:rPr>
          <w:rFonts w:ascii="GHEA Grapalat" w:hAnsi="GHEA Grapalat" w:cs="GHEA Grapalat"/>
          <w:sz w:val="20"/>
          <w:szCs w:val="20"/>
        </w:rPr>
      </w:pPr>
      <w:r w:rsidRPr="006A3BBC">
        <w:rPr>
          <w:rFonts w:ascii="GHEA Grapalat" w:hAnsi="GHEA Grapalat"/>
          <w:sz w:val="20"/>
          <w:szCs w:val="20"/>
        </w:rPr>
        <w:t>1.6.</w:t>
      </w:r>
      <w:r w:rsidRPr="006A3BBC">
        <w:rPr>
          <w:rFonts w:ascii="GHEA Grapalat" w:hAnsi="GHEA Grapalat"/>
          <w:sz w:val="20"/>
          <w:szCs w:val="20"/>
        </w:rPr>
        <w:tab/>
        <w:t xml:space="preserve">Заказчик может представить </w:t>
      </w:r>
      <w:proofErr w:type="gramStart"/>
      <w:r w:rsidRPr="006A3BBC">
        <w:rPr>
          <w:rFonts w:ascii="GHEA Grapalat" w:hAnsi="GHEA Grapalat"/>
          <w:sz w:val="20"/>
          <w:szCs w:val="20"/>
        </w:rPr>
        <w:t>в</w:t>
      </w:r>
      <w:proofErr w:type="gramEnd"/>
      <w:r w:rsidRPr="006A3BBC">
        <w:rPr>
          <w:rFonts w:ascii="GHEA Grapalat" w:hAnsi="GHEA Grapalat"/>
          <w:sz w:val="20"/>
          <w:szCs w:val="20"/>
        </w:rPr>
        <w:t xml:space="preserve"> </w:t>
      </w:r>
      <w:proofErr w:type="gramStart"/>
      <w:r w:rsidRPr="006A3BBC">
        <w:rPr>
          <w:rFonts w:ascii="GHEA Grapalat" w:hAnsi="GHEA Grapalat"/>
          <w:sz w:val="20"/>
          <w:szCs w:val="20"/>
        </w:rPr>
        <w:t>Банк-плательщик</w:t>
      </w:r>
      <w:proofErr w:type="gramEnd"/>
      <w:r w:rsidRPr="006A3BBC">
        <w:rPr>
          <w:rFonts w:ascii="GHEA Grapalat" w:hAnsi="GHEA Grapalat"/>
          <w:sz w:val="20"/>
          <w:szCs w:val="20"/>
        </w:rPr>
        <w:t xml:space="preserve"> иные дополнительные документы.</w:t>
      </w:r>
    </w:p>
    <w:p w:rsidR="000A214C" w:rsidRPr="006A3BBC" w:rsidRDefault="000A214C" w:rsidP="00565FC8">
      <w:pPr>
        <w:widowControl w:val="0"/>
        <w:tabs>
          <w:tab w:val="left" w:pos="1134"/>
        </w:tabs>
        <w:ind w:firstLine="567"/>
        <w:jc w:val="both"/>
        <w:rPr>
          <w:rFonts w:ascii="GHEA Grapalat" w:hAnsi="GHEA Grapalat"/>
          <w:sz w:val="20"/>
          <w:szCs w:val="20"/>
        </w:rPr>
      </w:pPr>
      <w:r w:rsidRPr="006A3BBC">
        <w:rPr>
          <w:rFonts w:ascii="GHEA Grapalat" w:hAnsi="GHEA Grapalat"/>
          <w:sz w:val="20"/>
          <w:szCs w:val="20"/>
        </w:rPr>
        <w:t>1.7. Банк не несет какой-либо ответственности за риски (понесенные</w:t>
      </w:r>
      <w:r w:rsidRPr="006A3BBC">
        <w:rPr>
          <w:rFonts w:ascii="Courier New" w:hAnsi="Courier New" w:cs="Courier New"/>
          <w:sz w:val="20"/>
          <w:szCs w:val="20"/>
          <w:lang w:val="en-US"/>
        </w:rPr>
        <w:t> </w:t>
      </w:r>
      <w:r w:rsidRPr="006A3BBC">
        <w:rPr>
          <w:rFonts w:ascii="GHEA Grapalat" w:hAnsi="GHEA Grapalat"/>
          <w:sz w:val="20"/>
          <w:szCs w:val="20"/>
        </w:rPr>
        <w:t>Компанией убытки) и негативные последствия, возникшие для Компании в результате уп</w:t>
      </w:r>
      <w:r w:rsidR="00565FC8" w:rsidRPr="006A3BBC">
        <w:rPr>
          <w:rFonts w:ascii="GHEA Grapalat" w:hAnsi="GHEA Grapalat"/>
          <w:sz w:val="20"/>
          <w:szCs w:val="20"/>
        </w:rPr>
        <w:t xml:space="preserve">латы Банком-плательщиком </w:t>
      </w:r>
      <w:proofErr w:type="spellStart"/>
      <w:r w:rsidR="00565FC8" w:rsidRPr="006A3BBC">
        <w:rPr>
          <w:rFonts w:ascii="GHEA Grapalat" w:hAnsi="GHEA Grapalat"/>
          <w:sz w:val="20"/>
          <w:szCs w:val="20"/>
        </w:rPr>
        <w:t>суммы</w:t>
      </w:r>
      <w:r w:rsidRPr="006A3BBC">
        <w:rPr>
          <w:rFonts w:ascii="GHEA Grapalat" w:hAnsi="GHEA Grapalat"/>
          <w:sz w:val="20"/>
          <w:szCs w:val="20"/>
        </w:rPr>
        <w:t>указанной</w:t>
      </w:r>
      <w:proofErr w:type="spellEnd"/>
      <w:r w:rsidRPr="006A3BBC">
        <w:rPr>
          <w:rFonts w:ascii="GHEA Grapalat" w:hAnsi="GHEA Grapalat"/>
          <w:sz w:val="20"/>
          <w:szCs w:val="20"/>
        </w:rPr>
        <w:t xml:space="preserve"> в</w:t>
      </w:r>
      <w:r w:rsidRPr="006A3BBC">
        <w:rPr>
          <w:rFonts w:ascii="Courier New" w:hAnsi="Courier New" w:cs="Courier New"/>
          <w:sz w:val="20"/>
          <w:szCs w:val="20"/>
          <w:lang w:val="en-US"/>
        </w:rPr>
        <w:t> </w:t>
      </w:r>
      <w:r w:rsidRPr="006A3BBC">
        <w:rPr>
          <w:rFonts w:ascii="GHEA Grapalat" w:hAnsi="GHEA Grapalat"/>
          <w:sz w:val="20"/>
          <w:szCs w:val="20"/>
        </w:rPr>
        <w:t>Требовании. Банк не обязан проверять факты нарушения Компанией условий договора.</w:t>
      </w:r>
    </w:p>
    <w:p w:rsidR="000A214C" w:rsidRPr="006A3BBC" w:rsidRDefault="000A214C" w:rsidP="00D746CA">
      <w:pPr>
        <w:widowControl w:val="0"/>
        <w:tabs>
          <w:tab w:val="left" w:pos="1134"/>
        </w:tabs>
        <w:ind w:firstLine="567"/>
        <w:jc w:val="both"/>
        <w:rPr>
          <w:rFonts w:ascii="GHEA Grapalat" w:hAnsi="GHEA Grapalat" w:cs="GHEA Grapalat"/>
          <w:sz w:val="20"/>
          <w:szCs w:val="20"/>
        </w:rPr>
      </w:pPr>
      <w:r w:rsidRPr="006A3BBC">
        <w:rPr>
          <w:rFonts w:ascii="GHEA Grapalat" w:hAnsi="GHEA Grapalat"/>
          <w:sz w:val="20"/>
          <w:szCs w:val="20"/>
        </w:rPr>
        <w:t>1.8.</w:t>
      </w:r>
      <w:r w:rsidRPr="006A3BBC">
        <w:rPr>
          <w:rFonts w:ascii="GHEA Grapalat" w:hAnsi="GHEA Grapalat"/>
          <w:sz w:val="20"/>
          <w:szCs w:val="20"/>
        </w:rPr>
        <w:tab/>
        <w:t xml:space="preserve">В случае если имеющихся на счете Компании средств недостаточно, Банк-плательщик в течение 2 </w:t>
      </w:r>
      <w:r w:rsidRPr="006A3BBC">
        <w:rPr>
          <w:rFonts w:ascii="GHEA Grapalat" w:hAnsi="GHEA Grapalat"/>
          <w:sz w:val="20"/>
          <w:szCs w:val="20"/>
        </w:rPr>
        <w:lastRenderedPageBreak/>
        <w:t>(двух) рабочих дней после получения платежного требования должен в письменной форме уведомить Заказчика.</w:t>
      </w:r>
    </w:p>
    <w:p w:rsidR="000A214C" w:rsidRPr="006A3BBC" w:rsidRDefault="000A214C" w:rsidP="00D746CA">
      <w:pPr>
        <w:widowControl w:val="0"/>
        <w:tabs>
          <w:tab w:val="left" w:pos="1134"/>
        </w:tabs>
        <w:ind w:firstLine="567"/>
        <w:jc w:val="both"/>
        <w:rPr>
          <w:rFonts w:ascii="GHEA Grapalat" w:hAnsi="GHEA Grapalat" w:cs="GHEA Grapalat"/>
          <w:sz w:val="20"/>
          <w:szCs w:val="20"/>
        </w:rPr>
      </w:pPr>
      <w:r w:rsidRPr="006A3BBC">
        <w:rPr>
          <w:rFonts w:ascii="GHEA Grapalat" w:hAnsi="GHEA Grapalat"/>
          <w:sz w:val="20"/>
          <w:szCs w:val="20"/>
        </w:rPr>
        <w:t>1.9.</w:t>
      </w:r>
      <w:r w:rsidRPr="006A3BBC">
        <w:rPr>
          <w:rFonts w:ascii="GHEA Grapalat" w:hAnsi="GHEA Grapalat"/>
          <w:sz w:val="20"/>
          <w:szCs w:val="20"/>
        </w:rPr>
        <w:tab/>
        <w:t>В случае если в течение десяти рабочих дней после представления в</w:t>
      </w:r>
      <w:r w:rsidRPr="006A3BBC">
        <w:rPr>
          <w:rFonts w:ascii="Courier New" w:hAnsi="Courier New" w:cs="Courier New"/>
          <w:sz w:val="20"/>
          <w:szCs w:val="20"/>
          <w:lang w:val="en-US"/>
        </w:rPr>
        <w:t> </w:t>
      </w:r>
      <w:r w:rsidRPr="006A3BBC">
        <w:rPr>
          <w:rFonts w:ascii="GHEA Grapalat" w:hAnsi="GHEA Grapalat"/>
          <w:sz w:val="20"/>
          <w:szCs w:val="20"/>
        </w:rPr>
        <w:t>Банк настоящего Соглашения и прилагаемого Требования по независящим от</w:t>
      </w:r>
      <w:r w:rsidRPr="006A3BBC">
        <w:rPr>
          <w:rFonts w:ascii="Courier New" w:hAnsi="Courier New" w:cs="Courier New"/>
          <w:sz w:val="20"/>
          <w:szCs w:val="20"/>
          <w:lang w:val="en-US"/>
        </w:rPr>
        <w:t> </w:t>
      </w:r>
      <w:r w:rsidRPr="006A3BB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6A3BBC">
        <w:rPr>
          <w:rFonts w:ascii="GHEA Grapalat" w:hAnsi="GHEA Grapalat"/>
          <w:sz w:val="20"/>
          <w:szCs w:val="20"/>
        </w:rPr>
        <w:t>Репортинг</w:t>
      </w:r>
      <w:proofErr w:type="spellEnd"/>
      <w:r w:rsidRPr="006A3BBC">
        <w:rPr>
          <w:rFonts w:ascii="GHEA Grapalat" w:hAnsi="GHEA Grapalat"/>
          <w:sz w:val="20"/>
          <w:szCs w:val="20"/>
        </w:rPr>
        <w:t>" (Кредитное бюро) сведения о Компании в связи с</w:t>
      </w:r>
      <w:r w:rsidRPr="006A3BBC">
        <w:rPr>
          <w:rFonts w:ascii="Courier New" w:hAnsi="Courier New" w:cs="Courier New"/>
          <w:sz w:val="20"/>
          <w:szCs w:val="20"/>
          <w:lang w:val="en-US"/>
        </w:rPr>
        <w:t> </w:t>
      </w:r>
      <w:r w:rsidRPr="006A3BBC">
        <w:rPr>
          <w:rFonts w:ascii="GHEA Grapalat" w:hAnsi="GHEA Grapalat"/>
          <w:sz w:val="20"/>
          <w:szCs w:val="20"/>
        </w:rPr>
        <w:t>неуплатой.</w:t>
      </w:r>
    </w:p>
    <w:p w:rsidR="000A214C" w:rsidRPr="006A3BBC" w:rsidRDefault="000A214C" w:rsidP="00D746CA">
      <w:pPr>
        <w:widowControl w:val="0"/>
        <w:jc w:val="center"/>
        <w:rPr>
          <w:rFonts w:ascii="GHEA Grapalat" w:hAnsi="GHEA Grapalat" w:cs="GHEA Grapalat"/>
          <w:b/>
          <w:bCs/>
          <w:sz w:val="20"/>
          <w:szCs w:val="20"/>
        </w:rPr>
      </w:pPr>
      <w:r w:rsidRPr="006A3BBC">
        <w:rPr>
          <w:rFonts w:ascii="GHEA Grapalat" w:hAnsi="GHEA Grapalat"/>
          <w:b/>
          <w:sz w:val="20"/>
          <w:szCs w:val="20"/>
        </w:rPr>
        <w:t>2. Иные условия</w:t>
      </w:r>
    </w:p>
    <w:p w:rsidR="000A214C" w:rsidRPr="006A3BBC" w:rsidRDefault="000A214C" w:rsidP="00D746CA">
      <w:pPr>
        <w:widowControl w:val="0"/>
        <w:tabs>
          <w:tab w:val="left" w:pos="1134"/>
        </w:tabs>
        <w:ind w:firstLine="567"/>
        <w:jc w:val="both"/>
        <w:rPr>
          <w:rFonts w:ascii="GHEA Grapalat" w:hAnsi="GHEA Grapalat"/>
          <w:sz w:val="20"/>
          <w:szCs w:val="20"/>
        </w:rPr>
      </w:pPr>
      <w:r w:rsidRPr="006A3BBC">
        <w:rPr>
          <w:rFonts w:ascii="GHEA Grapalat" w:hAnsi="GHEA Grapalat"/>
          <w:sz w:val="20"/>
          <w:szCs w:val="20"/>
        </w:rPr>
        <w:t>2.1.</w:t>
      </w:r>
      <w:r w:rsidRPr="006A3BBC">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6A3BBC" w:rsidRDefault="000A214C" w:rsidP="00D746CA">
      <w:pPr>
        <w:widowControl w:val="0"/>
        <w:tabs>
          <w:tab w:val="left" w:pos="1134"/>
        </w:tabs>
        <w:ind w:firstLine="567"/>
        <w:jc w:val="both"/>
        <w:rPr>
          <w:rFonts w:ascii="GHEA Grapalat" w:hAnsi="GHEA Grapalat" w:cs="GHEA Grapalat"/>
          <w:sz w:val="20"/>
          <w:szCs w:val="20"/>
        </w:rPr>
      </w:pPr>
      <w:r w:rsidRPr="006A3BBC">
        <w:rPr>
          <w:rFonts w:ascii="GHEA Grapalat" w:hAnsi="GHEA Grapalat"/>
          <w:sz w:val="20"/>
          <w:szCs w:val="20"/>
        </w:rPr>
        <w:t>2.2.</w:t>
      </w:r>
      <w:r w:rsidRPr="006A3BBC">
        <w:rPr>
          <w:rFonts w:ascii="GHEA Grapalat" w:hAnsi="GHEA Grapalat"/>
          <w:sz w:val="20"/>
          <w:szCs w:val="20"/>
        </w:rPr>
        <w:tab/>
        <w:t xml:space="preserve">Представив настоящее Соглашение и прилагаемое Требование </w:t>
      </w:r>
      <w:proofErr w:type="gramStart"/>
      <w:r w:rsidRPr="006A3BBC">
        <w:rPr>
          <w:rFonts w:ascii="GHEA Grapalat" w:hAnsi="GHEA Grapalat"/>
          <w:sz w:val="20"/>
          <w:szCs w:val="20"/>
        </w:rPr>
        <w:t>в</w:t>
      </w:r>
      <w:proofErr w:type="gramEnd"/>
      <w:r w:rsidRPr="006A3BBC">
        <w:rPr>
          <w:rFonts w:ascii="GHEA Grapalat" w:hAnsi="GHEA Grapalat"/>
          <w:sz w:val="20"/>
          <w:szCs w:val="20"/>
        </w:rPr>
        <w:t xml:space="preserve"> Банк-плательщик: </w:t>
      </w:r>
    </w:p>
    <w:p w:rsidR="000A214C" w:rsidRPr="006A3BBC" w:rsidRDefault="000A214C" w:rsidP="00D746CA">
      <w:pPr>
        <w:widowControl w:val="0"/>
        <w:tabs>
          <w:tab w:val="left" w:pos="1134"/>
        </w:tabs>
        <w:ind w:firstLine="567"/>
        <w:jc w:val="both"/>
        <w:rPr>
          <w:rFonts w:ascii="GHEA Grapalat" w:hAnsi="GHEA Grapalat" w:cs="GHEA Grapalat"/>
          <w:sz w:val="20"/>
          <w:szCs w:val="20"/>
        </w:rPr>
      </w:pPr>
      <w:r w:rsidRPr="006A3BBC">
        <w:rPr>
          <w:rFonts w:ascii="GHEA Grapalat" w:hAnsi="GHEA Grapalat"/>
          <w:sz w:val="20"/>
          <w:szCs w:val="20"/>
        </w:rPr>
        <w:t>2.2.1.</w:t>
      </w:r>
      <w:r w:rsidRPr="006A3BBC">
        <w:rPr>
          <w:rFonts w:ascii="GHEA Grapalat" w:hAnsi="GHEA Grapalat"/>
          <w:sz w:val="20"/>
          <w:szCs w:val="20"/>
        </w:rPr>
        <w:tab/>
        <w:t>Заказчик подтверждает, что Компания допустила нарушение договорных обязательств, а</w:t>
      </w:r>
    </w:p>
    <w:p w:rsidR="000A214C" w:rsidRPr="006A3BBC" w:rsidDel="00A13215" w:rsidRDefault="000A214C" w:rsidP="00D746CA">
      <w:pPr>
        <w:widowControl w:val="0"/>
        <w:tabs>
          <w:tab w:val="left" w:pos="1134"/>
        </w:tabs>
        <w:ind w:firstLine="567"/>
        <w:jc w:val="both"/>
        <w:rPr>
          <w:rFonts w:ascii="GHEA Grapalat" w:hAnsi="GHEA Grapalat" w:cs="GHEA Grapalat"/>
          <w:sz w:val="20"/>
          <w:szCs w:val="20"/>
        </w:rPr>
      </w:pPr>
      <w:r w:rsidRPr="006A3BBC">
        <w:rPr>
          <w:rFonts w:ascii="GHEA Grapalat" w:hAnsi="GHEA Grapalat"/>
          <w:sz w:val="20"/>
          <w:szCs w:val="20"/>
        </w:rPr>
        <w:t>2.2.2.</w:t>
      </w:r>
      <w:r w:rsidRPr="006A3BBC">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6A3BBC">
        <w:rPr>
          <w:rFonts w:ascii="GHEA Grapalat" w:hAnsi="GHEA Grapalat"/>
          <w:sz w:val="20"/>
          <w:szCs w:val="20"/>
        </w:rPr>
        <w:t>подписаны</w:t>
      </w:r>
      <w:proofErr w:type="gramEnd"/>
      <w:r w:rsidRPr="006A3BBC">
        <w:rPr>
          <w:rFonts w:ascii="GHEA Grapalat" w:hAnsi="GHEA Grapalat"/>
          <w:sz w:val="20"/>
          <w:szCs w:val="20"/>
        </w:rPr>
        <w:t xml:space="preserve"> уполномоченным Компанией лицом.</w:t>
      </w:r>
    </w:p>
    <w:p w:rsidR="000A214C" w:rsidRPr="006A3BBC" w:rsidRDefault="000A214C" w:rsidP="00D746CA">
      <w:pPr>
        <w:widowControl w:val="0"/>
        <w:tabs>
          <w:tab w:val="left" w:pos="1134"/>
        </w:tabs>
        <w:ind w:firstLine="567"/>
        <w:jc w:val="both"/>
        <w:rPr>
          <w:rFonts w:ascii="GHEA Grapalat" w:hAnsi="GHEA Grapalat"/>
          <w:sz w:val="20"/>
          <w:szCs w:val="20"/>
        </w:rPr>
      </w:pPr>
      <w:r w:rsidRPr="006A3BBC">
        <w:rPr>
          <w:rFonts w:ascii="GHEA Grapalat" w:hAnsi="GHEA Grapalat"/>
          <w:sz w:val="20"/>
          <w:szCs w:val="20"/>
        </w:rPr>
        <w:t>2.3.</w:t>
      </w:r>
      <w:r w:rsidRPr="006A3BBC">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6A3BBC">
        <w:rPr>
          <w:rFonts w:ascii="GHEA Grapalat" w:hAnsi="GHEA Grapalat"/>
          <w:sz w:val="20"/>
          <w:szCs w:val="20"/>
        </w:rPr>
        <w:t>недостижения</w:t>
      </w:r>
      <w:proofErr w:type="spellEnd"/>
      <w:r w:rsidRPr="006A3BBC">
        <w:rPr>
          <w:rFonts w:ascii="GHEA Grapalat" w:hAnsi="GHEA Grapalat"/>
          <w:sz w:val="20"/>
          <w:szCs w:val="20"/>
        </w:rPr>
        <w:t xml:space="preserve"> согласия споры разрешаются в судебном порядке.</w:t>
      </w:r>
    </w:p>
    <w:p w:rsidR="008A7430" w:rsidRPr="006A3BBC" w:rsidRDefault="008A7430" w:rsidP="000A214C">
      <w:pPr>
        <w:widowControl w:val="0"/>
        <w:spacing w:after="160"/>
        <w:ind w:firstLine="567"/>
        <w:jc w:val="center"/>
        <w:rPr>
          <w:rFonts w:ascii="GHEA Grapalat" w:hAnsi="GHEA Grapalat"/>
          <w:b/>
          <w:sz w:val="22"/>
          <w:szCs w:val="22"/>
        </w:rPr>
      </w:pPr>
    </w:p>
    <w:p w:rsidR="000A214C" w:rsidRPr="006A3BBC" w:rsidRDefault="000A214C" w:rsidP="000A214C">
      <w:pPr>
        <w:widowControl w:val="0"/>
        <w:spacing w:after="160"/>
        <w:ind w:firstLine="567"/>
        <w:jc w:val="center"/>
        <w:rPr>
          <w:rFonts w:ascii="GHEA Grapalat" w:hAnsi="GHEA Grapalat"/>
          <w:b/>
          <w:sz w:val="22"/>
          <w:szCs w:val="22"/>
        </w:rPr>
      </w:pPr>
      <w:r w:rsidRPr="006A3BBC">
        <w:rPr>
          <w:rFonts w:ascii="GHEA Grapalat" w:hAnsi="GHEA Grapalat"/>
          <w:b/>
          <w:sz w:val="22"/>
          <w:szCs w:val="22"/>
        </w:rPr>
        <w:t>3. Адрес, банковские реквизиты Компании</w:t>
      </w:r>
    </w:p>
    <w:p w:rsidR="000A214C" w:rsidRPr="006A3BBC" w:rsidRDefault="000A214C" w:rsidP="000A214C">
      <w:pPr>
        <w:widowControl w:val="0"/>
        <w:jc w:val="both"/>
        <w:rPr>
          <w:rFonts w:ascii="GHEA Grapalat" w:hAnsi="GHEA Grapalat"/>
        </w:rPr>
      </w:pPr>
      <w:r w:rsidRPr="006A3BBC">
        <w:rPr>
          <w:rFonts w:ascii="GHEA Grapalat" w:hAnsi="GHEA Grapalat"/>
        </w:rPr>
        <w:t>_______________________________________</w:t>
      </w:r>
    </w:p>
    <w:p w:rsidR="000A214C" w:rsidRPr="006A3BBC" w:rsidRDefault="000A214C" w:rsidP="000A214C">
      <w:pPr>
        <w:widowControl w:val="0"/>
        <w:spacing w:after="160"/>
        <w:ind w:right="4250"/>
        <w:jc w:val="center"/>
        <w:rPr>
          <w:rFonts w:ascii="GHEA Grapalat" w:hAnsi="GHEA Grapalat"/>
          <w:vertAlign w:val="superscript"/>
        </w:rPr>
      </w:pPr>
      <w:r w:rsidRPr="006A3BBC">
        <w:rPr>
          <w:rFonts w:ascii="GHEA Grapalat" w:hAnsi="GHEA Grapalat"/>
          <w:vertAlign w:val="superscript"/>
        </w:rPr>
        <w:t>наименование компании</w:t>
      </w:r>
    </w:p>
    <w:p w:rsidR="000A214C" w:rsidRPr="006A3BBC" w:rsidRDefault="000A214C" w:rsidP="000A214C">
      <w:pPr>
        <w:widowControl w:val="0"/>
        <w:jc w:val="both"/>
        <w:rPr>
          <w:rFonts w:ascii="GHEA Grapalat" w:hAnsi="GHEA Grapalat"/>
        </w:rPr>
      </w:pPr>
      <w:r w:rsidRPr="006A3BBC">
        <w:rPr>
          <w:rFonts w:ascii="GHEA Grapalat" w:hAnsi="GHEA Grapalat"/>
        </w:rPr>
        <w:t>_______________________________________</w:t>
      </w:r>
    </w:p>
    <w:p w:rsidR="000A214C" w:rsidRPr="006A3BBC" w:rsidRDefault="000A214C" w:rsidP="000A214C">
      <w:pPr>
        <w:widowControl w:val="0"/>
        <w:spacing w:after="160"/>
        <w:ind w:right="4250"/>
        <w:jc w:val="center"/>
        <w:rPr>
          <w:rFonts w:ascii="GHEA Grapalat" w:hAnsi="GHEA Grapalat"/>
          <w:vertAlign w:val="superscript"/>
        </w:rPr>
      </w:pPr>
      <w:r w:rsidRPr="006A3BBC">
        <w:rPr>
          <w:rFonts w:ascii="GHEA Grapalat" w:hAnsi="GHEA Grapalat"/>
          <w:vertAlign w:val="superscript"/>
        </w:rPr>
        <w:t>адрес компании</w:t>
      </w:r>
    </w:p>
    <w:p w:rsidR="000A214C" w:rsidRPr="006A3BBC" w:rsidRDefault="000A214C" w:rsidP="000A214C">
      <w:pPr>
        <w:widowControl w:val="0"/>
        <w:jc w:val="both"/>
        <w:rPr>
          <w:rFonts w:ascii="GHEA Grapalat" w:hAnsi="GHEA Grapalat"/>
        </w:rPr>
      </w:pPr>
      <w:r w:rsidRPr="006A3BBC">
        <w:rPr>
          <w:rFonts w:ascii="GHEA Grapalat" w:hAnsi="GHEA Grapalat"/>
        </w:rPr>
        <w:t>_______________________________________</w:t>
      </w:r>
    </w:p>
    <w:p w:rsidR="000A214C" w:rsidRPr="006A3BBC" w:rsidRDefault="000A214C" w:rsidP="000A214C">
      <w:pPr>
        <w:widowControl w:val="0"/>
        <w:spacing w:after="160"/>
        <w:ind w:right="4250"/>
        <w:jc w:val="center"/>
        <w:rPr>
          <w:rFonts w:ascii="GHEA Grapalat" w:hAnsi="GHEA Grapalat"/>
          <w:vertAlign w:val="superscript"/>
        </w:rPr>
      </w:pPr>
      <w:r w:rsidRPr="006A3BBC">
        <w:rPr>
          <w:rFonts w:ascii="GHEA Grapalat" w:hAnsi="GHEA Grapalat"/>
          <w:vertAlign w:val="superscript"/>
        </w:rPr>
        <w:t>наименование обслуживающего компанию банка</w:t>
      </w:r>
    </w:p>
    <w:p w:rsidR="000A214C" w:rsidRPr="006A3BBC" w:rsidRDefault="000A214C" w:rsidP="000A214C">
      <w:pPr>
        <w:widowControl w:val="0"/>
        <w:jc w:val="both"/>
        <w:rPr>
          <w:rFonts w:ascii="GHEA Grapalat" w:hAnsi="GHEA Grapalat"/>
        </w:rPr>
      </w:pPr>
      <w:r w:rsidRPr="006A3BBC">
        <w:rPr>
          <w:rFonts w:ascii="GHEA Grapalat" w:hAnsi="GHEA Grapalat"/>
        </w:rPr>
        <w:t>_______________________________________</w:t>
      </w:r>
    </w:p>
    <w:p w:rsidR="000A214C" w:rsidRPr="006A3BBC" w:rsidRDefault="000A214C" w:rsidP="000A214C">
      <w:pPr>
        <w:widowControl w:val="0"/>
        <w:spacing w:after="160"/>
        <w:ind w:right="4250"/>
        <w:jc w:val="center"/>
        <w:rPr>
          <w:rFonts w:ascii="GHEA Grapalat" w:hAnsi="GHEA Grapalat"/>
          <w:vertAlign w:val="superscript"/>
        </w:rPr>
      </w:pPr>
      <w:r w:rsidRPr="006A3BBC">
        <w:rPr>
          <w:rFonts w:ascii="GHEA Grapalat" w:hAnsi="GHEA Grapalat"/>
          <w:vertAlign w:val="superscript"/>
        </w:rPr>
        <w:t>номер банковского счета компании</w:t>
      </w:r>
    </w:p>
    <w:p w:rsidR="000A214C" w:rsidRPr="006A3BBC" w:rsidRDefault="000A214C" w:rsidP="000A214C">
      <w:pPr>
        <w:widowControl w:val="0"/>
        <w:jc w:val="both"/>
        <w:rPr>
          <w:rFonts w:ascii="GHEA Grapalat" w:hAnsi="GHEA Grapalat"/>
        </w:rPr>
      </w:pPr>
      <w:r w:rsidRPr="006A3BBC">
        <w:rPr>
          <w:rFonts w:ascii="GHEA Grapalat" w:hAnsi="GHEA Grapalat"/>
        </w:rPr>
        <w:t>_______________________________________</w:t>
      </w:r>
    </w:p>
    <w:p w:rsidR="000A214C" w:rsidRPr="006A3BBC" w:rsidRDefault="000A214C" w:rsidP="000A214C">
      <w:pPr>
        <w:widowControl w:val="0"/>
        <w:spacing w:after="160"/>
        <w:ind w:right="4250"/>
        <w:jc w:val="center"/>
        <w:rPr>
          <w:rFonts w:ascii="GHEA Grapalat" w:hAnsi="GHEA Grapalat"/>
          <w:vertAlign w:val="superscript"/>
        </w:rPr>
      </w:pPr>
      <w:r w:rsidRPr="006A3BBC">
        <w:rPr>
          <w:rFonts w:ascii="GHEA Grapalat" w:hAnsi="GHEA Grapalat"/>
          <w:vertAlign w:val="superscript"/>
        </w:rPr>
        <w:t>учетный номер налогоплательщика компании</w:t>
      </w:r>
    </w:p>
    <w:p w:rsidR="000A214C" w:rsidRPr="006A3BBC" w:rsidRDefault="000A214C" w:rsidP="000A214C">
      <w:pPr>
        <w:widowControl w:val="0"/>
        <w:jc w:val="both"/>
        <w:rPr>
          <w:rFonts w:ascii="GHEA Grapalat" w:hAnsi="GHEA Grapalat"/>
        </w:rPr>
      </w:pPr>
      <w:r w:rsidRPr="006A3BBC">
        <w:rPr>
          <w:rFonts w:ascii="GHEA Grapalat" w:hAnsi="GHEA Grapalat"/>
        </w:rPr>
        <w:t>_______________________________________</w:t>
      </w:r>
    </w:p>
    <w:p w:rsidR="000A214C" w:rsidRPr="006A3BBC" w:rsidRDefault="000A214C" w:rsidP="00632AC2">
      <w:pPr>
        <w:widowControl w:val="0"/>
        <w:spacing w:after="160"/>
        <w:ind w:right="4250"/>
        <w:jc w:val="center"/>
        <w:rPr>
          <w:rFonts w:ascii="GHEA Grapalat" w:hAnsi="GHEA Grapalat"/>
        </w:rPr>
      </w:pPr>
      <w:r w:rsidRPr="006A3BBC">
        <w:rPr>
          <w:rFonts w:ascii="GHEA Grapalat" w:hAnsi="GHEA Grapalat"/>
          <w:vertAlign w:val="superscript"/>
        </w:rPr>
        <w:t>имя, фамилия и подпись директора компании</w:t>
      </w:r>
    </w:p>
    <w:p w:rsidR="000A214C" w:rsidRPr="006A3BBC" w:rsidRDefault="00632AC2" w:rsidP="00632AC2">
      <w:pPr>
        <w:widowControl w:val="0"/>
        <w:spacing w:after="160"/>
        <w:rPr>
          <w:rFonts w:ascii="GHEA Grapalat" w:hAnsi="GHEA Grapalat"/>
          <w:sz w:val="16"/>
          <w:szCs w:val="16"/>
        </w:rPr>
      </w:pPr>
      <w:r w:rsidRPr="006A3BBC">
        <w:rPr>
          <w:rFonts w:ascii="GHEA Grapalat" w:hAnsi="GHEA Grapalat"/>
          <w:sz w:val="16"/>
          <w:szCs w:val="16"/>
        </w:rPr>
        <w:t xml:space="preserve">День/месяц/год                                                                                    </w:t>
      </w:r>
      <w:r w:rsidR="000A214C" w:rsidRPr="006A3BBC">
        <w:rPr>
          <w:rFonts w:ascii="GHEA Grapalat" w:hAnsi="GHEA Grapalat"/>
          <w:sz w:val="16"/>
          <w:szCs w:val="16"/>
        </w:rPr>
        <w:t>М. П.</w:t>
      </w:r>
    </w:p>
    <w:p w:rsidR="00565FC8" w:rsidRPr="006A3BBC" w:rsidRDefault="00565FC8" w:rsidP="00632AC2">
      <w:pPr>
        <w:widowControl w:val="0"/>
        <w:spacing w:after="160"/>
        <w:rPr>
          <w:rFonts w:ascii="GHEA Grapalat" w:hAnsi="GHEA Grapalat"/>
        </w:rPr>
      </w:pPr>
    </w:p>
    <w:p w:rsidR="00565FC8" w:rsidRPr="0071693A" w:rsidRDefault="00565FC8" w:rsidP="00632AC2">
      <w:pPr>
        <w:widowControl w:val="0"/>
        <w:spacing w:after="160"/>
        <w:rPr>
          <w:rFonts w:ascii="GHEA Grapalat" w:hAnsi="GHEA Grapalat"/>
        </w:rPr>
      </w:pPr>
    </w:p>
    <w:p w:rsidR="00565FC8" w:rsidRPr="0071693A" w:rsidRDefault="00565FC8" w:rsidP="00632AC2">
      <w:pPr>
        <w:widowControl w:val="0"/>
        <w:spacing w:after="160"/>
        <w:rPr>
          <w:rFonts w:ascii="GHEA Grapalat" w:hAnsi="GHEA Grapalat"/>
        </w:rPr>
      </w:pPr>
    </w:p>
    <w:p w:rsidR="001D6B5F" w:rsidRPr="0071693A" w:rsidRDefault="001D6B5F" w:rsidP="00632AC2">
      <w:pPr>
        <w:widowControl w:val="0"/>
        <w:spacing w:after="160"/>
        <w:rPr>
          <w:rFonts w:ascii="GHEA Grapalat" w:hAnsi="GHEA Grapalat"/>
        </w:rPr>
      </w:pPr>
    </w:p>
    <w:p w:rsidR="001D6B5F" w:rsidRPr="006A3BBC" w:rsidRDefault="001D6B5F" w:rsidP="00632AC2">
      <w:pPr>
        <w:widowControl w:val="0"/>
        <w:spacing w:after="160"/>
        <w:rPr>
          <w:rFonts w:ascii="GHEA Grapalat" w:hAnsi="GHEA Grapalat"/>
        </w:rPr>
      </w:pPr>
    </w:p>
    <w:p w:rsidR="001D6B5F" w:rsidRPr="006A3BBC" w:rsidRDefault="001D6B5F" w:rsidP="00632AC2">
      <w:pPr>
        <w:widowControl w:val="0"/>
        <w:spacing w:after="160"/>
        <w:rPr>
          <w:rFonts w:ascii="GHEA Grapalat" w:hAnsi="GHEA Grapalat"/>
        </w:rPr>
      </w:pPr>
    </w:p>
    <w:p w:rsidR="001D6B5F" w:rsidRPr="006A3BBC" w:rsidRDefault="001D6B5F" w:rsidP="00632AC2">
      <w:pPr>
        <w:widowControl w:val="0"/>
        <w:spacing w:after="160"/>
        <w:rPr>
          <w:rFonts w:ascii="GHEA Grapalat" w:hAnsi="GHEA Grapalat"/>
        </w:rPr>
      </w:pPr>
    </w:p>
    <w:p w:rsidR="00565FC8" w:rsidRPr="0071693A" w:rsidRDefault="00565FC8" w:rsidP="00632AC2">
      <w:pPr>
        <w:widowControl w:val="0"/>
        <w:spacing w:after="160"/>
        <w:rPr>
          <w:rFonts w:ascii="GHEA Grapalat" w:hAnsi="GHEA Grapalat"/>
        </w:rPr>
      </w:pPr>
    </w:p>
    <w:p w:rsidR="00565FC8" w:rsidRPr="006A3BBC" w:rsidRDefault="00565FC8" w:rsidP="00632AC2">
      <w:pPr>
        <w:widowControl w:val="0"/>
        <w:spacing w:after="160"/>
        <w:rPr>
          <w:rFonts w:ascii="GHEA Grapalat" w:hAnsi="GHEA Grapalat"/>
        </w:rPr>
      </w:pPr>
    </w:p>
    <w:p w:rsidR="00565FC8" w:rsidRPr="006A3BBC" w:rsidRDefault="00565FC8" w:rsidP="00632AC2">
      <w:pPr>
        <w:widowControl w:val="0"/>
        <w:spacing w:after="160"/>
        <w:rPr>
          <w:rFonts w:ascii="GHEA Grapalat" w:hAnsi="GHEA Grapalat"/>
        </w:rPr>
      </w:pPr>
    </w:p>
    <w:p w:rsidR="00565FC8" w:rsidRPr="006A3BBC"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6A3BB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A3BBC" w:rsidRDefault="00BE2572" w:rsidP="00565FC8">
            <w:pPr>
              <w:widowControl w:val="0"/>
              <w:tabs>
                <w:tab w:val="left" w:pos="3402"/>
              </w:tabs>
              <w:ind w:left="360"/>
              <w:rPr>
                <w:rFonts w:ascii="GHEA Grapalat" w:hAnsi="GHEA Grapalat" w:cs="Sylfaen"/>
                <w:b/>
                <w:bCs/>
                <w:sz w:val="20"/>
                <w:szCs w:val="20"/>
                <w:lang w:val="en-US"/>
              </w:rPr>
            </w:pPr>
            <w:r w:rsidRPr="006A3BBC">
              <w:rPr>
                <w:rFonts w:ascii="GHEA Grapalat" w:hAnsi="GHEA Grapalat"/>
                <w:b/>
                <w:sz w:val="20"/>
                <w:szCs w:val="20"/>
                <w:lang w:val="en-US"/>
              </w:rPr>
              <w:lastRenderedPageBreak/>
              <w:t>1.</w:t>
            </w:r>
            <w:r w:rsidRPr="006A3BBC">
              <w:rPr>
                <w:rFonts w:ascii="GHEA Grapalat" w:hAnsi="GHEA Grapalat"/>
                <w:b/>
                <w:sz w:val="20"/>
                <w:szCs w:val="20"/>
                <w:lang w:val="en-US"/>
              </w:rPr>
              <w:tab/>
            </w:r>
            <w:r w:rsidRPr="006A3BBC">
              <w:rPr>
                <w:rFonts w:ascii="GHEA Grapalat" w:hAnsi="GHEA Grapalat"/>
                <w:b/>
                <w:sz w:val="20"/>
                <w:szCs w:val="20"/>
              </w:rPr>
              <w:t xml:space="preserve">ПЛАТЕЖНОЕ ТРЕБОВАНИЕ </w:t>
            </w:r>
            <w:r w:rsidRPr="006A3BBC">
              <w:rPr>
                <w:rFonts w:ascii="GHEA Grapalat" w:hAnsi="GHEA Grapalat"/>
                <w:b/>
                <w:sz w:val="20"/>
                <w:szCs w:val="20"/>
                <w:lang w:val="en-US"/>
              </w:rPr>
              <w:t>*</w:t>
            </w:r>
          </w:p>
        </w:tc>
      </w:tr>
      <w:tr w:rsidR="00B138F3" w:rsidRPr="006A3BB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A3BBC" w:rsidRDefault="00BE2572" w:rsidP="00565FC8">
            <w:pPr>
              <w:widowControl w:val="0"/>
              <w:tabs>
                <w:tab w:val="left" w:pos="855"/>
              </w:tabs>
              <w:ind w:left="360"/>
              <w:rPr>
                <w:rFonts w:ascii="GHEA Grapalat" w:hAnsi="GHEA Grapalat" w:cs="Sylfaen"/>
                <w:sz w:val="20"/>
                <w:szCs w:val="20"/>
              </w:rPr>
            </w:pPr>
            <w:r w:rsidRPr="006A3BBC">
              <w:rPr>
                <w:rFonts w:ascii="GHEA Grapalat" w:hAnsi="GHEA Grapalat"/>
                <w:sz w:val="20"/>
                <w:szCs w:val="20"/>
              </w:rPr>
              <w:t>2.</w:t>
            </w:r>
            <w:r w:rsidRPr="006A3BBC">
              <w:rPr>
                <w:rFonts w:ascii="GHEA Grapalat" w:hAnsi="GHEA Grapalat"/>
                <w:sz w:val="20"/>
                <w:szCs w:val="20"/>
              </w:rPr>
              <w:tab/>
              <w:t xml:space="preserve">Номер </w:t>
            </w:r>
          </w:p>
        </w:tc>
      </w:tr>
      <w:tr w:rsidR="00B138F3" w:rsidRPr="006A3BBC"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A3BBC" w:rsidRDefault="00565FC8" w:rsidP="00565FC8">
            <w:pPr>
              <w:widowControl w:val="0"/>
              <w:tabs>
                <w:tab w:val="left" w:pos="3390"/>
              </w:tabs>
              <w:ind w:left="322"/>
              <w:rPr>
                <w:rFonts w:ascii="GHEA Grapalat" w:hAnsi="GHEA Grapalat" w:cs="Sylfaen"/>
                <w:sz w:val="20"/>
                <w:szCs w:val="20"/>
              </w:rPr>
            </w:pPr>
            <w:r w:rsidRPr="006A3BBC">
              <w:rPr>
                <w:rFonts w:ascii="GHEA Grapalat" w:hAnsi="GHEA Grapalat"/>
                <w:sz w:val="20"/>
                <w:szCs w:val="20"/>
              </w:rPr>
              <w:t>3</w:t>
            </w:r>
            <w:r w:rsidR="008A7430" w:rsidRPr="006A3BBC">
              <w:rPr>
                <w:rFonts w:ascii="GHEA Grapalat" w:hAnsi="GHEA Grapalat"/>
                <w:sz w:val="20"/>
                <w:szCs w:val="20"/>
                <w:lang w:val="en-US"/>
              </w:rPr>
              <w:t xml:space="preserve">       </w:t>
            </w:r>
            <w:r w:rsidR="00BE2572" w:rsidRPr="006A3BBC">
              <w:rPr>
                <w:rFonts w:ascii="GHEA Grapalat" w:hAnsi="GHEA Grapalat"/>
                <w:sz w:val="20"/>
                <w:szCs w:val="20"/>
              </w:rPr>
              <w:t>Дата представления: "___" ___ 20___г.</w:t>
            </w:r>
          </w:p>
        </w:tc>
      </w:tr>
      <w:tr w:rsidR="00B138F3" w:rsidRPr="006A3BBC"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A3BBC" w:rsidRDefault="00BE2572" w:rsidP="00565FC8">
            <w:pPr>
              <w:widowControl w:val="0"/>
              <w:tabs>
                <w:tab w:val="left" w:pos="855"/>
              </w:tabs>
              <w:ind w:left="360"/>
              <w:rPr>
                <w:rFonts w:ascii="GHEA Grapalat" w:hAnsi="GHEA Grapalat"/>
                <w:sz w:val="20"/>
                <w:szCs w:val="20"/>
              </w:rPr>
            </w:pPr>
            <w:r w:rsidRPr="006A3BBC">
              <w:rPr>
                <w:rFonts w:ascii="GHEA Grapalat" w:hAnsi="GHEA Grapalat"/>
                <w:sz w:val="20"/>
                <w:szCs w:val="20"/>
              </w:rPr>
              <w:t>4.</w:t>
            </w:r>
            <w:r w:rsidRPr="006A3BBC">
              <w:rPr>
                <w:rFonts w:ascii="GHEA Grapalat" w:hAnsi="GHEA Grapalat"/>
                <w:sz w:val="20"/>
                <w:szCs w:val="20"/>
              </w:rPr>
              <w:tab/>
            </w:r>
            <w:proofErr w:type="gramStart"/>
            <w:r w:rsidRPr="006A3BBC">
              <w:rPr>
                <w:rFonts w:ascii="GHEA Grapalat" w:hAnsi="GHEA Grapalat"/>
                <w:sz w:val="20"/>
                <w:szCs w:val="20"/>
              </w:rPr>
              <w:t>Наименование, или имя, фамилия плательщика (Компания:</w:t>
            </w:r>
            <w:proofErr w:type="gramEnd"/>
          </w:p>
        </w:tc>
      </w:tr>
      <w:tr w:rsidR="00B138F3" w:rsidRPr="006A3BBC"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A3BBC" w:rsidRDefault="00BE2572" w:rsidP="00565FC8">
            <w:pPr>
              <w:widowControl w:val="0"/>
              <w:tabs>
                <w:tab w:val="left" w:pos="855"/>
              </w:tabs>
              <w:ind w:left="360"/>
              <w:rPr>
                <w:rFonts w:ascii="GHEA Grapalat" w:hAnsi="GHEA Grapalat"/>
                <w:sz w:val="20"/>
                <w:szCs w:val="20"/>
              </w:rPr>
            </w:pPr>
            <w:r w:rsidRPr="006A3BBC">
              <w:rPr>
                <w:rFonts w:ascii="GHEA Grapalat" w:hAnsi="GHEA Grapalat"/>
                <w:sz w:val="20"/>
                <w:szCs w:val="20"/>
              </w:rPr>
              <w:t>5.</w:t>
            </w:r>
            <w:r w:rsidRPr="006A3BBC">
              <w:rPr>
                <w:rFonts w:ascii="GHEA Grapalat" w:hAnsi="GHEA Grapalat"/>
                <w:sz w:val="20"/>
                <w:szCs w:val="20"/>
              </w:rPr>
              <w:tab/>
              <w:t>Обслуживающая плательщика Финансовая организация (банк):</w:t>
            </w:r>
          </w:p>
        </w:tc>
      </w:tr>
      <w:tr w:rsidR="00B138F3" w:rsidRPr="006A3BBC"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A3BBC" w:rsidRDefault="00BE2572" w:rsidP="00565FC8">
            <w:pPr>
              <w:widowControl w:val="0"/>
              <w:tabs>
                <w:tab w:val="left" w:pos="855"/>
              </w:tabs>
              <w:ind w:left="360"/>
              <w:rPr>
                <w:rFonts w:ascii="GHEA Grapalat" w:hAnsi="GHEA Grapalat"/>
                <w:sz w:val="20"/>
                <w:szCs w:val="20"/>
              </w:rPr>
            </w:pPr>
            <w:r w:rsidRPr="006A3BBC">
              <w:rPr>
                <w:rFonts w:ascii="GHEA Grapalat" w:hAnsi="GHEA Grapalat"/>
                <w:sz w:val="20"/>
                <w:szCs w:val="20"/>
              </w:rPr>
              <w:t>6.</w:t>
            </w:r>
            <w:r w:rsidRPr="006A3BBC">
              <w:rPr>
                <w:rFonts w:ascii="GHEA Grapalat" w:hAnsi="GHEA Grapalat"/>
                <w:sz w:val="20"/>
                <w:szCs w:val="20"/>
              </w:rPr>
              <w:tab/>
              <w:t>Номер счета плательщика:</w:t>
            </w:r>
          </w:p>
        </w:tc>
      </w:tr>
      <w:tr w:rsidR="00B138F3" w:rsidRPr="006A3BB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A3BBC" w:rsidRDefault="00BE2572" w:rsidP="00565FC8">
            <w:pPr>
              <w:widowControl w:val="0"/>
              <w:tabs>
                <w:tab w:val="left" w:pos="855"/>
              </w:tabs>
              <w:ind w:left="360"/>
              <w:rPr>
                <w:rFonts w:ascii="GHEA Grapalat" w:hAnsi="GHEA Grapalat"/>
                <w:sz w:val="20"/>
                <w:szCs w:val="20"/>
              </w:rPr>
            </w:pPr>
            <w:r w:rsidRPr="006A3BBC">
              <w:rPr>
                <w:rFonts w:ascii="GHEA Grapalat" w:hAnsi="GHEA Grapalat"/>
                <w:sz w:val="20"/>
                <w:szCs w:val="20"/>
              </w:rPr>
              <w:t>7.</w:t>
            </w:r>
            <w:r w:rsidRPr="006A3BBC">
              <w:rPr>
                <w:rFonts w:ascii="GHEA Grapalat" w:hAnsi="GHEA Grapalat"/>
                <w:sz w:val="20"/>
                <w:szCs w:val="20"/>
              </w:rPr>
              <w:tab/>
              <w:t>УНН плательщика:</w:t>
            </w:r>
          </w:p>
        </w:tc>
      </w:tr>
      <w:tr w:rsidR="00B138F3" w:rsidRPr="006A3BBC"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A3BBC" w:rsidRDefault="00BE2572" w:rsidP="00565FC8">
            <w:pPr>
              <w:widowControl w:val="0"/>
              <w:tabs>
                <w:tab w:val="left" w:pos="855"/>
              </w:tabs>
              <w:ind w:left="360"/>
              <w:rPr>
                <w:rFonts w:ascii="GHEA Grapalat" w:hAnsi="GHEA Grapalat"/>
                <w:sz w:val="20"/>
                <w:szCs w:val="20"/>
              </w:rPr>
            </w:pPr>
            <w:r w:rsidRPr="006A3BBC">
              <w:rPr>
                <w:rFonts w:ascii="GHEA Grapalat" w:hAnsi="GHEA Grapalat"/>
                <w:sz w:val="20"/>
                <w:szCs w:val="20"/>
              </w:rPr>
              <w:t>8.</w:t>
            </w:r>
            <w:r w:rsidRPr="006A3BBC">
              <w:rPr>
                <w:rFonts w:ascii="GHEA Grapalat" w:hAnsi="GHEA Grapalat"/>
                <w:sz w:val="20"/>
                <w:szCs w:val="20"/>
              </w:rPr>
              <w:tab/>
              <w:t>НЗОУ плательщика:</w:t>
            </w:r>
          </w:p>
        </w:tc>
      </w:tr>
      <w:tr w:rsidR="00F10789" w:rsidRPr="006A3BB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0789" w:rsidRPr="006A3BBC" w:rsidRDefault="00F10789" w:rsidP="00F10789">
            <w:pPr>
              <w:widowControl w:val="0"/>
              <w:tabs>
                <w:tab w:val="left" w:pos="855"/>
              </w:tabs>
              <w:rPr>
                <w:rFonts w:ascii="GHEA Grapalat" w:hAnsi="GHEA Grapalat"/>
                <w:i/>
                <w:sz w:val="20"/>
                <w:szCs w:val="20"/>
                <w:lang w:eastAsia="en-US" w:bidi="ar-SA"/>
              </w:rPr>
            </w:pPr>
            <w:r w:rsidRPr="006A3BBC">
              <w:rPr>
                <w:rFonts w:ascii="GHEA Grapalat" w:hAnsi="GHEA Grapalat"/>
                <w:sz w:val="20"/>
                <w:szCs w:val="20"/>
              </w:rPr>
              <w:t xml:space="preserve">9.Наименование, или имя, фамилия бенефициара: </w:t>
            </w:r>
            <w:r w:rsidR="0084319F" w:rsidRPr="006A3BBC">
              <w:rPr>
                <w:rFonts w:ascii="GHEA Grapalat" w:hAnsi="GHEA Grapalat"/>
                <w:i/>
                <w:sz w:val="20"/>
                <w:szCs w:val="20"/>
                <w:lang w:eastAsia="en-US" w:bidi="ar-SA"/>
              </w:rPr>
              <w:t xml:space="preserve"> </w:t>
            </w:r>
            <w:r w:rsidR="006A3C8D" w:rsidRPr="006A3BBC">
              <w:rPr>
                <w:rFonts w:ascii="GHEA Grapalat" w:hAnsi="GHEA Grapalat"/>
                <w:i/>
                <w:sz w:val="20"/>
                <w:szCs w:val="20"/>
                <w:lang w:eastAsia="en-US" w:bidi="ar-SA"/>
              </w:rPr>
              <w:t xml:space="preserve">" Основная школа N 1 г. Арташата имени </w:t>
            </w:r>
            <w:proofErr w:type="spellStart"/>
            <w:r w:rsidR="006A3C8D" w:rsidRPr="006A3BBC">
              <w:rPr>
                <w:rFonts w:ascii="GHEA Grapalat" w:hAnsi="GHEA Grapalat"/>
                <w:i/>
                <w:sz w:val="20"/>
                <w:szCs w:val="20"/>
                <w:lang w:eastAsia="en-US" w:bidi="ar-SA"/>
              </w:rPr>
              <w:t>А.Голецяа</w:t>
            </w:r>
            <w:proofErr w:type="spellEnd"/>
            <w:r w:rsidR="006A3C8D" w:rsidRPr="006A3BBC">
              <w:rPr>
                <w:rFonts w:ascii="GHEA Grapalat" w:hAnsi="GHEA Grapalat"/>
                <w:i/>
                <w:sz w:val="20"/>
                <w:szCs w:val="20"/>
                <w:lang w:eastAsia="en-US" w:bidi="ar-SA"/>
              </w:rPr>
              <w:t xml:space="preserve"> » ГНКО</w:t>
            </w:r>
          </w:p>
        </w:tc>
      </w:tr>
      <w:tr w:rsidR="00F10789" w:rsidRPr="006A3BB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0789" w:rsidRPr="006A3BBC" w:rsidRDefault="00F10789" w:rsidP="00F10789">
            <w:pPr>
              <w:widowControl w:val="0"/>
              <w:tabs>
                <w:tab w:val="left" w:pos="855"/>
              </w:tabs>
              <w:rPr>
                <w:rFonts w:ascii="GHEA Grapalat" w:hAnsi="GHEA Grapalat"/>
                <w:sz w:val="20"/>
                <w:szCs w:val="20"/>
              </w:rPr>
            </w:pPr>
            <w:r w:rsidRPr="006A3BBC">
              <w:rPr>
                <w:rFonts w:ascii="GHEA Grapalat" w:hAnsi="GHEA Grapalat"/>
                <w:sz w:val="20"/>
                <w:szCs w:val="20"/>
              </w:rPr>
              <w:t>10.НЗОУ бенефициара (не заполняется)</w:t>
            </w:r>
          </w:p>
        </w:tc>
      </w:tr>
      <w:tr w:rsidR="00F10789" w:rsidRPr="006A3BBC"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0789" w:rsidRPr="006A3BBC" w:rsidRDefault="00F10789" w:rsidP="0084319F">
            <w:pPr>
              <w:widowControl w:val="0"/>
              <w:tabs>
                <w:tab w:val="left" w:pos="855"/>
              </w:tabs>
              <w:rPr>
                <w:rFonts w:ascii="GHEA Grapalat" w:hAnsi="GHEA Grapalat"/>
                <w:sz w:val="20"/>
                <w:szCs w:val="20"/>
              </w:rPr>
            </w:pPr>
            <w:r w:rsidRPr="006A3BBC">
              <w:rPr>
                <w:rFonts w:ascii="GHEA Grapalat" w:hAnsi="GHEA Grapalat"/>
                <w:sz w:val="20"/>
                <w:szCs w:val="20"/>
              </w:rPr>
              <w:t>11.УНН бенефициара:</w:t>
            </w:r>
            <w:r w:rsidRPr="006A3BBC">
              <w:rPr>
                <w:rFonts w:ascii="GHEA Grapalat" w:hAnsi="GHEA Grapalat" w:cs="Arial"/>
                <w:sz w:val="20"/>
                <w:szCs w:val="20"/>
                <w:lang w:val="hy-AM" w:eastAsia="en-US" w:bidi="ar-SA"/>
              </w:rPr>
              <w:t>-</w:t>
            </w:r>
            <w:r w:rsidRPr="006A3BBC">
              <w:rPr>
                <w:rFonts w:ascii="GHEA Grapalat" w:hAnsi="GHEA Grapalat" w:cs="Arial"/>
                <w:sz w:val="20"/>
                <w:szCs w:val="20"/>
                <w:lang w:eastAsia="en-US" w:bidi="ar-SA"/>
              </w:rPr>
              <w:t xml:space="preserve">` </w:t>
            </w:r>
            <w:r w:rsidRPr="006A3BBC">
              <w:rPr>
                <w:rFonts w:ascii="GHEA Grapalat" w:hAnsi="GHEA Grapalat"/>
                <w:sz w:val="20"/>
                <w:lang w:val="hy-AM" w:eastAsia="en-US" w:bidi="ar-SA"/>
              </w:rPr>
              <w:t>04206</w:t>
            </w:r>
            <w:r w:rsidR="0084319F" w:rsidRPr="006A3BBC">
              <w:rPr>
                <w:rFonts w:ascii="GHEA Grapalat" w:hAnsi="GHEA Grapalat"/>
                <w:sz w:val="20"/>
                <w:lang w:eastAsia="en-US" w:bidi="ar-SA"/>
              </w:rPr>
              <w:t>708</w:t>
            </w:r>
          </w:p>
        </w:tc>
      </w:tr>
      <w:tr w:rsidR="00F10789" w:rsidRPr="006A3BBC"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0789" w:rsidRPr="006A3BBC" w:rsidRDefault="00F10789" w:rsidP="00F10789">
            <w:pPr>
              <w:widowControl w:val="0"/>
              <w:tabs>
                <w:tab w:val="left" w:pos="855"/>
              </w:tabs>
              <w:rPr>
                <w:rFonts w:ascii="GHEA Grapalat" w:hAnsi="GHEA Grapalat"/>
                <w:sz w:val="20"/>
                <w:szCs w:val="20"/>
              </w:rPr>
            </w:pPr>
            <w:r w:rsidRPr="006A3BBC">
              <w:rPr>
                <w:rFonts w:ascii="GHEA Grapalat" w:hAnsi="GHEA Grapalat"/>
                <w:sz w:val="20"/>
                <w:szCs w:val="20"/>
              </w:rPr>
              <w:t xml:space="preserve">12.Обслуживающая бенефициара Финансовая организация (банк):  </w:t>
            </w:r>
            <w:proofErr w:type="spellStart"/>
            <w:r w:rsidRPr="006A3BBC">
              <w:rPr>
                <w:rFonts w:ascii="GHEA Grapalat" w:hAnsi="GHEA Grapalat"/>
                <w:sz w:val="20"/>
                <w:szCs w:val="20"/>
              </w:rPr>
              <w:t>операционний</w:t>
            </w:r>
            <w:proofErr w:type="spellEnd"/>
            <w:r w:rsidRPr="006A3BBC">
              <w:rPr>
                <w:rFonts w:ascii="GHEA Grapalat" w:hAnsi="GHEA Grapalat"/>
                <w:sz w:val="20"/>
                <w:szCs w:val="20"/>
              </w:rPr>
              <w:t xml:space="preserve"> отдел МФ РА </w:t>
            </w:r>
          </w:p>
        </w:tc>
      </w:tr>
      <w:tr w:rsidR="00F10789" w:rsidRPr="006A3BBC"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0789" w:rsidRPr="006A3BBC" w:rsidRDefault="00F10789" w:rsidP="00ED6254">
            <w:pPr>
              <w:spacing w:line="276" w:lineRule="auto"/>
              <w:rPr>
                <w:rFonts w:ascii="GHEA Grapalat" w:hAnsi="GHEA Grapalat"/>
                <w:sz w:val="20"/>
                <w:szCs w:val="20"/>
                <w:lang w:eastAsia="en-US" w:bidi="ar-SA"/>
              </w:rPr>
            </w:pPr>
            <w:r w:rsidRPr="006A3BBC">
              <w:rPr>
                <w:rFonts w:ascii="GHEA Grapalat" w:hAnsi="GHEA Grapalat"/>
                <w:sz w:val="20"/>
                <w:szCs w:val="20"/>
              </w:rPr>
              <w:t>13.Номер счета бенефициара (</w:t>
            </w:r>
            <w:proofErr w:type="spellStart"/>
            <w:r w:rsidRPr="006A3BBC">
              <w:rPr>
                <w:rFonts w:ascii="GHEA Grapalat" w:hAnsi="GHEA Grapalat"/>
                <w:sz w:val="20"/>
                <w:szCs w:val="20"/>
              </w:rPr>
              <w:t>сч</w:t>
            </w:r>
            <w:proofErr w:type="spellEnd"/>
            <w:r w:rsidRPr="006A3BBC">
              <w:rPr>
                <w:rFonts w:ascii="GHEA Grapalat" w:hAnsi="GHEA Grapalat"/>
                <w:sz w:val="20"/>
                <w:szCs w:val="20"/>
              </w:rPr>
              <w:t>.№)</w:t>
            </w:r>
            <w:r w:rsidRPr="006A3BBC">
              <w:rPr>
                <w:rFonts w:ascii="GHEA Grapalat" w:hAnsi="GHEA Grapalat"/>
                <w:sz w:val="20"/>
                <w:szCs w:val="20"/>
                <w:lang w:val="en-US"/>
              </w:rPr>
              <w:t xml:space="preserve">  </w:t>
            </w:r>
            <w:r w:rsidRPr="006A3BBC">
              <w:rPr>
                <w:rFonts w:ascii="GHEA Grapalat" w:hAnsi="GHEA Grapalat"/>
                <w:sz w:val="20"/>
                <w:szCs w:val="20"/>
                <w:lang w:val="hy-AM" w:eastAsia="en-US" w:bidi="ar-SA"/>
              </w:rPr>
              <w:t>-</w:t>
            </w:r>
            <w:r w:rsidR="00ED6254" w:rsidRPr="006A3BBC">
              <w:rPr>
                <w:rFonts w:ascii="GHEA Grapalat" w:hAnsi="GHEA Grapalat"/>
                <w:sz w:val="20"/>
                <w:szCs w:val="20"/>
                <w:lang w:val="en-US" w:eastAsia="en-US" w:bidi="ar-SA"/>
              </w:rPr>
              <w:t>900418000</w:t>
            </w:r>
            <w:r w:rsidR="0084319F" w:rsidRPr="006A3BBC">
              <w:rPr>
                <w:rFonts w:ascii="GHEA Grapalat" w:hAnsi="GHEA Grapalat"/>
                <w:sz w:val="20"/>
                <w:szCs w:val="20"/>
                <w:lang w:eastAsia="en-US" w:bidi="ar-SA"/>
              </w:rPr>
              <w:t>395</w:t>
            </w:r>
          </w:p>
        </w:tc>
      </w:tr>
      <w:tr w:rsidR="00B138F3" w:rsidRPr="006A3BBC"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A3BBC" w:rsidRDefault="00BE2572" w:rsidP="00565FC8">
            <w:pPr>
              <w:widowControl w:val="0"/>
              <w:tabs>
                <w:tab w:val="left" w:pos="855"/>
              </w:tabs>
              <w:ind w:left="360"/>
              <w:rPr>
                <w:rFonts w:ascii="GHEA Grapalat" w:hAnsi="GHEA Grapalat"/>
                <w:sz w:val="20"/>
                <w:szCs w:val="20"/>
              </w:rPr>
            </w:pPr>
            <w:r w:rsidRPr="006A3BBC">
              <w:rPr>
                <w:rFonts w:ascii="GHEA Grapalat" w:hAnsi="GHEA Grapalat"/>
                <w:sz w:val="20"/>
                <w:szCs w:val="20"/>
              </w:rPr>
              <w:t>14.</w:t>
            </w:r>
            <w:r w:rsidRPr="006A3BBC">
              <w:rPr>
                <w:rFonts w:ascii="GHEA Grapalat" w:hAnsi="GHEA Grapalat"/>
                <w:sz w:val="20"/>
                <w:szCs w:val="20"/>
              </w:rPr>
              <w:tab/>
              <w:t>Сумма (цифрами и прописью):</w:t>
            </w:r>
          </w:p>
        </w:tc>
      </w:tr>
      <w:tr w:rsidR="00B138F3" w:rsidRPr="006A3BBC"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A3BBC" w:rsidRDefault="00BE2572" w:rsidP="00565FC8">
            <w:pPr>
              <w:widowControl w:val="0"/>
              <w:tabs>
                <w:tab w:val="left" w:pos="855"/>
              </w:tabs>
              <w:ind w:left="360"/>
              <w:rPr>
                <w:rFonts w:ascii="GHEA Grapalat" w:hAnsi="GHEA Grapalat"/>
                <w:sz w:val="20"/>
                <w:szCs w:val="20"/>
              </w:rPr>
            </w:pPr>
            <w:r w:rsidRPr="006A3BBC">
              <w:rPr>
                <w:rFonts w:ascii="GHEA Grapalat" w:hAnsi="GHEA Grapalat"/>
                <w:sz w:val="20"/>
                <w:szCs w:val="20"/>
              </w:rPr>
              <w:t>15.</w:t>
            </w:r>
            <w:r w:rsidRPr="006A3BB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6A3BBC"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A3BBC" w:rsidRDefault="00BE2572" w:rsidP="00565FC8">
            <w:pPr>
              <w:widowControl w:val="0"/>
              <w:tabs>
                <w:tab w:val="left" w:pos="855"/>
              </w:tabs>
              <w:ind w:left="360"/>
              <w:rPr>
                <w:rFonts w:ascii="GHEA Grapalat" w:hAnsi="GHEA Grapalat"/>
                <w:sz w:val="20"/>
                <w:szCs w:val="20"/>
              </w:rPr>
            </w:pPr>
            <w:r w:rsidRPr="006A3BBC">
              <w:rPr>
                <w:rFonts w:ascii="GHEA Grapalat" w:hAnsi="GHEA Grapalat"/>
                <w:sz w:val="20"/>
                <w:szCs w:val="20"/>
              </w:rPr>
              <w:t>16.</w:t>
            </w:r>
            <w:r w:rsidRPr="006A3BBC">
              <w:rPr>
                <w:rFonts w:ascii="GHEA Grapalat" w:hAnsi="GHEA Grapalat"/>
                <w:sz w:val="20"/>
                <w:szCs w:val="20"/>
              </w:rPr>
              <w:tab/>
              <w:t>Валюта (прописью и по коду):</w:t>
            </w:r>
          </w:p>
        </w:tc>
      </w:tr>
      <w:tr w:rsidR="00B138F3" w:rsidRPr="006A3BBC"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A3BBC" w:rsidRDefault="00BE2572" w:rsidP="00565FC8">
            <w:pPr>
              <w:widowControl w:val="0"/>
              <w:tabs>
                <w:tab w:val="left" w:pos="855"/>
              </w:tabs>
              <w:ind w:left="360"/>
              <w:rPr>
                <w:rFonts w:ascii="GHEA Grapalat" w:hAnsi="GHEA Grapalat"/>
                <w:sz w:val="20"/>
                <w:szCs w:val="20"/>
              </w:rPr>
            </w:pPr>
            <w:r w:rsidRPr="006A3BBC">
              <w:rPr>
                <w:rFonts w:ascii="GHEA Grapalat" w:hAnsi="GHEA Grapalat"/>
                <w:sz w:val="20"/>
                <w:szCs w:val="20"/>
              </w:rPr>
              <w:t>17.</w:t>
            </w:r>
            <w:r w:rsidRPr="006A3BBC">
              <w:rPr>
                <w:rFonts w:ascii="GHEA Grapalat" w:hAnsi="GHEA Grapalat"/>
                <w:sz w:val="20"/>
                <w:szCs w:val="20"/>
              </w:rPr>
              <w:tab/>
              <w:t>Цель сделки (уплаты): (для обеспечения исполнения договора)</w:t>
            </w:r>
          </w:p>
        </w:tc>
      </w:tr>
      <w:tr w:rsidR="00B138F3" w:rsidRPr="006A3BBC"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6A3BBC" w:rsidRDefault="00BE2572" w:rsidP="00565FC8">
            <w:pPr>
              <w:widowControl w:val="0"/>
              <w:tabs>
                <w:tab w:val="left" w:pos="855"/>
              </w:tabs>
              <w:ind w:left="360"/>
              <w:rPr>
                <w:rFonts w:ascii="GHEA Grapalat" w:hAnsi="GHEA Grapalat"/>
                <w:sz w:val="20"/>
                <w:szCs w:val="20"/>
              </w:rPr>
            </w:pPr>
            <w:r w:rsidRPr="006A3BBC">
              <w:rPr>
                <w:rFonts w:ascii="GHEA Grapalat" w:hAnsi="GHEA Grapalat"/>
                <w:sz w:val="20"/>
                <w:szCs w:val="20"/>
              </w:rPr>
              <w:t>18.</w:t>
            </w:r>
            <w:r w:rsidRPr="006A3BB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6A3BBC"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A3BBC" w:rsidRDefault="00BE2572" w:rsidP="00565FC8">
            <w:pPr>
              <w:widowControl w:val="0"/>
              <w:tabs>
                <w:tab w:val="left" w:pos="855"/>
              </w:tabs>
              <w:ind w:left="360"/>
              <w:rPr>
                <w:rFonts w:ascii="GHEA Grapalat" w:hAnsi="GHEA Grapalat"/>
                <w:sz w:val="20"/>
                <w:szCs w:val="20"/>
              </w:rPr>
            </w:pPr>
            <w:r w:rsidRPr="006A3BBC">
              <w:rPr>
                <w:rFonts w:ascii="GHEA Grapalat" w:hAnsi="GHEA Grapalat"/>
                <w:sz w:val="20"/>
                <w:szCs w:val="20"/>
              </w:rPr>
              <w:t>19.</w:t>
            </w:r>
            <w:r w:rsidRPr="006A3BBC">
              <w:rPr>
                <w:rFonts w:ascii="GHEA Grapalat" w:hAnsi="GHEA Grapalat"/>
                <w:sz w:val="20"/>
                <w:szCs w:val="20"/>
                <w:lang w:val="en-US"/>
              </w:rPr>
              <w:tab/>
            </w:r>
            <w:r w:rsidRPr="006A3BBC">
              <w:rPr>
                <w:rFonts w:ascii="GHEA Grapalat" w:hAnsi="GHEA Grapalat"/>
                <w:sz w:val="20"/>
                <w:szCs w:val="20"/>
              </w:rPr>
              <w:t>Условия оплаты: &lt;акцептованный платеж&gt;</w:t>
            </w:r>
          </w:p>
        </w:tc>
      </w:tr>
      <w:tr w:rsidR="00B138F3" w:rsidRPr="006A3BBC"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6A3BBC" w:rsidRDefault="00BE2572" w:rsidP="00565FC8">
            <w:pPr>
              <w:widowControl w:val="0"/>
              <w:tabs>
                <w:tab w:val="left" w:pos="855"/>
              </w:tabs>
              <w:ind w:left="360"/>
              <w:rPr>
                <w:rFonts w:ascii="GHEA Grapalat" w:hAnsi="GHEA Grapalat"/>
                <w:sz w:val="20"/>
                <w:szCs w:val="20"/>
                <w:lang w:val="en-US"/>
              </w:rPr>
            </w:pPr>
            <w:r w:rsidRPr="006A3BBC">
              <w:rPr>
                <w:rFonts w:ascii="GHEA Grapalat" w:hAnsi="GHEA Grapalat"/>
                <w:sz w:val="20"/>
                <w:szCs w:val="20"/>
              </w:rPr>
              <w:t>20.</w:t>
            </w:r>
            <w:r w:rsidRPr="006A3BBC">
              <w:rPr>
                <w:rFonts w:ascii="GHEA Grapalat" w:hAnsi="GHEA Grapalat"/>
                <w:sz w:val="20"/>
                <w:szCs w:val="20"/>
                <w:lang w:val="en-US"/>
              </w:rPr>
              <w:tab/>
            </w:r>
            <w:r w:rsidRPr="006A3BBC">
              <w:rPr>
                <w:rFonts w:ascii="GHEA Grapalat" w:hAnsi="GHEA Grapalat"/>
                <w:sz w:val="20"/>
                <w:szCs w:val="20"/>
              </w:rPr>
              <w:t>Количество прилагаемых страниц: --- страниц</w:t>
            </w:r>
          </w:p>
        </w:tc>
      </w:tr>
      <w:tr w:rsidR="00B138F3" w:rsidRPr="006A3BBC"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A3BBC" w:rsidRDefault="00BE2572" w:rsidP="00565FC8">
            <w:pPr>
              <w:widowControl w:val="0"/>
              <w:tabs>
                <w:tab w:val="left" w:pos="851"/>
              </w:tabs>
              <w:rPr>
                <w:rFonts w:ascii="GHEA Grapalat" w:hAnsi="GHEA Grapalat" w:cs="Sylfaen"/>
                <w:sz w:val="20"/>
                <w:szCs w:val="20"/>
              </w:rPr>
            </w:pPr>
            <w:r w:rsidRPr="006A3BBC">
              <w:rPr>
                <w:rFonts w:ascii="GHEA Grapalat" w:hAnsi="GHEA Grapalat"/>
                <w:sz w:val="20"/>
                <w:szCs w:val="20"/>
              </w:rPr>
              <w:t>22.а.</w:t>
            </w:r>
            <w:r w:rsidRPr="006A3BBC">
              <w:rPr>
                <w:rFonts w:ascii="GHEA Grapalat" w:hAnsi="GHEA Grapalat"/>
                <w:sz w:val="20"/>
                <w:szCs w:val="20"/>
              </w:rPr>
              <w:tab/>
              <w:t>Подписи бенефициара</w:t>
            </w:r>
          </w:p>
          <w:p w:rsidR="00BE2572" w:rsidRPr="006A3BBC" w:rsidRDefault="00BE2572" w:rsidP="00565FC8">
            <w:pPr>
              <w:widowControl w:val="0"/>
              <w:rPr>
                <w:rFonts w:ascii="GHEA Grapalat" w:hAnsi="GHEA Grapalat" w:cs="Sylfaen"/>
                <w:sz w:val="20"/>
                <w:szCs w:val="20"/>
              </w:rPr>
            </w:pPr>
          </w:p>
          <w:p w:rsidR="00BE2572" w:rsidRPr="006A3BBC" w:rsidRDefault="00BE2572" w:rsidP="00565FC8">
            <w:pPr>
              <w:widowControl w:val="0"/>
              <w:jc w:val="right"/>
              <w:rPr>
                <w:rFonts w:ascii="GHEA Grapalat" w:hAnsi="GHEA Grapalat" w:cs="Tahoma"/>
                <w:sz w:val="20"/>
                <w:szCs w:val="20"/>
              </w:rPr>
            </w:pPr>
            <w:r w:rsidRPr="006A3BBC">
              <w:rPr>
                <w:rFonts w:ascii="GHEA Grapalat" w:hAnsi="GHEA Grapalat"/>
                <w:sz w:val="20"/>
                <w:szCs w:val="20"/>
              </w:rPr>
              <w:t>/____________________/</w:t>
            </w:r>
          </w:p>
          <w:p w:rsidR="00BE2572" w:rsidRPr="006A3BBC" w:rsidRDefault="00BE2572" w:rsidP="00565FC8">
            <w:pPr>
              <w:widowControl w:val="0"/>
              <w:rPr>
                <w:rFonts w:ascii="GHEA Grapalat" w:hAnsi="GHEA Grapalat" w:cs="Sylfaen"/>
                <w:sz w:val="20"/>
                <w:szCs w:val="20"/>
              </w:rPr>
            </w:pPr>
          </w:p>
          <w:p w:rsidR="00BE2572" w:rsidRPr="006A3BBC" w:rsidRDefault="00BE2572" w:rsidP="00565FC8">
            <w:pPr>
              <w:widowControl w:val="0"/>
              <w:jc w:val="right"/>
              <w:rPr>
                <w:rFonts w:ascii="GHEA Grapalat" w:hAnsi="GHEA Grapalat" w:cs="Sylfaen"/>
                <w:sz w:val="20"/>
                <w:szCs w:val="20"/>
              </w:rPr>
            </w:pPr>
            <w:r w:rsidRPr="006A3BBC">
              <w:rPr>
                <w:rFonts w:ascii="GHEA Grapalat" w:hAnsi="GHEA Grapalat"/>
                <w:sz w:val="20"/>
                <w:szCs w:val="20"/>
              </w:rPr>
              <w:t>/____________________/</w:t>
            </w:r>
          </w:p>
          <w:p w:rsidR="00BE2572" w:rsidRPr="006A3BBC" w:rsidRDefault="00BE2572" w:rsidP="00565FC8">
            <w:pPr>
              <w:widowControl w:val="0"/>
              <w:rPr>
                <w:rFonts w:ascii="GHEA Grapalat" w:hAnsi="GHEA Grapalat" w:cs="Sylfaen"/>
                <w:sz w:val="20"/>
                <w:szCs w:val="20"/>
              </w:rPr>
            </w:pPr>
          </w:p>
          <w:p w:rsidR="00BE2572" w:rsidRPr="006A3BBC" w:rsidRDefault="00BE2572" w:rsidP="00565FC8">
            <w:pPr>
              <w:widowControl w:val="0"/>
              <w:tabs>
                <w:tab w:val="left" w:pos="4545"/>
              </w:tabs>
              <w:rPr>
                <w:rFonts w:ascii="GHEA Grapalat" w:hAnsi="GHEA Grapalat" w:cs="Sylfaen"/>
                <w:sz w:val="20"/>
                <w:szCs w:val="20"/>
              </w:rPr>
            </w:pPr>
            <w:r w:rsidRPr="006A3BBC">
              <w:rPr>
                <w:rFonts w:ascii="GHEA Grapalat" w:hAnsi="GHEA Grapalat"/>
                <w:sz w:val="20"/>
                <w:szCs w:val="20"/>
              </w:rPr>
              <w:t>22.б.</w:t>
            </w:r>
            <w:r w:rsidRPr="006A3BBC">
              <w:rPr>
                <w:rFonts w:ascii="GHEA Grapalat" w:hAnsi="GHEA Grapalat"/>
                <w:sz w:val="20"/>
                <w:szCs w:val="20"/>
              </w:rPr>
              <w:tab/>
              <w:t>М. П.</w:t>
            </w:r>
          </w:p>
          <w:p w:rsidR="00BE2572" w:rsidRPr="006A3BBC"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6A3BBC" w:rsidRDefault="00BE2572" w:rsidP="00565FC8">
            <w:pPr>
              <w:widowControl w:val="0"/>
              <w:tabs>
                <w:tab w:val="left" w:pos="905"/>
              </w:tabs>
              <w:rPr>
                <w:rFonts w:ascii="GHEA Grapalat" w:hAnsi="GHEA Grapalat" w:cs="Sylfaen"/>
                <w:sz w:val="20"/>
                <w:szCs w:val="20"/>
              </w:rPr>
            </w:pPr>
            <w:r w:rsidRPr="006A3BBC">
              <w:rPr>
                <w:rFonts w:ascii="GHEA Grapalat" w:hAnsi="GHEA Grapalat"/>
                <w:sz w:val="20"/>
                <w:szCs w:val="20"/>
              </w:rPr>
              <w:t>21.а.</w:t>
            </w:r>
            <w:r w:rsidRPr="006A3BBC">
              <w:rPr>
                <w:rFonts w:ascii="GHEA Grapalat" w:hAnsi="GHEA Grapalat"/>
                <w:sz w:val="20"/>
                <w:szCs w:val="20"/>
              </w:rPr>
              <w:tab/>
            </w:r>
            <w:r w:rsidRPr="006A3BBC">
              <w:rPr>
                <w:rFonts w:ascii="Courier New" w:hAnsi="Courier New" w:cs="Courier New"/>
                <w:sz w:val="20"/>
                <w:szCs w:val="20"/>
              </w:rPr>
              <w:t> </w:t>
            </w:r>
            <w:r w:rsidRPr="006A3BBC">
              <w:rPr>
                <w:rFonts w:ascii="GHEA Grapalat" w:hAnsi="GHEA Grapalat"/>
                <w:sz w:val="20"/>
                <w:szCs w:val="20"/>
              </w:rPr>
              <w:t>Подписи плательщика:</w:t>
            </w:r>
          </w:p>
          <w:p w:rsidR="00BE2572" w:rsidRPr="006A3BBC" w:rsidRDefault="00BE2572" w:rsidP="00565FC8">
            <w:pPr>
              <w:widowControl w:val="0"/>
              <w:rPr>
                <w:rFonts w:ascii="GHEA Grapalat" w:hAnsi="GHEA Grapalat" w:cs="Sylfaen"/>
                <w:sz w:val="20"/>
                <w:szCs w:val="20"/>
              </w:rPr>
            </w:pPr>
          </w:p>
          <w:p w:rsidR="00BE2572" w:rsidRPr="006A3BBC" w:rsidRDefault="00BE2572" w:rsidP="00565FC8">
            <w:pPr>
              <w:widowControl w:val="0"/>
              <w:jc w:val="right"/>
              <w:rPr>
                <w:rFonts w:ascii="GHEA Grapalat" w:hAnsi="GHEA Grapalat" w:cs="Sylfaen"/>
                <w:sz w:val="20"/>
                <w:szCs w:val="20"/>
              </w:rPr>
            </w:pPr>
            <w:r w:rsidRPr="006A3BBC">
              <w:rPr>
                <w:rFonts w:ascii="GHEA Grapalat" w:hAnsi="GHEA Grapalat"/>
                <w:sz w:val="20"/>
                <w:szCs w:val="20"/>
              </w:rPr>
              <w:t>/____________________/</w:t>
            </w:r>
          </w:p>
          <w:p w:rsidR="00BE2572" w:rsidRPr="006A3BBC" w:rsidRDefault="00BE2572" w:rsidP="00565FC8">
            <w:pPr>
              <w:widowControl w:val="0"/>
              <w:jc w:val="right"/>
              <w:rPr>
                <w:rFonts w:ascii="GHEA Grapalat" w:hAnsi="GHEA Grapalat" w:cs="Tahoma"/>
                <w:sz w:val="20"/>
                <w:szCs w:val="20"/>
              </w:rPr>
            </w:pPr>
          </w:p>
          <w:p w:rsidR="00BE2572" w:rsidRPr="006A3BBC" w:rsidRDefault="00BE2572" w:rsidP="00565FC8">
            <w:pPr>
              <w:widowControl w:val="0"/>
              <w:jc w:val="right"/>
              <w:rPr>
                <w:rFonts w:ascii="GHEA Grapalat" w:hAnsi="GHEA Grapalat" w:cs="Sylfaen"/>
                <w:sz w:val="20"/>
                <w:szCs w:val="20"/>
              </w:rPr>
            </w:pPr>
            <w:r w:rsidRPr="006A3BBC">
              <w:rPr>
                <w:rFonts w:ascii="GHEA Grapalat" w:hAnsi="GHEA Grapalat"/>
                <w:sz w:val="20"/>
                <w:szCs w:val="20"/>
              </w:rPr>
              <w:t>/____________________/</w:t>
            </w:r>
          </w:p>
          <w:p w:rsidR="00BE2572" w:rsidRPr="006A3BBC" w:rsidRDefault="00BE2572" w:rsidP="00565FC8">
            <w:pPr>
              <w:widowControl w:val="0"/>
              <w:rPr>
                <w:rFonts w:ascii="GHEA Grapalat" w:hAnsi="GHEA Grapalat" w:cs="Sylfaen"/>
                <w:sz w:val="20"/>
                <w:szCs w:val="20"/>
              </w:rPr>
            </w:pPr>
          </w:p>
          <w:p w:rsidR="00BE2572" w:rsidRPr="006A3BBC" w:rsidRDefault="00BE2572" w:rsidP="00565FC8">
            <w:pPr>
              <w:widowControl w:val="0"/>
              <w:tabs>
                <w:tab w:val="left" w:pos="4539"/>
              </w:tabs>
              <w:rPr>
                <w:rFonts w:ascii="GHEA Grapalat" w:hAnsi="GHEA Grapalat" w:cs="Sylfaen"/>
                <w:sz w:val="20"/>
                <w:szCs w:val="20"/>
              </w:rPr>
            </w:pPr>
            <w:r w:rsidRPr="006A3BBC">
              <w:rPr>
                <w:rFonts w:ascii="GHEA Grapalat" w:hAnsi="GHEA Grapalat"/>
                <w:sz w:val="20"/>
                <w:szCs w:val="20"/>
              </w:rPr>
              <w:t>21.б.</w:t>
            </w:r>
            <w:r w:rsidRPr="006A3BBC">
              <w:rPr>
                <w:rFonts w:ascii="GHEA Grapalat" w:hAnsi="GHEA Grapalat"/>
                <w:sz w:val="20"/>
                <w:szCs w:val="20"/>
              </w:rPr>
              <w:tab/>
              <w:t>М. П.</w:t>
            </w:r>
          </w:p>
        </w:tc>
      </w:tr>
      <w:tr w:rsidR="00B138F3" w:rsidRPr="006A3BBC"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6A3BBC" w:rsidRDefault="00BE2572" w:rsidP="00565FC8">
            <w:pPr>
              <w:widowControl w:val="0"/>
              <w:rPr>
                <w:rFonts w:ascii="GHEA Grapalat" w:hAnsi="GHEA Grapalat" w:cs="Tahoma"/>
                <w:sz w:val="20"/>
                <w:szCs w:val="20"/>
              </w:rPr>
            </w:pPr>
            <w:r w:rsidRPr="006A3BBC">
              <w:rPr>
                <w:rFonts w:ascii="GHEA Grapalat" w:hAnsi="GHEA Grapalat"/>
                <w:sz w:val="20"/>
                <w:szCs w:val="20"/>
              </w:rPr>
              <w:t>24.а.</w:t>
            </w:r>
            <w:r w:rsidRPr="006A3BBC">
              <w:rPr>
                <w:rFonts w:ascii="GHEA Grapalat" w:hAnsi="GHEA Grapalat"/>
                <w:sz w:val="20"/>
                <w:szCs w:val="20"/>
              </w:rPr>
              <w:tab/>
              <w:t xml:space="preserve"> Обслуживающая бенефициара финансовая организация </w:t>
            </w:r>
          </w:p>
          <w:p w:rsidR="00BE2572" w:rsidRPr="006A3BBC" w:rsidRDefault="00BE2572" w:rsidP="00565FC8">
            <w:pPr>
              <w:widowControl w:val="0"/>
              <w:rPr>
                <w:rFonts w:ascii="GHEA Grapalat" w:hAnsi="GHEA Grapalat"/>
                <w:sz w:val="20"/>
                <w:szCs w:val="20"/>
              </w:rPr>
            </w:pPr>
          </w:p>
          <w:p w:rsidR="00BE2572" w:rsidRPr="006A3BBC" w:rsidRDefault="00BE2572" w:rsidP="00565FC8">
            <w:pPr>
              <w:widowControl w:val="0"/>
              <w:jc w:val="right"/>
              <w:rPr>
                <w:rFonts w:ascii="GHEA Grapalat" w:hAnsi="GHEA Grapalat" w:cs="Tahoma"/>
                <w:sz w:val="20"/>
                <w:szCs w:val="20"/>
              </w:rPr>
            </w:pPr>
            <w:r w:rsidRPr="006A3BBC">
              <w:rPr>
                <w:rFonts w:ascii="GHEA Grapalat" w:hAnsi="GHEA Grapalat"/>
                <w:sz w:val="20"/>
                <w:szCs w:val="20"/>
              </w:rPr>
              <w:t>/____________________/</w:t>
            </w:r>
          </w:p>
          <w:p w:rsidR="00BE2572" w:rsidRPr="006A3BBC" w:rsidRDefault="00BE2572" w:rsidP="00565FC8">
            <w:pPr>
              <w:widowControl w:val="0"/>
              <w:ind w:left="3828" w:right="13"/>
              <w:jc w:val="both"/>
              <w:rPr>
                <w:rFonts w:ascii="GHEA Grapalat" w:hAnsi="GHEA Grapalat" w:cs="Sylfaen"/>
                <w:sz w:val="20"/>
                <w:szCs w:val="20"/>
                <w:vertAlign w:val="superscript"/>
              </w:rPr>
            </w:pPr>
            <w:r w:rsidRPr="006A3BBC">
              <w:rPr>
                <w:rFonts w:ascii="GHEA Grapalat" w:hAnsi="GHEA Grapalat"/>
                <w:sz w:val="20"/>
                <w:szCs w:val="20"/>
                <w:vertAlign w:val="superscript"/>
              </w:rPr>
              <w:t>подпись/</w:t>
            </w:r>
          </w:p>
          <w:p w:rsidR="00BE2572" w:rsidRPr="006A3BBC" w:rsidRDefault="00BE2572" w:rsidP="00565FC8">
            <w:pPr>
              <w:widowControl w:val="0"/>
              <w:rPr>
                <w:rFonts w:ascii="GHEA Grapalat" w:hAnsi="GHEA Grapalat" w:cs="Tahoma"/>
                <w:sz w:val="20"/>
                <w:szCs w:val="20"/>
              </w:rPr>
            </w:pPr>
          </w:p>
          <w:p w:rsidR="00BE2572" w:rsidRPr="006A3BBC"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6A3BBC" w:rsidRDefault="00BE2572" w:rsidP="00565FC8">
            <w:pPr>
              <w:widowControl w:val="0"/>
              <w:rPr>
                <w:rFonts w:ascii="GHEA Grapalat" w:hAnsi="GHEA Grapalat" w:cs="Tahoma"/>
                <w:sz w:val="20"/>
                <w:szCs w:val="20"/>
              </w:rPr>
            </w:pPr>
            <w:r w:rsidRPr="006A3BBC">
              <w:rPr>
                <w:rFonts w:ascii="GHEA Grapalat" w:hAnsi="GHEA Grapalat"/>
                <w:sz w:val="20"/>
                <w:szCs w:val="20"/>
              </w:rPr>
              <w:t>23.а.</w:t>
            </w:r>
            <w:r w:rsidRPr="006A3BBC">
              <w:rPr>
                <w:rFonts w:ascii="GHEA Grapalat" w:hAnsi="GHEA Grapalat"/>
                <w:sz w:val="20"/>
                <w:szCs w:val="20"/>
              </w:rPr>
              <w:tab/>
              <w:t xml:space="preserve"> Обслуживающая плательщика финансовая организация </w:t>
            </w:r>
          </w:p>
          <w:p w:rsidR="00BE2572" w:rsidRPr="006A3BBC" w:rsidRDefault="00BE2572" w:rsidP="00565FC8">
            <w:pPr>
              <w:widowControl w:val="0"/>
              <w:rPr>
                <w:rFonts w:ascii="GHEA Grapalat" w:hAnsi="GHEA Grapalat" w:cs="Tahoma"/>
                <w:sz w:val="20"/>
                <w:szCs w:val="20"/>
              </w:rPr>
            </w:pPr>
          </w:p>
          <w:p w:rsidR="00BE2572" w:rsidRPr="006A3BBC" w:rsidRDefault="00BE2572" w:rsidP="00565FC8">
            <w:pPr>
              <w:widowControl w:val="0"/>
              <w:jc w:val="right"/>
              <w:rPr>
                <w:rFonts w:ascii="GHEA Grapalat" w:hAnsi="GHEA Grapalat" w:cs="Tahoma"/>
                <w:sz w:val="20"/>
                <w:szCs w:val="20"/>
              </w:rPr>
            </w:pPr>
            <w:r w:rsidRPr="006A3BBC">
              <w:rPr>
                <w:rFonts w:ascii="GHEA Grapalat" w:hAnsi="GHEA Grapalat"/>
                <w:sz w:val="20"/>
                <w:szCs w:val="20"/>
              </w:rPr>
              <w:t>/____________________/</w:t>
            </w:r>
          </w:p>
          <w:p w:rsidR="00BE2572" w:rsidRPr="006A3BBC" w:rsidRDefault="00BE2572" w:rsidP="00565FC8">
            <w:pPr>
              <w:widowControl w:val="0"/>
              <w:ind w:right="983"/>
              <w:jc w:val="right"/>
              <w:rPr>
                <w:rFonts w:ascii="GHEA Grapalat" w:hAnsi="GHEA Grapalat" w:cs="Sylfaen"/>
                <w:sz w:val="20"/>
                <w:szCs w:val="20"/>
                <w:vertAlign w:val="superscript"/>
              </w:rPr>
            </w:pPr>
            <w:r w:rsidRPr="006A3BBC">
              <w:rPr>
                <w:rFonts w:ascii="GHEA Grapalat" w:hAnsi="GHEA Grapalat"/>
                <w:sz w:val="20"/>
                <w:szCs w:val="20"/>
                <w:vertAlign w:val="superscript"/>
              </w:rPr>
              <w:t>/подпись/</w:t>
            </w:r>
          </w:p>
          <w:p w:rsidR="00BE2572" w:rsidRPr="006A3BBC" w:rsidRDefault="00BE2572" w:rsidP="00565FC8">
            <w:pPr>
              <w:widowControl w:val="0"/>
              <w:rPr>
                <w:rFonts w:ascii="GHEA Grapalat" w:hAnsi="GHEA Grapalat" w:cs="Arial"/>
                <w:sz w:val="20"/>
                <w:szCs w:val="20"/>
              </w:rPr>
            </w:pPr>
          </w:p>
        </w:tc>
      </w:tr>
      <w:tr w:rsidR="00B138F3" w:rsidRPr="006A3BBC"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6A3BBC" w:rsidRDefault="00BE2572" w:rsidP="00565FC8">
            <w:pPr>
              <w:widowControl w:val="0"/>
              <w:tabs>
                <w:tab w:val="left" w:pos="4678"/>
              </w:tabs>
              <w:rPr>
                <w:rFonts w:ascii="GHEA Grapalat" w:hAnsi="GHEA Grapalat" w:cs="Sylfaen"/>
                <w:sz w:val="20"/>
                <w:szCs w:val="20"/>
              </w:rPr>
            </w:pPr>
            <w:r w:rsidRPr="006A3BBC">
              <w:rPr>
                <w:rFonts w:ascii="GHEA Grapalat" w:hAnsi="GHEA Grapalat"/>
                <w:sz w:val="20"/>
                <w:szCs w:val="20"/>
              </w:rPr>
              <w:t>24.б.</w:t>
            </w:r>
            <w:r w:rsidRPr="006A3BBC">
              <w:rPr>
                <w:rFonts w:ascii="GHEA Grapalat" w:hAnsi="GHEA Grapalat"/>
                <w:sz w:val="20"/>
                <w:szCs w:val="20"/>
              </w:rPr>
              <w:tab/>
              <w:t>М. П.</w:t>
            </w:r>
          </w:p>
          <w:p w:rsidR="00BE2572" w:rsidRPr="006A3BBC" w:rsidRDefault="00BE2572" w:rsidP="00565FC8">
            <w:pPr>
              <w:widowControl w:val="0"/>
              <w:rPr>
                <w:rFonts w:ascii="GHEA Grapalat" w:hAnsi="GHEA Grapalat" w:cs="Sylfaen"/>
                <w:sz w:val="20"/>
                <w:szCs w:val="20"/>
              </w:rPr>
            </w:pPr>
          </w:p>
          <w:p w:rsidR="00BE2572" w:rsidRPr="006A3BBC" w:rsidRDefault="00BE2572" w:rsidP="00565FC8">
            <w:pPr>
              <w:widowControl w:val="0"/>
              <w:ind w:right="155"/>
              <w:jc w:val="right"/>
              <w:rPr>
                <w:rFonts w:ascii="GHEA Grapalat" w:hAnsi="GHEA Grapalat" w:cs="Sylfaen"/>
                <w:sz w:val="20"/>
                <w:szCs w:val="20"/>
                <w:lang w:val="en-US"/>
              </w:rPr>
            </w:pPr>
            <w:r w:rsidRPr="006A3BB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6A3BBC" w:rsidRDefault="00BE2572" w:rsidP="00565FC8">
            <w:pPr>
              <w:widowControl w:val="0"/>
              <w:tabs>
                <w:tab w:val="left" w:pos="4554"/>
              </w:tabs>
              <w:rPr>
                <w:rFonts w:ascii="GHEA Grapalat" w:hAnsi="GHEA Grapalat" w:cs="Sylfaen"/>
                <w:sz w:val="20"/>
                <w:szCs w:val="20"/>
              </w:rPr>
            </w:pPr>
            <w:r w:rsidRPr="006A3BBC">
              <w:rPr>
                <w:rFonts w:ascii="GHEA Grapalat" w:hAnsi="GHEA Grapalat"/>
                <w:sz w:val="20"/>
                <w:szCs w:val="20"/>
              </w:rPr>
              <w:t>23.б.</w:t>
            </w:r>
            <w:r w:rsidRPr="006A3BBC">
              <w:rPr>
                <w:rFonts w:ascii="GHEA Grapalat" w:hAnsi="GHEA Grapalat"/>
                <w:sz w:val="20"/>
                <w:szCs w:val="20"/>
              </w:rPr>
              <w:tab/>
              <w:t>М. П.</w:t>
            </w:r>
          </w:p>
          <w:p w:rsidR="00BE2572" w:rsidRPr="006A3BBC" w:rsidRDefault="00BE2572" w:rsidP="00565FC8">
            <w:pPr>
              <w:widowControl w:val="0"/>
              <w:rPr>
                <w:rFonts w:ascii="GHEA Grapalat" w:hAnsi="GHEA Grapalat"/>
                <w:sz w:val="20"/>
                <w:szCs w:val="20"/>
              </w:rPr>
            </w:pPr>
          </w:p>
          <w:p w:rsidR="00BE2572" w:rsidRPr="006A3BBC" w:rsidRDefault="00BE2572" w:rsidP="00565FC8">
            <w:pPr>
              <w:widowControl w:val="0"/>
              <w:jc w:val="right"/>
              <w:rPr>
                <w:rFonts w:ascii="GHEA Grapalat" w:hAnsi="GHEA Grapalat" w:cs="Sylfaen"/>
                <w:sz w:val="20"/>
                <w:szCs w:val="20"/>
              </w:rPr>
            </w:pPr>
            <w:r w:rsidRPr="006A3BBC">
              <w:rPr>
                <w:rFonts w:ascii="GHEA Grapalat" w:hAnsi="GHEA Grapalat"/>
                <w:sz w:val="20"/>
                <w:szCs w:val="20"/>
              </w:rPr>
              <w:t>23.</w:t>
            </w:r>
            <w:proofErr w:type="gramStart"/>
            <w:r w:rsidRPr="006A3BBC">
              <w:rPr>
                <w:rFonts w:ascii="GHEA Grapalat" w:hAnsi="GHEA Grapalat"/>
                <w:sz w:val="20"/>
                <w:szCs w:val="20"/>
              </w:rPr>
              <w:t>в</w:t>
            </w:r>
            <w:proofErr w:type="gramEnd"/>
            <w:r w:rsidRPr="006A3BBC">
              <w:rPr>
                <w:rFonts w:ascii="GHEA Grapalat" w:hAnsi="GHEA Grapalat"/>
                <w:sz w:val="20"/>
                <w:szCs w:val="20"/>
              </w:rPr>
              <w:t xml:space="preserve"> </w:t>
            </w:r>
            <w:proofErr w:type="gramStart"/>
            <w:r w:rsidRPr="006A3BBC">
              <w:rPr>
                <w:rFonts w:ascii="GHEA Grapalat" w:hAnsi="GHEA Grapalat"/>
                <w:sz w:val="20"/>
                <w:szCs w:val="20"/>
              </w:rPr>
              <w:t>Дата</w:t>
            </w:r>
            <w:proofErr w:type="gramEnd"/>
            <w:r w:rsidRPr="006A3BBC">
              <w:rPr>
                <w:rFonts w:ascii="GHEA Grapalat" w:hAnsi="GHEA Grapalat"/>
                <w:sz w:val="20"/>
                <w:szCs w:val="20"/>
              </w:rPr>
              <w:t xml:space="preserve"> исполнения: "___" ___ 20___г.</w:t>
            </w:r>
          </w:p>
        </w:tc>
      </w:tr>
    </w:tbl>
    <w:p w:rsidR="00BE2572" w:rsidRPr="006A3BBC" w:rsidRDefault="00BE2572" w:rsidP="00BE2572">
      <w:pPr>
        <w:rPr>
          <w:rFonts w:ascii="GHEA Grapalat" w:hAnsi="GHEA Grapalat" w:cs="Sylfaen"/>
          <w:sz w:val="20"/>
          <w:szCs w:val="20"/>
        </w:rPr>
      </w:pPr>
      <w:r w:rsidRPr="006A3BBC">
        <w:rPr>
          <w:rFonts w:ascii="GHEA Grapalat" w:hAnsi="GHEA Grapalat" w:cs="Sylfaen"/>
          <w:sz w:val="20"/>
          <w:szCs w:val="20"/>
        </w:rPr>
        <w:t xml:space="preserve">*  </w:t>
      </w:r>
      <w:r w:rsidRPr="006A3B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6A3BBC" w:rsidRDefault="00BE2572" w:rsidP="00BE2572">
      <w:pPr>
        <w:rPr>
          <w:rFonts w:ascii="GHEA Grapalat" w:hAnsi="GHEA Grapalat" w:cs="Sylfaen"/>
          <w:sz w:val="20"/>
          <w:szCs w:val="20"/>
        </w:rPr>
      </w:pPr>
      <w:r w:rsidRPr="006A3BBC">
        <w:rPr>
          <w:rFonts w:ascii="GHEA Grapalat" w:hAnsi="GHEA Grapalat" w:cs="Sylfaen"/>
          <w:sz w:val="20"/>
          <w:szCs w:val="20"/>
        </w:rPr>
        <w:br w:type="page"/>
      </w:r>
    </w:p>
    <w:p w:rsidR="00BE2572" w:rsidRPr="006A3BBC" w:rsidRDefault="00BE2572" w:rsidP="00BE2572">
      <w:pPr>
        <w:widowControl w:val="0"/>
        <w:spacing w:after="160"/>
        <w:ind w:left="567" w:right="565"/>
        <w:jc w:val="center"/>
        <w:rPr>
          <w:rFonts w:ascii="GHEA Grapalat" w:hAnsi="GHEA Grapalat"/>
          <w:b/>
        </w:rPr>
      </w:pPr>
      <w:r w:rsidRPr="006A3BBC">
        <w:rPr>
          <w:rFonts w:ascii="GHEA Grapalat" w:hAnsi="GHEA Grapalat"/>
          <w:b/>
        </w:rPr>
        <w:lastRenderedPageBreak/>
        <w:t xml:space="preserve">Обязательные реквизиты платежного требования </w:t>
      </w:r>
      <w:r w:rsidRPr="006A3BBC">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6A3BBC"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proofErr w:type="gramStart"/>
            <w:r w:rsidRPr="006A3BBC">
              <w:rPr>
                <w:rFonts w:ascii="GHEA Grapalat" w:hAnsi="GHEA Grapalat"/>
                <w:sz w:val="18"/>
                <w:szCs w:val="18"/>
              </w:rPr>
              <w:t>П</w:t>
            </w:r>
            <w:proofErr w:type="gramEnd"/>
            <w:r w:rsidRPr="006A3BBC">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b/>
                <w:sz w:val="18"/>
                <w:szCs w:val="18"/>
              </w:rPr>
            </w:pPr>
            <w:r w:rsidRPr="006A3BBC">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b/>
                <w:sz w:val="18"/>
                <w:szCs w:val="18"/>
              </w:rPr>
            </w:pPr>
            <w:r w:rsidRPr="006A3BBC">
              <w:rPr>
                <w:rFonts w:ascii="GHEA Grapalat" w:hAnsi="GHEA Grapalat"/>
                <w:b/>
                <w:sz w:val="18"/>
                <w:szCs w:val="18"/>
              </w:rPr>
              <w:t>Наличие указанного поля/</w:t>
            </w:r>
          </w:p>
          <w:p w:rsidR="00BE2572" w:rsidRPr="006A3BBC" w:rsidRDefault="00BE2572" w:rsidP="00E15766">
            <w:pPr>
              <w:widowControl w:val="0"/>
              <w:spacing w:after="120"/>
              <w:jc w:val="center"/>
              <w:rPr>
                <w:rFonts w:ascii="GHEA Grapalat" w:hAnsi="GHEA Grapalat"/>
                <w:b/>
                <w:sz w:val="18"/>
                <w:szCs w:val="18"/>
              </w:rPr>
            </w:pPr>
            <w:r w:rsidRPr="006A3BBC">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b/>
                <w:sz w:val="18"/>
                <w:szCs w:val="18"/>
              </w:rPr>
            </w:pPr>
            <w:r w:rsidRPr="006A3BBC">
              <w:rPr>
                <w:rFonts w:ascii="GHEA Grapalat" w:hAnsi="GHEA Grapalat"/>
                <w:b/>
                <w:sz w:val="18"/>
                <w:szCs w:val="18"/>
              </w:rPr>
              <w:t>Требование о заполнении реквизита</w:t>
            </w:r>
          </w:p>
          <w:p w:rsidR="00BE2572" w:rsidRPr="006A3BBC" w:rsidRDefault="00BE2572" w:rsidP="00E15766">
            <w:pPr>
              <w:widowControl w:val="0"/>
              <w:spacing w:after="120"/>
              <w:jc w:val="center"/>
              <w:rPr>
                <w:rFonts w:ascii="GHEA Grapalat" w:hAnsi="GHEA Grapalat"/>
                <w:b/>
                <w:sz w:val="18"/>
                <w:szCs w:val="18"/>
              </w:rPr>
            </w:pPr>
            <w:r w:rsidRPr="006A3BBC">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b/>
                <w:sz w:val="18"/>
                <w:szCs w:val="18"/>
              </w:rPr>
            </w:pPr>
            <w:r w:rsidRPr="006A3BBC">
              <w:rPr>
                <w:rFonts w:ascii="GHEA Grapalat" w:hAnsi="GHEA Grapalat"/>
                <w:b/>
                <w:sz w:val="18"/>
                <w:szCs w:val="18"/>
              </w:rPr>
              <w:t>Сторона,</w:t>
            </w:r>
          </w:p>
          <w:p w:rsidR="00BE2572" w:rsidRPr="006A3BBC" w:rsidRDefault="00BE2572" w:rsidP="00E15766">
            <w:pPr>
              <w:widowControl w:val="0"/>
              <w:spacing w:after="120"/>
              <w:jc w:val="center"/>
              <w:rPr>
                <w:rFonts w:ascii="GHEA Grapalat" w:hAnsi="GHEA Grapalat"/>
                <w:b/>
                <w:sz w:val="18"/>
                <w:szCs w:val="18"/>
              </w:rPr>
            </w:pPr>
            <w:proofErr w:type="gramStart"/>
            <w:r w:rsidRPr="006A3BBC">
              <w:rPr>
                <w:rFonts w:ascii="GHEA Grapalat" w:hAnsi="GHEA Grapalat"/>
                <w:b/>
                <w:sz w:val="18"/>
                <w:szCs w:val="18"/>
              </w:rPr>
              <w:t>заполняющая</w:t>
            </w:r>
            <w:proofErr w:type="gramEnd"/>
            <w:r w:rsidRPr="006A3BBC">
              <w:rPr>
                <w:rFonts w:ascii="GHEA Grapalat" w:hAnsi="GHEA Grapalat"/>
                <w:b/>
                <w:sz w:val="18"/>
                <w:szCs w:val="18"/>
              </w:rPr>
              <w:t xml:space="preserve"> реквизит</w:t>
            </w:r>
          </w:p>
          <w:p w:rsidR="00BE2572" w:rsidRPr="006A3BBC" w:rsidRDefault="00BE2572" w:rsidP="00E15766">
            <w:pPr>
              <w:widowControl w:val="0"/>
              <w:spacing w:after="120"/>
              <w:jc w:val="center"/>
              <w:rPr>
                <w:rFonts w:ascii="GHEA Grapalat" w:hAnsi="GHEA Grapalat"/>
                <w:b/>
                <w:sz w:val="18"/>
                <w:szCs w:val="18"/>
              </w:rPr>
            </w:pPr>
            <w:r w:rsidRPr="006A3BBC">
              <w:rPr>
                <w:rFonts w:ascii="GHEA Grapalat" w:hAnsi="GHEA Grapalat"/>
                <w:b/>
                <w:sz w:val="18"/>
                <w:szCs w:val="18"/>
              </w:rPr>
              <w:t>бенефициар или плательщик</w:t>
            </w:r>
          </w:p>
          <w:p w:rsidR="00BE2572" w:rsidRPr="006A3BBC" w:rsidRDefault="00BE2572" w:rsidP="00E15766">
            <w:pPr>
              <w:widowControl w:val="0"/>
              <w:spacing w:after="120"/>
              <w:jc w:val="center"/>
              <w:rPr>
                <w:rFonts w:ascii="GHEA Grapalat" w:hAnsi="GHEA Grapalat"/>
                <w:b/>
                <w:sz w:val="18"/>
                <w:szCs w:val="18"/>
              </w:rPr>
            </w:pPr>
            <w:r w:rsidRPr="006A3BBC">
              <w:rPr>
                <w:rFonts w:ascii="GHEA Grapalat" w:hAnsi="GHEA Grapalat"/>
                <w:b/>
                <w:sz w:val="18"/>
                <w:szCs w:val="18"/>
              </w:rPr>
              <w:t>(в связи с процессом закупки)</w:t>
            </w:r>
          </w:p>
        </w:tc>
      </w:tr>
      <w:tr w:rsidR="00B138F3" w:rsidRPr="006A3BBC"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b/>
                <w:sz w:val="18"/>
                <w:szCs w:val="18"/>
              </w:rPr>
            </w:pPr>
            <w:r w:rsidRPr="006A3BBC">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b/>
                <w:sz w:val="18"/>
                <w:szCs w:val="18"/>
              </w:rPr>
            </w:pPr>
            <w:r w:rsidRPr="006A3BBC">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b/>
                <w:sz w:val="18"/>
                <w:szCs w:val="18"/>
              </w:rPr>
            </w:pPr>
            <w:r w:rsidRPr="006A3BBC">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b/>
                <w:sz w:val="18"/>
                <w:szCs w:val="18"/>
              </w:rPr>
            </w:pPr>
            <w:r w:rsidRPr="006A3BBC">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b/>
                <w:sz w:val="18"/>
                <w:szCs w:val="18"/>
              </w:rPr>
            </w:pPr>
            <w:r w:rsidRPr="006A3BBC">
              <w:rPr>
                <w:rFonts w:ascii="GHEA Grapalat" w:hAnsi="GHEA Grapalat"/>
                <w:b/>
                <w:sz w:val="18"/>
                <w:szCs w:val="18"/>
              </w:rPr>
              <w:t>5</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на документе заранее заполнено "Платежное требование"</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p w:rsidR="00BE2572" w:rsidRPr="006A3BBC"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плательщиком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плательщиком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плательщиком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необязательно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плательщиком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необязательно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 xml:space="preserve">заполняется в установленных </w:t>
            </w:r>
            <w:r w:rsidRPr="006A3BBC">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lastRenderedPageBreak/>
              <w:t>заполняется плательщиком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заранее заполняется бенефициаром — по приглашению</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необязательно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(не заполняется)</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необязательно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заранее заполняется бенефициаром — по приглашению</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заранее заполняется бенефициаром — по приглашению</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заранее заполняется бенефициаром — по приглашению</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плательщиком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необязательно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w:t>
            </w:r>
            <w:proofErr w:type="gramStart"/>
            <w:r w:rsidRPr="006A3BBC">
              <w:rPr>
                <w:rFonts w:ascii="GHEA Grapalat" w:hAnsi="GHEA Grapalat"/>
                <w:sz w:val="18"/>
                <w:szCs w:val="18"/>
              </w:rPr>
              <w:t>предусмотрена</w:t>
            </w:r>
            <w:proofErr w:type="gramEnd"/>
            <w:r w:rsidRPr="006A3BBC">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(не заполняется и не применяется)</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плательщиком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заранее заполняется бенефициаром — по приглашению</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 xml:space="preserve">основания для совершения </w:t>
            </w:r>
            <w:r w:rsidRPr="006A3BBC">
              <w:rPr>
                <w:rFonts w:ascii="GHEA Grapalat" w:hAnsi="GHEA Grapalat"/>
                <w:sz w:val="18"/>
                <w:szCs w:val="18"/>
              </w:rPr>
              <w:lastRenderedPageBreak/>
              <w:t>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 xml:space="preserve">заполняются данные документа, </w:t>
            </w:r>
            <w:r w:rsidRPr="006A3BBC">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6A3BBC">
              <w:rPr>
                <w:rFonts w:ascii="GHEA Grapalat" w:hAnsi="GHEA Grapalat"/>
                <w:sz w:val="18"/>
                <w:szCs w:val="18"/>
              </w:rPr>
              <w:t>представляет Платежное требование в обслуживающий плательщика Банк заполняется</w:t>
            </w:r>
            <w:proofErr w:type="gramEnd"/>
            <w:r w:rsidRPr="006A3BBC">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lastRenderedPageBreak/>
              <w:t>заполняется бенефициаром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Del="0010680B"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cs="Sylfaen"/>
                <w:sz w:val="18"/>
                <w:szCs w:val="18"/>
              </w:rPr>
            </w:pPr>
            <w:r w:rsidRPr="006A3BBC">
              <w:rPr>
                <w:rFonts w:ascii="GHEA Grapalat" w:hAnsi="GHEA Grapalat"/>
                <w:sz w:val="18"/>
                <w:szCs w:val="18"/>
              </w:rPr>
              <w:t>обязательно</w:t>
            </w:r>
          </w:p>
          <w:p w:rsidR="00BE2572" w:rsidRPr="006A3BBC" w:rsidRDefault="00BE2572" w:rsidP="00E15766">
            <w:pPr>
              <w:widowControl w:val="0"/>
              <w:spacing w:after="120"/>
              <w:jc w:val="center"/>
              <w:rPr>
                <w:rFonts w:ascii="GHEA Grapalat" w:hAnsi="GHEA Grapalat" w:cs="Sylfaen"/>
                <w:sz w:val="18"/>
                <w:szCs w:val="18"/>
              </w:rPr>
            </w:pPr>
            <w:r w:rsidRPr="006A3BBC">
              <w:rPr>
                <w:rFonts w:ascii="GHEA Grapalat" w:hAnsi="GHEA Grapalat"/>
                <w:sz w:val="18"/>
                <w:szCs w:val="18"/>
              </w:rPr>
              <w:t>заполняются слова "акцептованный платеж",</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заранее заполняется бенефициаром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необязательно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заполняется бенефициаром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подписывается плательщиком или</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проставляется электронная подпись плательщика</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при наличии печати, когда плательщик представляет Требование в бумажной форме</w:t>
            </w:r>
          </w:p>
          <w:p w:rsidR="00BE2572" w:rsidRPr="006A3BBC"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скрепляется печатью плательщика</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при представлении в бумажной форме</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 xml:space="preserve">подпись </w:t>
            </w:r>
            <w:r w:rsidRPr="006A3BBC">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lastRenderedPageBreak/>
              <w:t xml:space="preserve">подписывается </w:t>
            </w:r>
            <w:r w:rsidRPr="006A3BBC">
              <w:rPr>
                <w:rFonts w:ascii="GHEA Grapalat" w:hAnsi="GHEA Grapalat"/>
                <w:sz w:val="18"/>
                <w:szCs w:val="18"/>
              </w:rPr>
              <w:lastRenderedPageBreak/>
              <w:t>бенефициаром</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скрепляется печатью бенефициара</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при представлении в банк в бумажной форме</w:t>
            </w:r>
          </w:p>
        </w:tc>
      </w:tr>
      <w:tr w:rsidR="00B138F3" w:rsidRPr="006A3BB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p w:rsidR="00BE2572" w:rsidRPr="006A3BBC" w:rsidRDefault="00BE2572" w:rsidP="00E15766">
            <w:pPr>
              <w:widowControl w:val="0"/>
              <w:spacing w:after="120"/>
              <w:jc w:val="center"/>
              <w:rPr>
                <w:rFonts w:ascii="GHEA Grapalat" w:hAnsi="GHEA Grapalat"/>
                <w:sz w:val="18"/>
                <w:szCs w:val="18"/>
              </w:rPr>
            </w:pPr>
            <w:r w:rsidRPr="006A3BB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E15766">
            <w:pPr>
              <w:widowControl w:val="0"/>
              <w:spacing w:after="120"/>
              <w:jc w:val="center"/>
              <w:rPr>
                <w:rFonts w:ascii="GHEA Grapalat" w:hAnsi="GHEA Grapalat"/>
                <w:sz w:val="18"/>
                <w:szCs w:val="18"/>
              </w:rPr>
            </w:pPr>
          </w:p>
        </w:tc>
      </w:tr>
      <w:tr w:rsidR="00B138F3" w:rsidRPr="006A3BBC"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p>
        </w:tc>
      </w:tr>
      <w:tr w:rsidR="00B138F3" w:rsidRPr="006A3BBC"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p>
        </w:tc>
      </w:tr>
      <w:tr w:rsidR="00B138F3" w:rsidRPr="006A3BBC"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необязательно</w:t>
            </w:r>
          </w:p>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p>
        </w:tc>
      </w:tr>
      <w:tr w:rsidR="00B138F3" w:rsidRPr="006A3BBC"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необязательно</w:t>
            </w:r>
          </w:p>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p>
        </w:tc>
      </w:tr>
      <w:tr w:rsidR="00FF3DE9" w:rsidRPr="006A3BBC"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6A3BBC">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необязательно</w:t>
            </w:r>
          </w:p>
          <w:p w:rsidR="00BE2572" w:rsidRPr="006A3BBC" w:rsidRDefault="00BE2572" w:rsidP="00683C7F">
            <w:pPr>
              <w:widowControl w:val="0"/>
              <w:spacing w:after="120"/>
              <w:jc w:val="center"/>
              <w:rPr>
                <w:rFonts w:ascii="GHEA Grapalat" w:hAnsi="GHEA Grapalat"/>
                <w:sz w:val="18"/>
                <w:szCs w:val="18"/>
              </w:rPr>
            </w:pPr>
            <w:r w:rsidRPr="006A3BBC">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6A3BBC">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6A3BBC" w:rsidRDefault="00BE2572" w:rsidP="00683C7F">
            <w:pPr>
              <w:widowControl w:val="0"/>
              <w:spacing w:after="120"/>
              <w:jc w:val="center"/>
              <w:rPr>
                <w:rFonts w:ascii="GHEA Grapalat" w:hAnsi="GHEA Grapalat"/>
                <w:sz w:val="18"/>
                <w:szCs w:val="18"/>
              </w:rPr>
            </w:pPr>
          </w:p>
        </w:tc>
      </w:tr>
    </w:tbl>
    <w:p w:rsidR="00BE2572" w:rsidRPr="006A3BBC" w:rsidRDefault="00BE2572" w:rsidP="00BE2572">
      <w:pPr>
        <w:widowControl w:val="0"/>
        <w:spacing w:after="160"/>
        <w:ind w:left="567" w:right="565"/>
        <w:jc w:val="center"/>
        <w:rPr>
          <w:rFonts w:ascii="GHEA Grapalat" w:hAnsi="GHEA Grapalat"/>
          <w:b/>
        </w:rPr>
      </w:pPr>
    </w:p>
    <w:p w:rsidR="00BE2572" w:rsidRPr="006A3BBC" w:rsidRDefault="00BE2572" w:rsidP="00BE2572">
      <w:pPr>
        <w:widowControl w:val="0"/>
        <w:spacing w:after="160"/>
        <w:ind w:left="567" w:right="565"/>
        <w:jc w:val="center"/>
        <w:rPr>
          <w:rFonts w:ascii="GHEA Grapalat" w:hAnsi="GHEA Grapalat"/>
          <w:b/>
        </w:rPr>
      </w:pPr>
    </w:p>
    <w:p w:rsidR="00BE2572" w:rsidRPr="006A3BBC" w:rsidRDefault="00BE2572" w:rsidP="00BE2572">
      <w:pPr>
        <w:widowControl w:val="0"/>
        <w:spacing w:after="160"/>
        <w:ind w:left="567" w:right="565"/>
        <w:jc w:val="center"/>
        <w:rPr>
          <w:rFonts w:ascii="GHEA Grapalat" w:hAnsi="GHEA Grapalat"/>
          <w:b/>
        </w:rPr>
      </w:pPr>
    </w:p>
    <w:p w:rsidR="00BE2572" w:rsidRPr="006A3BBC" w:rsidRDefault="00BE2572" w:rsidP="00BE2572">
      <w:pPr>
        <w:widowControl w:val="0"/>
        <w:spacing w:after="160"/>
        <w:ind w:left="567" w:right="565"/>
        <w:jc w:val="center"/>
        <w:rPr>
          <w:rFonts w:ascii="GHEA Grapalat" w:hAnsi="GHEA Grapalat"/>
          <w:b/>
        </w:rPr>
      </w:pPr>
    </w:p>
    <w:p w:rsidR="00BE2572" w:rsidRPr="006A3BBC" w:rsidRDefault="00BE2572" w:rsidP="00BE2572">
      <w:pPr>
        <w:widowControl w:val="0"/>
        <w:spacing w:after="160"/>
        <w:ind w:left="567" w:right="565"/>
        <w:jc w:val="center"/>
        <w:rPr>
          <w:rFonts w:ascii="GHEA Grapalat" w:hAnsi="GHEA Grapalat"/>
          <w:b/>
        </w:rPr>
      </w:pPr>
    </w:p>
    <w:p w:rsidR="00BE2572" w:rsidRPr="006A3BBC" w:rsidRDefault="00BE2572" w:rsidP="00BE2572">
      <w:pPr>
        <w:widowControl w:val="0"/>
        <w:spacing w:after="160"/>
        <w:ind w:left="567" w:right="565"/>
        <w:jc w:val="center"/>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6A3C8D">
      <w:pPr>
        <w:pStyle w:val="31"/>
        <w:widowControl w:val="0"/>
        <w:spacing w:line="240" w:lineRule="auto"/>
        <w:ind w:firstLine="0"/>
        <w:rPr>
          <w:rFonts w:ascii="GHEA Grapalat" w:hAnsi="GHEA Grapalat"/>
          <w:b/>
        </w:rPr>
      </w:pPr>
    </w:p>
    <w:p w:rsidR="006A3C8D" w:rsidRPr="006A3BBC" w:rsidRDefault="006A3C8D" w:rsidP="006A3C8D">
      <w:pPr>
        <w:pStyle w:val="31"/>
        <w:widowControl w:val="0"/>
        <w:spacing w:line="240" w:lineRule="auto"/>
        <w:ind w:firstLine="0"/>
        <w:rPr>
          <w:rFonts w:ascii="GHEA Grapalat" w:hAnsi="GHEA Grapalat"/>
          <w:b/>
          <w:lang w:val="en-US"/>
        </w:rPr>
      </w:pPr>
    </w:p>
    <w:p w:rsidR="00E32B4C" w:rsidRPr="006A3BBC" w:rsidRDefault="00E32B4C" w:rsidP="006A3C8D">
      <w:pPr>
        <w:pStyle w:val="31"/>
        <w:widowControl w:val="0"/>
        <w:spacing w:line="240" w:lineRule="auto"/>
        <w:ind w:firstLine="0"/>
        <w:rPr>
          <w:rFonts w:ascii="GHEA Grapalat" w:hAnsi="GHEA Grapalat"/>
          <w:b/>
          <w:lang w:val="en-US"/>
        </w:rPr>
      </w:pPr>
    </w:p>
    <w:p w:rsidR="00E32B4C" w:rsidRPr="006A3BBC" w:rsidRDefault="00E32B4C" w:rsidP="006A3C8D">
      <w:pPr>
        <w:pStyle w:val="31"/>
        <w:widowControl w:val="0"/>
        <w:spacing w:line="240" w:lineRule="auto"/>
        <w:ind w:firstLine="0"/>
        <w:rPr>
          <w:rFonts w:ascii="GHEA Grapalat" w:hAnsi="GHEA Grapalat"/>
          <w:b/>
          <w:lang w:val="en-US"/>
        </w:rPr>
      </w:pPr>
    </w:p>
    <w:p w:rsidR="00E32B4C" w:rsidRPr="006A3BBC" w:rsidRDefault="00E32B4C" w:rsidP="006A3C8D">
      <w:pPr>
        <w:pStyle w:val="31"/>
        <w:widowControl w:val="0"/>
        <w:spacing w:line="240" w:lineRule="auto"/>
        <w:ind w:firstLine="0"/>
        <w:rPr>
          <w:rFonts w:ascii="GHEA Grapalat" w:hAnsi="GHEA Grapalat"/>
          <w:b/>
          <w:lang w:val="en-US"/>
        </w:rPr>
      </w:pPr>
    </w:p>
    <w:p w:rsidR="00E32B4C" w:rsidRPr="006A3BBC" w:rsidRDefault="00E32B4C" w:rsidP="006A3C8D">
      <w:pPr>
        <w:pStyle w:val="31"/>
        <w:widowControl w:val="0"/>
        <w:spacing w:line="240" w:lineRule="auto"/>
        <w:ind w:firstLine="0"/>
        <w:rPr>
          <w:rFonts w:ascii="GHEA Grapalat" w:hAnsi="GHEA Grapalat"/>
          <w:b/>
          <w:lang w:val="en-US"/>
        </w:rPr>
      </w:pPr>
    </w:p>
    <w:p w:rsidR="00E15766" w:rsidRPr="006A3BBC" w:rsidRDefault="00E15766" w:rsidP="00565FC8">
      <w:pPr>
        <w:pStyle w:val="31"/>
        <w:widowControl w:val="0"/>
        <w:spacing w:line="240" w:lineRule="auto"/>
        <w:jc w:val="right"/>
        <w:rPr>
          <w:rFonts w:ascii="GHEA Grapalat" w:hAnsi="GHEA Grapalat"/>
          <w:b/>
        </w:rPr>
      </w:pPr>
    </w:p>
    <w:p w:rsidR="00E15766" w:rsidRPr="006A3BBC" w:rsidRDefault="00E15766" w:rsidP="00565FC8">
      <w:pPr>
        <w:pStyle w:val="31"/>
        <w:widowControl w:val="0"/>
        <w:spacing w:line="240" w:lineRule="auto"/>
        <w:jc w:val="right"/>
        <w:rPr>
          <w:rFonts w:ascii="GHEA Grapalat" w:hAnsi="GHEA Grapalat"/>
          <w:b/>
        </w:rPr>
      </w:pPr>
    </w:p>
    <w:p w:rsidR="00071D1C" w:rsidRPr="006A3BBC" w:rsidRDefault="00B2572B" w:rsidP="00565FC8">
      <w:pPr>
        <w:pStyle w:val="31"/>
        <w:widowControl w:val="0"/>
        <w:spacing w:line="240" w:lineRule="auto"/>
        <w:jc w:val="right"/>
        <w:rPr>
          <w:rFonts w:ascii="GHEA Grapalat" w:hAnsi="GHEA Grapalat" w:cs="Sylfaen"/>
          <w:b/>
        </w:rPr>
      </w:pPr>
      <w:r w:rsidRPr="006A3BBC">
        <w:rPr>
          <w:rFonts w:ascii="GHEA Grapalat" w:hAnsi="GHEA Grapalat"/>
          <w:b/>
        </w:rPr>
        <w:t xml:space="preserve">Приложение № </w:t>
      </w:r>
      <w:r w:rsidR="004A51CE" w:rsidRPr="006A3BBC">
        <w:rPr>
          <w:rFonts w:ascii="GHEA Grapalat" w:hAnsi="GHEA Grapalat"/>
          <w:b/>
        </w:rPr>
        <w:t>6</w:t>
      </w:r>
    </w:p>
    <w:p w:rsidR="00565FC8" w:rsidRPr="006A3BBC" w:rsidRDefault="00071D1C" w:rsidP="00565FC8">
      <w:pPr>
        <w:pStyle w:val="a3"/>
        <w:spacing w:after="160" w:line="240" w:lineRule="auto"/>
        <w:jc w:val="right"/>
        <w:rPr>
          <w:rFonts w:ascii="GHEA Grapalat" w:hAnsi="GHEA Grapalat"/>
          <w:b/>
          <w:lang w:eastAsia="en-US" w:bidi="ar-SA"/>
        </w:rPr>
      </w:pPr>
      <w:r w:rsidRPr="006A3BBC">
        <w:rPr>
          <w:rFonts w:ascii="GHEA Grapalat" w:hAnsi="GHEA Grapalat"/>
          <w:b/>
        </w:rPr>
        <w:t xml:space="preserve">к Приглашению </w:t>
      </w:r>
      <w:r w:rsidR="00E15766" w:rsidRPr="006A3BBC">
        <w:rPr>
          <w:rFonts w:ascii="GHEA Grapalat" w:hAnsi="GHEA Grapalat"/>
          <w:b/>
        </w:rPr>
        <w:t xml:space="preserve"> </w:t>
      </w:r>
      <w:r w:rsidRPr="006A3BBC">
        <w:rPr>
          <w:rFonts w:ascii="GHEA Grapalat" w:hAnsi="GHEA Grapalat"/>
          <w:b/>
        </w:rPr>
        <w:t xml:space="preserve"> </w:t>
      </w:r>
      <w:proofErr w:type="gramStart"/>
      <w:r w:rsidR="00565FC8" w:rsidRPr="006A3BBC">
        <w:rPr>
          <w:rFonts w:ascii="GHEA Grapalat" w:hAnsi="GHEA Grapalat"/>
          <w:b/>
        </w:rPr>
        <w:t>запросе</w:t>
      </w:r>
      <w:proofErr w:type="gramEnd"/>
      <w:r w:rsidR="00565FC8" w:rsidRPr="006A3BBC">
        <w:rPr>
          <w:rFonts w:ascii="GHEA Grapalat" w:hAnsi="GHEA Grapalat"/>
          <w:b/>
        </w:rPr>
        <w:t xml:space="preserve"> </w:t>
      </w:r>
      <w:proofErr w:type="spellStart"/>
      <w:r w:rsidR="00565FC8" w:rsidRPr="006A3BBC">
        <w:rPr>
          <w:rFonts w:ascii="GHEA Grapalat" w:hAnsi="GHEA Grapalat"/>
          <w:b/>
        </w:rPr>
        <w:t>катировок</w:t>
      </w:r>
      <w:proofErr w:type="spellEnd"/>
      <w:r w:rsidR="00565FC8" w:rsidRPr="006A3BBC">
        <w:rPr>
          <w:rFonts w:ascii="GHEA Grapalat" w:hAnsi="GHEA Grapalat"/>
          <w:b/>
        </w:rPr>
        <w:t xml:space="preserve"> </w:t>
      </w:r>
      <w:r w:rsidR="008D352C" w:rsidRPr="006A3BBC">
        <w:rPr>
          <w:rFonts w:ascii="GHEA Grapalat" w:hAnsi="GHEA Grapalat" w:cs="Sylfaen"/>
          <w:b/>
        </w:rPr>
        <w:br/>
      </w:r>
      <w:r w:rsidRPr="006A3BBC">
        <w:rPr>
          <w:rFonts w:ascii="GHEA Grapalat" w:hAnsi="GHEA Grapalat"/>
          <w:b/>
        </w:rPr>
        <w:t xml:space="preserve">под кодом </w:t>
      </w:r>
      <w:r w:rsidR="00396B45" w:rsidRPr="006A3BBC">
        <w:rPr>
          <w:rFonts w:ascii="GHEA Grapalat" w:hAnsi="GHEA Grapalat"/>
          <w:b/>
          <w:lang w:eastAsia="en-US" w:bidi="ar-SA"/>
        </w:rPr>
        <w:t>А</w:t>
      </w:r>
      <w:r w:rsidR="00396B45" w:rsidRPr="006A3BBC">
        <w:rPr>
          <w:rFonts w:ascii="GHEA Grapalat" w:hAnsi="GHEA Grapalat"/>
          <w:b/>
          <w:lang w:val="en-US" w:eastAsia="en-US" w:bidi="ar-SA"/>
        </w:rPr>
        <w:t>M</w:t>
      </w:r>
      <w:r w:rsidR="00396B45" w:rsidRPr="006A3BBC">
        <w:rPr>
          <w:rFonts w:ascii="GHEA Grapalat" w:hAnsi="GHEA Grapalat"/>
          <w:b/>
          <w:lang w:eastAsia="en-US" w:bidi="ar-SA"/>
        </w:rPr>
        <w:t>A</w:t>
      </w:r>
      <w:r w:rsidR="00396B45" w:rsidRPr="006A3BBC">
        <w:rPr>
          <w:rFonts w:ascii="GHEA Grapalat" w:hAnsi="GHEA Grapalat"/>
          <w:b/>
          <w:lang w:val="en-US" w:eastAsia="en-US" w:bidi="ar-SA"/>
        </w:rPr>
        <w:t>H</w:t>
      </w:r>
      <w:r w:rsidR="00396B45" w:rsidRPr="006A3BBC">
        <w:rPr>
          <w:rFonts w:ascii="GHEA Grapalat" w:hAnsi="GHEA Grapalat"/>
          <w:b/>
          <w:lang w:eastAsia="en-US" w:bidi="ar-SA"/>
        </w:rPr>
        <w:t>H</w:t>
      </w:r>
      <w:r w:rsidR="00396B45" w:rsidRPr="006A3BBC">
        <w:rPr>
          <w:rFonts w:ascii="GHEA Grapalat" w:hAnsi="GHEA Grapalat"/>
          <w:b/>
          <w:lang w:val="en-US" w:eastAsia="en-US" w:bidi="ar-SA"/>
        </w:rPr>
        <w:t>D</w:t>
      </w:r>
      <w:r w:rsidR="00396B45" w:rsidRPr="006A3BBC">
        <w:rPr>
          <w:rFonts w:ascii="GHEA Grapalat" w:hAnsi="GHEA Grapalat"/>
          <w:b/>
          <w:lang w:eastAsia="en-US" w:bidi="ar-SA"/>
        </w:rPr>
        <w:t>1-</w:t>
      </w:r>
      <w:r w:rsidR="00396B45" w:rsidRPr="006A3BBC">
        <w:rPr>
          <w:rFonts w:ascii="GHEA Grapalat" w:hAnsi="GHEA Grapalat"/>
          <w:b/>
          <w:lang w:val="en-AU" w:eastAsia="en-US" w:bidi="ar-SA"/>
        </w:rPr>
        <w:t>GHAPDZB</w:t>
      </w:r>
      <w:r w:rsidR="00396B45" w:rsidRPr="006A3BBC">
        <w:rPr>
          <w:rFonts w:ascii="GHEA Grapalat" w:hAnsi="GHEA Grapalat"/>
          <w:b/>
          <w:lang w:eastAsia="en-US" w:bidi="ar-SA"/>
        </w:rPr>
        <w:t>-19/02</w:t>
      </w:r>
    </w:p>
    <w:p w:rsidR="00071D1C" w:rsidRPr="006A3BBC" w:rsidRDefault="00071D1C" w:rsidP="00565FC8">
      <w:pPr>
        <w:pStyle w:val="31"/>
        <w:widowControl w:val="0"/>
        <w:spacing w:line="240" w:lineRule="auto"/>
        <w:jc w:val="right"/>
        <w:rPr>
          <w:rFonts w:ascii="GHEA Grapalat" w:hAnsi="GHEA Grapalat" w:cs="Sylfaen"/>
          <w:b/>
        </w:rPr>
      </w:pPr>
    </w:p>
    <w:p w:rsidR="008D352C" w:rsidRPr="006A3BBC" w:rsidRDefault="008D352C" w:rsidP="00565FC8">
      <w:pPr>
        <w:widowControl w:val="0"/>
        <w:ind w:left="-142" w:firstLine="142"/>
        <w:jc w:val="center"/>
        <w:rPr>
          <w:rFonts w:ascii="GHEA Grapalat" w:hAnsi="GHEA Grapalat"/>
          <w:i/>
          <w:sz w:val="22"/>
          <w:szCs w:val="22"/>
        </w:rPr>
      </w:pPr>
    </w:p>
    <w:p w:rsidR="00071D1C" w:rsidRPr="006A3BBC" w:rsidRDefault="00071D1C" w:rsidP="00565FC8">
      <w:pPr>
        <w:widowControl w:val="0"/>
        <w:ind w:left="-142" w:firstLine="142"/>
        <w:jc w:val="center"/>
        <w:rPr>
          <w:rFonts w:ascii="GHEA Grapalat" w:hAnsi="GHEA Grapalat"/>
          <w:b/>
          <w:sz w:val="20"/>
          <w:szCs w:val="20"/>
        </w:rPr>
      </w:pPr>
      <w:r w:rsidRPr="006A3BBC">
        <w:rPr>
          <w:rFonts w:ascii="GHEA Grapalat" w:hAnsi="GHEA Grapalat"/>
          <w:b/>
          <w:sz w:val="20"/>
          <w:szCs w:val="20"/>
        </w:rPr>
        <w:t xml:space="preserve">ДОГОВОР </w:t>
      </w:r>
    </w:p>
    <w:p w:rsidR="00565FC8" w:rsidRPr="006A3BBC" w:rsidRDefault="00071D1C" w:rsidP="00565FC8">
      <w:pPr>
        <w:widowControl w:val="0"/>
        <w:ind w:left="-142" w:firstLine="142"/>
        <w:jc w:val="center"/>
        <w:rPr>
          <w:rFonts w:ascii="GHEA Grapalat" w:hAnsi="GHEA Grapalat"/>
          <w:b/>
          <w:sz w:val="20"/>
          <w:szCs w:val="20"/>
        </w:rPr>
      </w:pPr>
      <w:r w:rsidRPr="006A3BBC">
        <w:rPr>
          <w:rFonts w:ascii="GHEA Grapalat" w:hAnsi="GHEA Grapalat"/>
          <w:b/>
          <w:sz w:val="20"/>
          <w:szCs w:val="20"/>
        </w:rPr>
        <w:t>ПОСТАВК</w:t>
      </w:r>
      <w:r w:rsidR="00F15CED" w:rsidRPr="006A3BBC">
        <w:rPr>
          <w:rFonts w:ascii="GHEA Grapalat" w:hAnsi="GHEA Grapalat"/>
          <w:b/>
          <w:sz w:val="20"/>
          <w:szCs w:val="20"/>
        </w:rPr>
        <w:t xml:space="preserve">И ТОВАРА ДЛЯ НУЖД </w:t>
      </w:r>
      <w:r w:rsidR="00565FC8" w:rsidRPr="006A3BBC">
        <w:rPr>
          <w:rFonts w:ascii="GHEA Grapalat" w:hAnsi="GHEA Grapalat"/>
          <w:b/>
          <w:sz w:val="20"/>
          <w:szCs w:val="20"/>
        </w:rPr>
        <w:t>"</w:t>
      </w:r>
      <w:r w:rsidR="006A3C8D" w:rsidRPr="006A3BBC">
        <w:rPr>
          <w:rFonts w:ascii="GHEA Grapalat" w:hAnsi="GHEA Grapalat"/>
          <w:b/>
          <w:sz w:val="20"/>
          <w:szCs w:val="20"/>
        </w:rPr>
        <w:t>ОСНОВ</w:t>
      </w:r>
      <w:r w:rsidR="00DC4F46" w:rsidRPr="006A3BBC">
        <w:rPr>
          <w:rFonts w:ascii="GHEA Grapalat" w:hAnsi="GHEA Grapalat"/>
          <w:b/>
          <w:sz w:val="20"/>
          <w:szCs w:val="20"/>
        </w:rPr>
        <w:t xml:space="preserve">НАЯ ШКОЛА </w:t>
      </w:r>
      <w:r w:rsidR="006A3C8D" w:rsidRPr="006A3BBC">
        <w:rPr>
          <w:rFonts w:ascii="GHEA Grapalat" w:hAnsi="GHEA Grapalat"/>
          <w:b/>
          <w:sz w:val="20"/>
          <w:szCs w:val="20"/>
        </w:rPr>
        <w:t>"№1  Г АРТАШАТ</w:t>
      </w:r>
      <w:r w:rsidR="00F10789" w:rsidRPr="006A3BBC">
        <w:rPr>
          <w:rFonts w:ascii="GHEA Grapalat" w:hAnsi="GHEA Grapalat"/>
          <w:b/>
          <w:sz w:val="20"/>
          <w:szCs w:val="20"/>
        </w:rPr>
        <w:t>А</w:t>
      </w:r>
      <w:r w:rsidR="00DC4F46" w:rsidRPr="006A3BBC">
        <w:rPr>
          <w:rFonts w:ascii="GHEA Grapalat" w:hAnsi="GHEA Grapalat"/>
          <w:b/>
          <w:sz w:val="20"/>
          <w:szCs w:val="20"/>
        </w:rPr>
        <w:t xml:space="preserve"> </w:t>
      </w:r>
      <w:r w:rsidR="00DE7C04" w:rsidRPr="006A3BBC">
        <w:rPr>
          <w:rFonts w:ascii="GHEA Grapalat" w:hAnsi="GHEA Grapalat"/>
          <w:b/>
          <w:sz w:val="20"/>
          <w:szCs w:val="20"/>
        </w:rPr>
        <w:t xml:space="preserve">ИМЕНИ </w:t>
      </w:r>
      <w:r w:rsidR="006A3C8D" w:rsidRPr="006A3BBC">
        <w:rPr>
          <w:rFonts w:ascii="GHEA Grapalat" w:hAnsi="GHEA Grapalat"/>
          <w:b/>
          <w:sz w:val="20"/>
          <w:szCs w:val="20"/>
        </w:rPr>
        <w:t>А</w:t>
      </w:r>
      <w:proofErr w:type="gramStart"/>
      <w:r w:rsidR="006A3C8D" w:rsidRPr="006A3BBC">
        <w:rPr>
          <w:rFonts w:ascii="GHEA Grapalat" w:hAnsi="GHEA Grapalat"/>
          <w:b/>
          <w:sz w:val="20"/>
          <w:szCs w:val="20"/>
        </w:rPr>
        <w:t xml:space="preserve"> .</w:t>
      </w:r>
      <w:proofErr w:type="gramEnd"/>
      <w:r w:rsidR="006A3C8D" w:rsidRPr="006A3BBC">
        <w:rPr>
          <w:rFonts w:ascii="GHEA Grapalat" w:hAnsi="GHEA Grapalat"/>
          <w:b/>
          <w:sz w:val="20"/>
          <w:szCs w:val="20"/>
        </w:rPr>
        <w:t>ГОЛЕЦЯНА</w:t>
      </w:r>
      <w:r w:rsidR="00565FC8" w:rsidRPr="006A3BBC">
        <w:rPr>
          <w:rFonts w:ascii="GHEA Grapalat" w:hAnsi="GHEA Grapalat"/>
          <w:b/>
          <w:sz w:val="20"/>
          <w:szCs w:val="20"/>
        </w:rPr>
        <w:t xml:space="preserve"> ГНКО АРАРАТСКАЯ </w:t>
      </w:r>
      <w:r w:rsidR="00DC4F46" w:rsidRPr="006A3BBC">
        <w:rPr>
          <w:rFonts w:ascii="GHEA Grapalat" w:hAnsi="GHEA Grapalat"/>
          <w:b/>
          <w:sz w:val="20"/>
          <w:szCs w:val="20"/>
        </w:rPr>
        <w:t xml:space="preserve">ОБЛАСТЬ </w:t>
      </w:r>
      <w:r w:rsidR="00565FC8" w:rsidRPr="006A3BBC">
        <w:rPr>
          <w:rFonts w:ascii="GHEA Grapalat" w:hAnsi="GHEA Grapalat"/>
          <w:b/>
          <w:sz w:val="20"/>
          <w:szCs w:val="20"/>
        </w:rPr>
        <w:t xml:space="preserve"> РА</w:t>
      </w:r>
    </w:p>
    <w:p w:rsidR="00565FC8" w:rsidRPr="006A3BBC" w:rsidRDefault="00565FC8" w:rsidP="00565FC8">
      <w:pPr>
        <w:widowControl w:val="0"/>
        <w:ind w:left="-142" w:firstLine="142"/>
        <w:jc w:val="center"/>
        <w:rPr>
          <w:rFonts w:ascii="GHEA Grapalat" w:hAnsi="GHEA Grapalat"/>
          <w:b/>
          <w:sz w:val="20"/>
          <w:szCs w:val="20"/>
          <w:lang w:eastAsia="en-US" w:bidi="ar-SA"/>
        </w:rPr>
      </w:pPr>
      <w:r w:rsidRPr="006A3BBC">
        <w:rPr>
          <w:rFonts w:ascii="GHEA Grapalat" w:hAnsi="GHEA Grapalat"/>
          <w:b/>
          <w:sz w:val="20"/>
          <w:szCs w:val="20"/>
        </w:rPr>
        <w:t>"</w:t>
      </w:r>
      <w:r w:rsidR="00E15766" w:rsidRPr="006A3BBC">
        <w:rPr>
          <w:rFonts w:ascii="GHEA Grapalat" w:hAnsi="GHEA Grapalat"/>
          <w:b/>
          <w:sz w:val="20"/>
          <w:szCs w:val="20"/>
        </w:rPr>
        <w:t xml:space="preserve">№ </w:t>
      </w:r>
      <w:r w:rsidRPr="006A3BBC">
        <w:rPr>
          <w:rFonts w:ascii="GHEA Grapalat" w:hAnsi="GHEA Grapalat"/>
          <w:b/>
          <w:sz w:val="20"/>
          <w:szCs w:val="20"/>
          <w:lang w:eastAsia="en-US" w:bidi="ar-SA"/>
        </w:rPr>
        <w:t xml:space="preserve"> </w:t>
      </w:r>
      <w:r w:rsidR="00396B45" w:rsidRPr="006A3BBC">
        <w:rPr>
          <w:rFonts w:ascii="GHEA Grapalat" w:hAnsi="GHEA Grapalat"/>
          <w:b/>
          <w:sz w:val="20"/>
          <w:szCs w:val="20"/>
          <w:lang w:eastAsia="en-US" w:bidi="ar-SA"/>
        </w:rPr>
        <w:t>А</w:t>
      </w:r>
      <w:r w:rsidR="00396B45" w:rsidRPr="006A3BBC">
        <w:rPr>
          <w:rFonts w:ascii="GHEA Grapalat" w:hAnsi="GHEA Grapalat"/>
          <w:b/>
          <w:sz w:val="20"/>
          <w:szCs w:val="20"/>
          <w:lang w:val="en-US" w:eastAsia="en-US" w:bidi="ar-SA"/>
        </w:rPr>
        <w:t>M</w:t>
      </w:r>
      <w:r w:rsidR="00396B45" w:rsidRPr="006A3BBC">
        <w:rPr>
          <w:rFonts w:ascii="GHEA Grapalat" w:hAnsi="GHEA Grapalat"/>
          <w:b/>
          <w:sz w:val="20"/>
          <w:szCs w:val="20"/>
          <w:lang w:eastAsia="en-US" w:bidi="ar-SA"/>
        </w:rPr>
        <w:t>A</w:t>
      </w:r>
      <w:r w:rsidR="00396B45" w:rsidRPr="006A3BBC">
        <w:rPr>
          <w:rFonts w:ascii="GHEA Grapalat" w:hAnsi="GHEA Grapalat"/>
          <w:b/>
          <w:sz w:val="20"/>
          <w:szCs w:val="20"/>
          <w:lang w:val="en-US" w:eastAsia="en-US" w:bidi="ar-SA"/>
        </w:rPr>
        <w:t>H</w:t>
      </w:r>
      <w:r w:rsidR="00396B45" w:rsidRPr="006A3BBC">
        <w:rPr>
          <w:rFonts w:ascii="GHEA Grapalat" w:hAnsi="GHEA Grapalat"/>
          <w:b/>
          <w:sz w:val="20"/>
          <w:szCs w:val="20"/>
          <w:lang w:eastAsia="en-US" w:bidi="ar-SA"/>
        </w:rPr>
        <w:t>H</w:t>
      </w:r>
      <w:r w:rsidR="00396B45" w:rsidRPr="006A3BBC">
        <w:rPr>
          <w:rFonts w:ascii="GHEA Grapalat" w:hAnsi="GHEA Grapalat"/>
          <w:b/>
          <w:sz w:val="20"/>
          <w:szCs w:val="20"/>
          <w:lang w:val="en-US" w:eastAsia="en-US" w:bidi="ar-SA"/>
        </w:rPr>
        <w:t>D</w:t>
      </w:r>
      <w:r w:rsidR="00396B45" w:rsidRPr="006A3BBC">
        <w:rPr>
          <w:rFonts w:ascii="GHEA Grapalat" w:hAnsi="GHEA Grapalat"/>
          <w:b/>
          <w:sz w:val="20"/>
          <w:szCs w:val="20"/>
          <w:lang w:eastAsia="en-US" w:bidi="ar-SA"/>
        </w:rPr>
        <w:t>1-</w:t>
      </w:r>
      <w:r w:rsidR="00396B45" w:rsidRPr="006A3BBC">
        <w:rPr>
          <w:rFonts w:ascii="GHEA Grapalat" w:hAnsi="GHEA Grapalat"/>
          <w:b/>
          <w:sz w:val="20"/>
          <w:szCs w:val="20"/>
          <w:lang w:val="en-AU" w:eastAsia="en-US" w:bidi="ar-SA"/>
        </w:rPr>
        <w:t>GHAPDZB</w:t>
      </w:r>
      <w:r w:rsidR="00396B45" w:rsidRPr="006A3BBC">
        <w:rPr>
          <w:rFonts w:ascii="GHEA Grapalat" w:hAnsi="GHEA Grapalat"/>
          <w:b/>
          <w:sz w:val="20"/>
          <w:szCs w:val="20"/>
          <w:lang w:eastAsia="en-US" w:bidi="ar-SA"/>
        </w:rPr>
        <w:t>-19/02</w:t>
      </w:r>
    </w:p>
    <w:p w:rsidR="00071D1C" w:rsidRPr="006A3BBC"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6A3BBC" w:rsidTr="00F15CED">
        <w:tc>
          <w:tcPr>
            <w:tcW w:w="4643" w:type="dxa"/>
          </w:tcPr>
          <w:p w:rsidR="00F15CED" w:rsidRPr="006A3BBC" w:rsidRDefault="00F83E0A" w:rsidP="00DE7C04">
            <w:pPr>
              <w:widowControl w:val="0"/>
              <w:spacing w:after="160"/>
              <w:rPr>
                <w:rFonts w:ascii="GHEA Grapalat" w:hAnsi="GHEA Grapalat" w:cs="Sylfaen"/>
                <w:sz w:val="20"/>
                <w:szCs w:val="20"/>
                <w:lang w:val="en-US"/>
              </w:rPr>
            </w:pPr>
            <w:r w:rsidRPr="006A3BBC">
              <w:rPr>
                <w:rFonts w:ascii="GHEA Grapalat" w:hAnsi="GHEA Grapalat"/>
                <w:sz w:val="20"/>
                <w:szCs w:val="20"/>
              </w:rPr>
              <w:tab/>
            </w:r>
            <w:r w:rsidR="00DC4F46" w:rsidRPr="006A3BBC">
              <w:rPr>
                <w:rFonts w:ascii="GHEA Grapalat" w:hAnsi="GHEA Grapalat"/>
                <w:sz w:val="20"/>
                <w:szCs w:val="20"/>
                <w:lang w:val="en-US"/>
              </w:rPr>
              <w:t xml:space="preserve">О </w:t>
            </w:r>
            <w:proofErr w:type="spellStart"/>
            <w:r w:rsidR="006A3C8D" w:rsidRPr="006A3BBC">
              <w:rPr>
                <w:rFonts w:ascii="GHEA Grapalat" w:hAnsi="GHEA Grapalat"/>
                <w:sz w:val="20"/>
                <w:szCs w:val="20"/>
                <w:lang w:val="en-US"/>
              </w:rPr>
              <w:t>Арташат</w:t>
            </w:r>
            <w:proofErr w:type="spellEnd"/>
          </w:p>
        </w:tc>
        <w:tc>
          <w:tcPr>
            <w:tcW w:w="4643" w:type="dxa"/>
          </w:tcPr>
          <w:p w:rsidR="00F15CED" w:rsidRPr="006A3BBC" w:rsidRDefault="00F15CED" w:rsidP="00B46D58">
            <w:pPr>
              <w:widowControl w:val="0"/>
              <w:spacing w:after="160"/>
              <w:jc w:val="right"/>
              <w:rPr>
                <w:rFonts w:ascii="GHEA Grapalat" w:hAnsi="GHEA Grapalat" w:cs="Sylfaen"/>
                <w:sz w:val="20"/>
                <w:szCs w:val="20"/>
                <w:lang w:val="en-US"/>
              </w:rPr>
            </w:pPr>
            <w:r w:rsidRPr="006A3BBC">
              <w:rPr>
                <w:rFonts w:ascii="GHEA Grapalat" w:hAnsi="GHEA Grapalat"/>
                <w:sz w:val="20"/>
                <w:szCs w:val="20"/>
              </w:rPr>
              <w:t>"</w:t>
            </w:r>
            <w:r w:rsidR="00F83E0A" w:rsidRPr="006A3BBC">
              <w:rPr>
                <w:rFonts w:ascii="GHEA Grapalat" w:hAnsi="GHEA Grapalat"/>
                <w:sz w:val="20"/>
                <w:szCs w:val="20"/>
                <w:lang w:val="en-US"/>
              </w:rPr>
              <w:tab/>
            </w:r>
            <w:r w:rsidRPr="006A3BBC">
              <w:rPr>
                <w:rFonts w:ascii="GHEA Grapalat" w:hAnsi="GHEA Grapalat"/>
                <w:sz w:val="20"/>
                <w:szCs w:val="20"/>
              </w:rPr>
              <w:t xml:space="preserve">" </w:t>
            </w:r>
            <w:r w:rsidR="00F83E0A" w:rsidRPr="006A3BBC">
              <w:rPr>
                <w:rFonts w:ascii="GHEA Grapalat" w:hAnsi="GHEA Grapalat"/>
                <w:sz w:val="20"/>
                <w:szCs w:val="20"/>
                <w:lang w:val="en-US"/>
              </w:rPr>
              <w:tab/>
            </w:r>
            <w:r w:rsidRPr="006A3BBC">
              <w:rPr>
                <w:rFonts w:ascii="GHEA Grapalat" w:hAnsi="GHEA Grapalat"/>
                <w:sz w:val="20"/>
                <w:szCs w:val="20"/>
                <w:lang w:val="en-US"/>
              </w:rPr>
              <w:t xml:space="preserve"> </w:t>
            </w:r>
            <w:r w:rsidRPr="006A3BBC">
              <w:rPr>
                <w:rFonts w:ascii="GHEA Grapalat" w:hAnsi="GHEA Grapalat"/>
                <w:sz w:val="20"/>
                <w:szCs w:val="20"/>
              </w:rPr>
              <w:t>20</w:t>
            </w:r>
            <w:r w:rsidR="00F83E0A" w:rsidRPr="006A3BBC">
              <w:rPr>
                <w:rFonts w:ascii="GHEA Grapalat" w:hAnsi="GHEA Grapalat"/>
                <w:sz w:val="20"/>
                <w:szCs w:val="20"/>
                <w:lang w:val="en-US"/>
              </w:rPr>
              <w:tab/>
            </w:r>
            <w:r w:rsidRPr="006A3BBC">
              <w:rPr>
                <w:rFonts w:ascii="GHEA Grapalat" w:hAnsi="GHEA Grapalat"/>
                <w:sz w:val="20"/>
                <w:szCs w:val="20"/>
              </w:rPr>
              <w:t>г.</w:t>
            </w:r>
          </w:p>
        </w:tc>
      </w:tr>
    </w:tbl>
    <w:p w:rsidR="00071D1C" w:rsidRPr="006A3BBC"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6A3BBC" w:rsidRDefault="00414EBE" w:rsidP="00565FC8">
      <w:pPr>
        <w:widowControl w:val="0"/>
        <w:spacing w:after="160"/>
        <w:jc w:val="both"/>
        <w:rPr>
          <w:rFonts w:ascii="GHEA Grapalat" w:hAnsi="GHEA Grapalat"/>
          <w:sz w:val="20"/>
          <w:szCs w:val="20"/>
        </w:rPr>
      </w:pPr>
      <w:r w:rsidRPr="006A3BBC">
        <w:rPr>
          <w:rFonts w:ascii="GHEA Grapalat" w:hAnsi="GHEA Grapalat"/>
          <w:i/>
          <w:sz w:val="20"/>
          <w:szCs w:val="20"/>
          <w:lang w:eastAsia="en-US" w:bidi="ar-SA"/>
        </w:rPr>
        <w:t xml:space="preserve">            </w:t>
      </w:r>
      <w:r w:rsidR="006A3C8D" w:rsidRPr="006A3BBC">
        <w:rPr>
          <w:rFonts w:ascii="GHEA Grapalat" w:hAnsi="GHEA Grapalat"/>
          <w:i/>
          <w:sz w:val="20"/>
          <w:szCs w:val="20"/>
          <w:lang w:eastAsia="en-US" w:bidi="ar-SA"/>
        </w:rPr>
        <w:t>Основная</w:t>
      </w:r>
      <w:r w:rsidR="00565FC8" w:rsidRPr="006A3BBC">
        <w:rPr>
          <w:rFonts w:ascii="GHEA Grapalat" w:hAnsi="GHEA Grapalat"/>
          <w:i/>
          <w:sz w:val="20"/>
          <w:szCs w:val="20"/>
          <w:lang w:eastAsia="en-US" w:bidi="ar-SA"/>
        </w:rPr>
        <w:t xml:space="preserve"> школа </w:t>
      </w:r>
      <w:r w:rsidR="006A3C8D" w:rsidRPr="006A3BBC">
        <w:rPr>
          <w:rFonts w:ascii="GHEA Grapalat" w:hAnsi="GHEA Grapalat"/>
          <w:b/>
          <w:i/>
          <w:sz w:val="20"/>
          <w:szCs w:val="20"/>
        </w:rPr>
        <w:t>"№ 1</w:t>
      </w:r>
      <w:r w:rsidR="00565FC8" w:rsidRPr="006A3BBC">
        <w:rPr>
          <w:rFonts w:ascii="GHEA Grapalat" w:hAnsi="GHEA Grapalat"/>
          <w:i/>
          <w:sz w:val="20"/>
          <w:szCs w:val="20"/>
          <w:lang w:eastAsia="en-US" w:bidi="ar-SA"/>
        </w:rPr>
        <w:t xml:space="preserve"> </w:t>
      </w:r>
      <w:proofErr w:type="spellStart"/>
      <w:r w:rsidR="006A3C8D" w:rsidRPr="006A3BBC">
        <w:rPr>
          <w:rFonts w:ascii="GHEA Grapalat" w:hAnsi="GHEA Grapalat"/>
          <w:i/>
          <w:sz w:val="20"/>
          <w:szCs w:val="20"/>
          <w:lang w:eastAsia="en-US" w:bidi="ar-SA"/>
        </w:rPr>
        <w:t>г</w:t>
      </w:r>
      <w:proofErr w:type="gramStart"/>
      <w:r w:rsidR="006A3C8D" w:rsidRPr="006A3BBC">
        <w:rPr>
          <w:rFonts w:ascii="GHEA Grapalat" w:hAnsi="GHEA Grapalat"/>
          <w:i/>
          <w:sz w:val="20"/>
          <w:szCs w:val="20"/>
          <w:lang w:eastAsia="en-US" w:bidi="ar-SA"/>
        </w:rPr>
        <w:t>.А</w:t>
      </w:r>
      <w:proofErr w:type="gramEnd"/>
      <w:r w:rsidR="006A3C8D" w:rsidRPr="006A3BBC">
        <w:rPr>
          <w:rFonts w:ascii="GHEA Grapalat" w:hAnsi="GHEA Grapalat"/>
          <w:i/>
          <w:sz w:val="20"/>
          <w:szCs w:val="20"/>
          <w:lang w:eastAsia="en-US" w:bidi="ar-SA"/>
        </w:rPr>
        <w:t>рташат</w:t>
      </w:r>
      <w:proofErr w:type="spellEnd"/>
      <w:r w:rsidR="00DC4F46" w:rsidRPr="006A3BBC">
        <w:rPr>
          <w:rFonts w:ascii="GHEA Grapalat" w:hAnsi="GHEA Grapalat"/>
          <w:i/>
          <w:sz w:val="20"/>
          <w:szCs w:val="20"/>
          <w:lang w:eastAsia="en-US" w:bidi="ar-SA"/>
        </w:rPr>
        <w:t xml:space="preserve"> ГНКО Араратского область</w:t>
      </w:r>
      <w:r w:rsidR="00565FC8" w:rsidRPr="006A3BBC">
        <w:rPr>
          <w:rFonts w:ascii="GHEA Grapalat" w:hAnsi="GHEA Grapalat"/>
          <w:i/>
          <w:sz w:val="20"/>
          <w:szCs w:val="20"/>
          <w:lang w:eastAsia="en-US" w:bidi="ar-SA"/>
        </w:rPr>
        <w:t>,  РА</w:t>
      </w:r>
      <w:r w:rsidR="00565FC8" w:rsidRPr="006A3BBC">
        <w:rPr>
          <w:rFonts w:ascii="GHEA Grapalat" w:hAnsi="GHEA Grapalat"/>
          <w:i/>
          <w:sz w:val="20"/>
          <w:szCs w:val="20"/>
        </w:rPr>
        <w:t xml:space="preserve">,, в лице директора </w:t>
      </w:r>
      <w:proofErr w:type="spellStart"/>
      <w:r w:rsidR="006A3C8D" w:rsidRPr="006A3BBC">
        <w:rPr>
          <w:rFonts w:ascii="GHEA Grapalat" w:hAnsi="GHEA Grapalat"/>
          <w:i/>
          <w:sz w:val="20"/>
          <w:szCs w:val="20"/>
        </w:rPr>
        <w:t>Т.Маргаряна</w:t>
      </w:r>
      <w:proofErr w:type="spellEnd"/>
      <w:r w:rsidR="006A3C8D" w:rsidRPr="006A3BBC">
        <w:rPr>
          <w:rFonts w:ascii="GHEA Grapalat" w:hAnsi="GHEA Grapalat"/>
          <w:i/>
          <w:sz w:val="20"/>
          <w:szCs w:val="20"/>
        </w:rPr>
        <w:t xml:space="preserve"> </w:t>
      </w:r>
      <w:r w:rsidR="006B3AE3" w:rsidRPr="006A3BBC">
        <w:rPr>
          <w:rFonts w:ascii="GHEA Grapalat" w:hAnsi="GHEA Grapalat"/>
          <w:i/>
          <w:sz w:val="20"/>
          <w:szCs w:val="20"/>
        </w:rPr>
        <w:t>действующего на основании устава _____________, далее — "Покупатель", с одной стороны, и</w:t>
      </w:r>
      <w:r w:rsidR="00D5443D" w:rsidRPr="006A3BBC">
        <w:rPr>
          <w:rFonts w:ascii="GHEA Grapalat" w:hAnsi="GHEA Grapalat"/>
          <w:i/>
          <w:sz w:val="20"/>
          <w:szCs w:val="20"/>
        </w:rPr>
        <w:t xml:space="preserve"> </w:t>
      </w:r>
      <w:r w:rsidR="006B3AE3" w:rsidRPr="006A3BBC">
        <w:rPr>
          <w:rFonts w:ascii="GHEA Grapalat" w:hAnsi="GHEA Grapalat"/>
          <w:i/>
          <w:sz w:val="20"/>
          <w:szCs w:val="20"/>
        </w:rPr>
        <w:t>__________________, в лице директора</w:t>
      </w:r>
      <w:r w:rsidR="00D5443D" w:rsidRPr="006A3BBC">
        <w:rPr>
          <w:rFonts w:ascii="GHEA Grapalat" w:hAnsi="GHEA Grapalat"/>
          <w:i/>
          <w:sz w:val="20"/>
          <w:szCs w:val="20"/>
        </w:rPr>
        <w:t xml:space="preserve"> </w:t>
      </w:r>
      <w:r w:rsidR="006B3AE3" w:rsidRPr="006A3BBC">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6A3BBC">
        <w:rPr>
          <w:rFonts w:ascii="GHEA Grapalat" w:hAnsi="GHEA Grapalat"/>
          <w:sz w:val="20"/>
          <w:szCs w:val="20"/>
        </w:rPr>
        <w:t>.</w:t>
      </w:r>
    </w:p>
    <w:p w:rsidR="00071D1C" w:rsidRPr="006A3BBC" w:rsidRDefault="00071D1C" w:rsidP="00B46D58">
      <w:pPr>
        <w:widowControl w:val="0"/>
        <w:spacing w:after="160"/>
        <w:jc w:val="center"/>
        <w:rPr>
          <w:rFonts w:ascii="GHEA Grapalat" w:hAnsi="GHEA Grapalat" w:cs="Times Armenian"/>
          <w:b/>
          <w:sz w:val="20"/>
          <w:szCs w:val="20"/>
        </w:rPr>
      </w:pPr>
      <w:r w:rsidRPr="006A3BBC">
        <w:rPr>
          <w:rFonts w:ascii="GHEA Grapalat" w:hAnsi="GHEA Grapalat"/>
          <w:b/>
          <w:sz w:val="20"/>
          <w:szCs w:val="20"/>
        </w:rPr>
        <w:t>1. ПРЕДМЕТ ДОГОВОРА</w:t>
      </w:r>
    </w:p>
    <w:p w:rsidR="00071D1C" w:rsidRPr="006A3BBC" w:rsidRDefault="00071D1C" w:rsidP="00565FC8">
      <w:pPr>
        <w:widowControl w:val="0"/>
        <w:tabs>
          <w:tab w:val="left" w:pos="1134"/>
        </w:tabs>
        <w:spacing w:after="160"/>
        <w:jc w:val="both"/>
        <w:rPr>
          <w:rFonts w:ascii="GHEA Grapalat" w:hAnsi="GHEA Grapalat" w:cs="Times Armenian"/>
          <w:i/>
          <w:sz w:val="20"/>
          <w:szCs w:val="20"/>
        </w:rPr>
      </w:pPr>
      <w:r w:rsidRPr="006A3BBC">
        <w:rPr>
          <w:rFonts w:ascii="GHEA Grapalat" w:hAnsi="GHEA Grapalat"/>
          <w:i/>
          <w:sz w:val="20"/>
          <w:szCs w:val="20"/>
        </w:rPr>
        <w:t>1.1.</w:t>
      </w:r>
      <w:r w:rsidRPr="006A3BBC">
        <w:rPr>
          <w:rFonts w:ascii="GHEA Grapalat" w:hAnsi="GHEA Grapalat"/>
          <w:i/>
          <w:spacing w:val="6"/>
          <w:sz w:val="20"/>
          <w:szCs w:val="20"/>
        </w:rPr>
        <w:t>Продавец обязуется в установленном настоящим Договором (далее</w:t>
      </w:r>
      <w:r w:rsidR="00F15CED" w:rsidRPr="006A3BBC">
        <w:rPr>
          <w:rFonts w:ascii="Courier New" w:hAnsi="Courier New" w:cs="Courier New"/>
          <w:i/>
          <w:spacing w:val="6"/>
          <w:sz w:val="20"/>
          <w:szCs w:val="20"/>
          <w:lang w:val="en-US"/>
        </w:rPr>
        <w:t> </w:t>
      </w:r>
      <w:r w:rsidRPr="006A3BBC">
        <w:rPr>
          <w:rFonts w:ascii="GHEA Grapalat" w:hAnsi="GHEA Grapalat"/>
          <w:i/>
          <w:spacing w:val="6"/>
          <w:sz w:val="20"/>
          <w:szCs w:val="20"/>
        </w:rPr>
        <w:t xml:space="preserve">— договор) </w:t>
      </w:r>
      <w:r w:rsidRPr="006A3BBC">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6A3BBC" w:rsidRDefault="00071D1C" w:rsidP="00565FC8">
      <w:pPr>
        <w:widowControl w:val="0"/>
        <w:spacing w:after="160"/>
        <w:rPr>
          <w:rFonts w:ascii="GHEA Grapalat" w:hAnsi="GHEA Grapalat"/>
          <w:b/>
          <w:sz w:val="20"/>
          <w:szCs w:val="20"/>
        </w:rPr>
      </w:pPr>
      <w:r w:rsidRPr="006A3BBC">
        <w:rPr>
          <w:rFonts w:ascii="GHEA Grapalat" w:hAnsi="GHEA Grapalat"/>
          <w:b/>
          <w:sz w:val="20"/>
          <w:szCs w:val="20"/>
        </w:rPr>
        <w:t>2.ПРАВА И ОБЯЗАННОСТИ СТОРОН</w:t>
      </w:r>
    </w:p>
    <w:p w:rsidR="00071D1C" w:rsidRPr="006A3BBC" w:rsidRDefault="00071D1C" w:rsidP="00565FC8">
      <w:pPr>
        <w:widowControl w:val="0"/>
        <w:tabs>
          <w:tab w:val="left" w:pos="1134"/>
        </w:tabs>
        <w:jc w:val="both"/>
        <w:rPr>
          <w:rFonts w:ascii="GHEA Grapalat" w:hAnsi="GHEA Grapalat"/>
          <w:b/>
          <w:i/>
          <w:sz w:val="20"/>
          <w:szCs w:val="20"/>
        </w:rPr>
      </w:pPr>
      <w:r w:rsidRPr="006A3BBC">
        <w:rPr>
          <w:rFonts w:ascii="GHEA Grapalat" w:hAnsi="GHEA Grapalat"/>
          <w:b/>
          <w:i/>
          <w:sz w:val="20"/>
          <w:szCs w:val="20"/>
        </w:rPr>
        <w:t>2.</w:t>
      </w:r>
      <w:r w:rsidR="00565FC8" w:rsidRPr="006A3BBC">
        <w:rPr>
          <w:rFonts w:ascii="GHEA Grapalat" w:hAnsi="GHEA Grapalat"/>
          <w:b/>
          <w:i/>
          <w:sz w:val="20"/>
          <w:szCs w:val="20"/>
        </w:rPr>
        <w:t>1.</w:t>
      </w:r>
      <w:r w:rsidRPr="006A3BBC">
        <w:rPr>
          <w:rFonts w:ascii="GHEA Grapalat" w:hAnsi="GHEA Grapalat"/>
          <w:b/>
          <w:i/>
          <w:sz w:val="20"/>
          <w:szCs w:val="20"/>
        </w:rPr>
        <w:t>Покупатель имеет право:</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2.1.</w:t>
      </w:r>
      <w:r w:rsidR="00565FC8" w:rsidRPr="006A3BBC">
        <w:rPr>
          <w:rFonts w:ascii="GHEA Grapalat" w:hAnsi="GHEA Grapalat"/>
          <w:i/>
          <w:sz w:val="20"/>
          <w:szCs w:val="20"/>
        </w:rPr>
        <w:t>1.</w:t>
      </w:r>
      <w:r w:rsidRPr="006A3BBC">
        <w:rPr>
          <w:rFonts w:ascii="GHEA Grapalat" w:hAnsi="GHEA Grapalat"/>
          <w:i/>
          <w:sz w:val="20"/>
          <w:szCs w:val="20"/>
        </w:rPr>
        <w:t xml:space="preserve">Отказываться от товара в случае </w:t>
      </w:r>
      <w:proofErr w:type="spellStart"/>
      <w:r w:rsidRPr="006A3BBC">
        <w:rPr>
          <w:rFonts w:ascii="GHEA Grapalat" w:hAnsi="GHEA Grapalat"/>
          <w:i/>
          <w:sz w:val="20"/>
          <w:szCs w:val="20"/>
        </w:rPr>
        <w:t>непоставки</w:t>
      </w:r>
      <w:proofErr w:type="spellEnd"/>
      <w:r w:rsidRPr="006A3BBC">
        <w:rPr>
          <w:rFonts w:ascii="GHEA Grapalat" w:hAnsi="GHEA Grapalat"/>
          <w:i/>
          <w:sz w:val="20"/>
          <w:szCs w:val="20"/>
        </w:rPr>
        <w:t xml:space="preserve"> товара Продавцом в</w:t>
      </w:r>
      <w:r w:rsidR="005250C2" w:rsidRPr="006A3BBC">
        <w:rPr>
          <w:rFonts w:ascii="Courier New" w:hAnsi="Courier New" w:cs="Courier New"/>
          <w:i/>
          <w:sz w:val="20"/>
          <w:szCs w:val="20"/>
          <w:lang w:val="en-US"/>
        </w:rPr>
        <w:t> </w:t>
      </w:r>
      <w:r w:rsidRPr="006A3BBC">
        <w:rPr>
          <w:rFonts w:ascii="GHEA Grapalat" w:hAnsi="GHEA Grapalat"/>
          <w:i/>
          <w:sz w:val="20"/>
          <w:szCs w:val="20"/>
        </w:rPr>
        <w:t xml:space="preserve">установленный договором срок, если сроки поставки были нарушены более чем </w:t>
      </w:r>
      <w:proofErr w:type="gramStart"/>
      <w:r w:rsidRPr="006A3BBC">
        <w:rPr>
          <w:rFonts w:ascii="GHEA Grapalat" w:hAnsi="GHEA Grapalat"/>
          <w:i/>
          <w:sz w:val="20"/>
          <w:szCs w:val="20"/>
        </w:rPr>
        <w:t>на</w:t>
      </w:r>
      <w:proofErr w:type="gramEnd"/>
      <w:r w:rsidRPr="006A3BBC">
        <w:rPr>
          <w:rFonts w:ascii="GHEA Grapalat" w:hAnsi="GHEA Grapalat"/>
          <w:i/>
          <w:sz w:val="20"/>
          <w:szCs w:val="20"/>
        </w:rPr>
        <w:t xml:space="preserve"> ______</w:t>
      </w:r>
      <w:r w:rsidR="00F15CED" w:rsidRPr="006A3BBC">
        <w:rPr>
          <w:rFonts w:ascii="GHEA Grapalat" w:hAnsi="GHEA Grapalat"/>
          <w:i/>
          <w:sz w:val="20"/>
          <w:szCs w:val="20"/>
        </w:rPr>
        <w:t>__________</w:t>
      </w:r>
      <w:r w:rsidR="00EC165E" w:rsidRPr="006A3BBC">
        <w:rPr>
          <w:rFonts w:ascii="GHEA Grapalat" w:hAnsi="GHEA Grapalat"/>
          <w:i/>
          <w:sz w:val="20"/>
          <w:szCs w:val="20"/>
        </w:rPr>
        <w:t>__</w:t>
      </w:r>
      <w:r w:rsidR="00F15CED" w:rsidRPr="006A3BBC">
        <w:rPr>
          <w:rFonts w:ascii="GHEA Grapalat" w:hAnsi="GHEA Grapalat"/>
          <w:i/>
          <w:sz w:val="20"/>
          <w:szCs w:val="20"/>
        </w:rPr>
        <w:t>__</w:t>
      </w:r>
      <w:r w:rsidRPr="006A3BBC">
        <w:rPr>
          <w:rFonts w:ascii="GHEA Grapalat" w:hAnsi="GHEA Grapalat"/>
          <w:i/>
          <w:sz w:val="20"/>
          <w:szCs w:val="20"/>
        </w:rPr>
        <w:t>__ дней.</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2.1.</w:t>
      </w:r>
      <w:r w:rsidR="00565FC8" w:rsidRPr="006A3BBC">
        <w:rPr>
          <w:rFonts w:ascii="GHEA Grapalat" w:hAnsi="GHEA Grapalat"/>
          <w:i/>
          <w:sz w:val="20"/>
          <w:szCs w:val="20"/>
        </w:rPr>
        <w:t>2.</w:t>
      </w:r>
      <w:r w:rsidRPr="006A3BBC">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6A3BBC" w:rsidRDefault="00071D1C"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а</w:t>
      </w:r>
      <w:proofErr w:type="gramStart"/>
      <w:r w:rsidRPr="006A3BBC">
        <w:rPr>
          <w:rFonts w:ascii="GHEA Grapalat" w:hAnsi="GHEA Grapalat"/>
          <w:i/>
          <w:sz w:val="20"/>
          <w:szCs w:val="20"/>
        </w:rPr>
        <w:t>)т</w:t>
      </w:r>
      <w:proofErr w:type="gramEnd"/>
      <w:r w:rsidRPr="006A3BBC">
        <w:rPr>
          <w:rFonts w:ascii="GHEA Grapalat" w:hAnsi="GHEA Grapalat"/>
          <w:i/>
          <w:sz w:val="20"/>
          <w:szCs w:val="20"/>
        </w:rPr>
        <w:t>ребовать возмещения расходов, произведенных им по причине ненадлежащего качества товара;</w:t>
      </w:r>
    </w:p>
    <w:p w:rsidR="00071D1C" w:rsidRPr="006A3BBC" w:rsidRDefault="00071D1C"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б</w:t>
      </w:r>
      <w:proofErr w:type="gramStart"/>
      <w:r w:rsidRPr="006A3BBC">
        <w:rPr>
          <w:rFonts w:ascii="GHEA Grapalat" w:hAnsi="GHEA Grapalat"/>
          <w:i/>
          <w:sz w:val="20"/>
          <w:szCs w:val="20"/>
        </w:rPr>
        <w:t>)н</w:t>
      </w:r>
      <w:proofErr w:type="gramEnd"/>
      <w:r w:rsidRPr="006A3BBC">
        <w:rPr>
          <w:rFonts w:ascii="GHEA Grapalat" w:hAnsi="GHEA Grapalat"/>
          <w:i/>
          <w:sz w:val="20"/>
          <w:szCs w:val="20"/>
        </w:rPr>
        <w:t xml:space="preserve">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6A3BBC" w:rsidRDefault="00071D1C"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в</w:t>
      </w:r>
      <w:proofErr w:type="gramStart"/>
      <w:r w:rsidRPr="006A3BBC">
        <w:rPr>
          <w:rFonts w:ascii="GHEA Grapalat" w:hAnsi="GHEA Grapalat"/>
          <w:i/>
          <w:sz w:val="20"/>
          <w:szCs w:val="20"/>
        </w:rPr>
        <w:t>)о</w:t>
      </w:r>
      <w:proofErr w:type="gramEnd"/>
      <w:r w:rsidRPr="006A3BBC">
        <w:rPr>
          <w:rFonts w:ascii="GHEA Grapalat" w:hAnsi="GHEA Grapalat"/>
          <w:i/>
          <w:sz w:val="20"/>
          <w:szCs w:val="20"/>
        </w:rPr>
        <w:t>тказываться от исполнения договора и требовать возврата уплаченной за товар суммы.</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2.1.</w:t>
      </w:r>
      <w:r w:rsidR="00565FC8" w:rsidRPr="006A3BBC">
        <w:rPr>
          <w:rFonts w:ascii="GHEA Grapalat" w:hAnsi="GHEA Grapalat"/>
          <w:i/>
          <w:sz w:val="20"/>
          <w:szCs w:val="20"/>
        </w:rPr>
        <w:t>3.</w:t>
      </w:r>
      <w:r w:rsidRPr="006A3BBC">
        <w:rPr>
          <w:rFonts w:ascii="GHEA Grapalat" w:hAnsi="GHEA Grapalat"/>
          <w:i/>
          <w:sz w:val="20"/>
          <w:szCs w:val="20"/>
        </w:rPr>
        <w:t xml:space="preserve">Если передан товар в количестве меньше оговоренного в договоре, то: </w:t>
      </w:r>
    </w:p>
    <w:p w:rsidR="00071D1C" w:rsidRPr="006A3BBC" w:rsidRDefault="00071D1C"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а</w:t>
      </w:r>
      <w:proofErr w:type="gramStart"/>
      <w:r w:rsidRPr="006A3BBC">
        <w:rPr>
          <w:rFonts w:ascii="GHEA Grapalat" w:hAnsi="GHEA Grapalat"/>
          <w:i/>
          <w:sz w:val="20"/>
          <w:szCs w:val="20"/>
        </w:rPr>
        <w:t>)т</w:t>
      </w:r>
      <w:proofErr w:type="gramEnd"/>
      <w:r w:rsidRPr="006A3BBC">
        <w:rPr>
          <w:rFonts w:ascii="GHEA Grapalat" w:hAnsi="GHEA Grapalat"/>
          <w:i/>
          <w:sz w:val="20"/>
          <w:szCs w:val="20"/>
        </w:rPr>
        <w:t xml:space="preserve">ребовать восполнения </w:t>
      </w:r>
      <w:proofErr w:type="spellStart"/>
      <w:r w:rsidRPr="006A3BBC">
        <w:rPr>
          <w:rFonts w:ascii="GHEA Grapalat" w:hAnsi="GHEA Grapalat"/>
          <w:i/>
          <w:sz w:val="20"/>
          <w:szCs w:val="20"/>
        </w:rPr>
        <w:t>недопереданного</w:t>
      </w:r>
      <w:proofErr w:type="spellEnd"/>
      <w:r w:rsidRPr="006A3BBC">
        <w:rPr>
          <w:rFonts w:ascii="GHEA Grapalat" w:hAnsi="GHEA Grapalat"/>
          <w:i/>
          <w:sz w:val="20"/>
          <w:szCs w:val="20"/>
        </w:rPr>
        <w:t xml:space="preserve"> количества</w:t>
      </w:r>
      <w:r w:rsidR="00AA7117" w:rsidRPr="006A3BBC">
        <w:rPr>
          <w:rFonts w:ascii="GHEA Grapalat" w:hAnsi="GHEA Grapalat"/>
          <w:i/>
          <w:sz w:val="20"/>
          <w:szCs w:val="20"/>
        </w:rPr>
        <w:t xml:space="preserve"> </w:t>
      </w:r>
      <w:r w:rsidRPr="006A3BBC">
        <w:rPr>
          <w:rFonts w:ascii="GHEA Grapalat" w:hAnsi="GHEA Grapalat"/>
          <w:i/>
          <w:sz w:val="20"/>
          <w:szCs w:val="20"/>
        </w:rPr>
        <w:t>товара;</w:t>
      </w:r>
    </w:p>
    <w:p w:rsidR="00071D1C" w:rsidRPr="006A3BBC" w:rsidRDefault="00071D1C"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б</w:t>
      </w:r>
      <w:proofErr w:type="gramStart"/>
      <w:r w:rsidRPr="006A3BBC">
        <w:rPr>
          <w:rFonts w:ascii="GHEA Grapalat" w:hAnsi="GHEA Grapalat"/>
          <w:i/>
          <w:sz w:val="20"/>
          <w:szCs w:val="20"/>
        </w:rPr>
        <w:t>)о</w:t>
      </w:r>
      <w:proofErr w:type="gramEnd"/>
      <w:r w:rsidRPr="006A3BBC">
        <w:rPr>
          <w:rFonts w:ascii="GHEA Grapalat" w:hAnsi="GHEA Grapalat"/>
          <w:i/>
          <w:sz w:val="20"/>
          <w:szCs w:val="20"/>
        </w:rPr>
        <w:t>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2.1.4</w:t>
      </w:r>
      <w:r w:rsidR="00565FC8" w:rsidRPr="006A3BBC">
        <w:rPr>
          <w:rFonts w:ascii="GHEA Grapalat" w:hAnsi="GHEA Grapalat"/>
          <w:i/>
          <w:sz w:val="20"/>
          <w:szCs w:val="20"/>
        </w:rPr>
        <w:t>.</w:t>
      </w:r>
      <w:r w:rsidRPr="006A3BBC">
        <w:rPr>
          <w:rFonts w:ascii="GHEA Grapalat" w:hAnsi="GHEA Grapalat"/>
          <w:i/>
          <w:sz w:val="20"/>
          <w:szCs w:val="20"/>
        </w:rPr>
        <w:t>Если передан товар с нарушением условия его вида, по своему усмотрению:</w:t>
      </w:r>
    </w:p>
    <w:p w:rsidR="00071D1C" w:rsidRPr="006A3BBC" w:rsidRDefault="00071D1C"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а</w:t>
      </w:r>
      <w:proofErr w:type="gramStart"/>
      <w:r w:rsidRPr="006A3BBC">
        <w:rPr>
          <w:rFonts w:ascii="GHEA Grapalat" w:hAnsi="GHEA Grapalat"/>
          <w:i/>
          <w:sz w:val="20"/>
          <w:szCs w:val="20"/>
        </w:rPr>
        <w:t>)п</w:t>
      </w:r>
      <w:proofErr w:type="gramEnd"/>
      <w:r w:rsidRPr="006A3BBC">
        <w:rPr>
          <w:rFonts w:ascii="GHEA Grapalat" w:hAnsi="GHEA Grapalat"/>
          <w:i/>
          <w:sz w:val="20"/>
          <w:szCs w:val="20"/>
        </w:rPr>
        <w:t>ринимать товар, соответствующий условию относительно его вида, и отказываться от остальных товаров;</w:t>
      </w:r>
    </w:p>
    <w:p w:rsidR="00071D1C" w:rsidRPr="006A3BBC" w:rsidRDefault="00071D1C"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б</w:t>
      </w:r>
      <w:proofErr w:type="gramStart"/>
      <w:r w:rsidRPr="006A3BBC">
        <w:rPr>
          <w:rFonts w:ascii="GHEA Grapalat" w:hAnsi="GHEA Grapalat"/>
          <w:i/>
          <w:sz w:val="20"/>
          <w:szCs w:val="20"/>
        </w:rPr>
        <w:t>)о</w:t>
      </w:r>
      <w:proofErr w:type="gramEnd"/>
      <w:r w:rsidRPr="006A3BBC">
        <w:rPr>
          <w:rFonts w:ascii="GHEA Grapalat" w:hAnsi="GHEA Grapalat"/>
          <w:i/>
          <w:sz w:val="20"/>
          <w:szCs w:val="20"/>
        </w:rPr>
        <w:t xml:space="preserve">тказываться от всех переданных товаров и требовать уплаты пени, предусмотренной пунктом 6.2 договора; </w:t>
      </w:r>
    </w:p>
    <w:p w:rsidR="00071D1C" w:rsidRPr="006A3BBC" w:rsidRDefault="00071D1C"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в</w:t>
      </w:r>
      <w:proofErr w:type="gramStart"/>
      <w:r w:rsidRPr="006A3BBC">
        <w:rPr>
          <w:rFonts w:ascii="GHEA Grapalat" w:hAnsi="GHEA Grapalat"/>
          <w:i/>
          <w:sz w:val="20"/>
          <w:szCs w:val="20"/>
        </w:rPr>
        <w:t>)т</w:t>
      </w:r>
      <w:proofErr w:type="gramEnd"/>
      <w:r w:rsidRPr="006A3BBC">
        <w:rPr>
          <w:rFonts w:ascii="GHEA Grapalat" w:hAnsi="GHEA Grapalat"/>
          <w:i/>
          <w:sz w:val="20"/>
          <w:szCs w:val="20"/>
        </w:rPr>
        <w:t>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6A3BBC">
        <w:rPr>
          <w:rFonts w:ascii="Courier New" w:hAnsi="Courier New" w:cs="Courier New"/>
          <w:i/>
          <w:sz w:val="20"/>
          <w:szCs w:val="20"/>
          <w:lang w:val="en-US"/>
        </w:rPr>
        <w:t> </w:t>
      </w:r>
      <w:r w:rsidRPr="006A3BBC">
        <w:rPr>
          <w:rFonts w:ascii="GHEA Grapalat" w:hAnsi="GHEA Grapalat"/>
          <w:i/>
          <w:sz w:val="20"/>
          <w:szCs w:val="20"/>
        </w:rPr>
        <w:t>виду.</w:t>
      </w:r>
    </w:p>
    <w:p w:rsidR="009E45F3"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2.1.</w:t>
      </w:r>
      <w:r w:rsidR="00565FC8" w:rsidRPr="006A3BBC">
        <w:rPr>
          <w:rFonts w:ascii="GHEA Grapalat" w:hAnsi="GHEA Grapalat"/>
          <w:i/>
          <w:sz w:val="20"/>
          <w:szCs w:val="20"/>
        </w:rPr>
        <w:t>5.</w:t>
      </w:r>
      <w:r w:rsidRPr="006A3BBC">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6A3BBC" w:rsidRDefault="00071D1C" w:rsidP="00565FC8">
      <w:pPr>
        <w:widowControl w:val="0"/>
        <w:tabs>
          <w:tab w:val="left" w:pos="1276"/>
        </w:tabs>
        <w:jc w:val="both"/>
        <w:rPr>
          <w:rFonts w:ascii="GHEA Grapalat" w:hAnsi="GHEA Grapalat"/>
          <w:i/>
          <w:sz w:val="20"/>
          <w:szCs w:val="20"/>
        </w:rPr>
      </w:pPr>
      <w:proofErr w:type="gramStart"/>
      <w:r w:rsidRPr="006A3BBC">
        <w:rPr>
          <w:rFonts w:ascii="GHEA Grapalat" w:hAnsi="GHEA Grapalat"/>
          <w:i/>
          <w:sz w:val="20"/>
          <w:szCs w:val="20"/>
        </w:rPr>
        <w:t>2.1.</w:t>
      </w:r>
      <w:r w:rsidR="00565FC8" w:rsidRPr="006A3BBC">
        <w:rPr>
          <w:rFonts w:ascii="GHEA Grapalat" w:hAnsi="GHEA Grapalat"/>
          <w:i/>
          <w:sz w:val="20"/>
          <w:szCs w:val="20"/>
        </w:rPr>
        <w:t>6.т</w:t>
      </w:r>
      <w:r w:rsidRPr="006A3BBC">
        <w:rPr>
          <w:rFonts w:ascii="GHEA Grapalat" w:hAnsi="GHEA Grapalat"/>
          <w:i/>
          <w:sz w:val="20"/>
          <w:szCs w:val="20"/>
        </w:rPr>
        <w:t>ребовать у Продавца возмещения убытков, если Покупатель в</w:t>
      </w:r>
      <w:r w:rsidR="005250C2" w:rsidRPr="006A3BBC">
        <w:rPr>
          <w:rFonts w:ascii="Courier New" w:hAnsi="Courier New" w:cs="Courier New"/>
          <w:i/>
          <w:sz w:val="20"/>
          <w:szCs w:val="20"/>
          <w:lang w:val="en-US"/>
        </w:rPr>
        <w:t> </w:t>
      </w:r>
      <w:r w:rsidRPr="006A3BBC">
        <w:rPr>
          <w:rFonts w:ascii="GHEA Grapalat" w:hAnsi="GHEA Grapalat"/>
          <w:i/>
          <w:sz w:val="20"/>
          <w:szCs w:val="20"/>
        </w:rPr>
        <w:t xml:space="preserve">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w:t>
      </w:r>
      <w:r w:rsidRPr="006A3BBC">
        <w:rPr>
          <w:rFonts w:ascii="GHEA Grapalat" w:hAnsi="GHEA Grapalat"/>
          <w:i/>
          <w:sz w:val="20"/>
          <w:szCs w:val="20"/>
        </w:rPr>
        <w:lastRenderedPageBreak/>
        <w:t>осуществленных им для приобретения товара у иного</w:t>
      </w:r>
      <w:proofErr w:type="gramEnd"/>
      <w:r w:rsidRPr="006A3BBC">
        <w:rPr>
          <w:rFonts w:ascii="GHEA Grapalat" w:hAnsi="GHEA Grapalat"/>
          <w:i/>
          <w:sz w:val="20"/>
          <w:szCs w:val="20"/>
        </w:rPr>
        <w:t xml:space="preserve"> лица.</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2.1.</w:t>
      </w:r>
      <w:r w:rsidR="00565FC8" w:rsidRPr="006A3BBC">
        <w:rPr>
          <w:rFonts w:ascii="GHEA Grapalat" w:hAnsi="GHEA Grapalat"/>
          <w:i/>
          <w:sz w:val="20"/>
          <w:szCs w:val="20"/>
        </w:rPr>
        <w:t>7.</w:t>
      </w:r>
      <w:r w:rsidRPr="006A3BBC">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2.1.7.</w:t>
      </w:r>
      <w:r w:rsidR="00565FC8" w:rsidRPr="006A3BBC">
        <w:rPr>
          <w:rFonts w:ascii="GHEA Grapalat" w:hAnsi="GHEA Grapalat"/>
          <w:i/>
          <w:sz w:val="20"/>
          <w:szCs w:val="20"/>
        </w:rPr>
        <w:t>1.</w:t>
      </w:r>
      <w:r w:rsidRPr="006A3BBC">
        <w:rPr>
          <w:rFonts w:ascii="GHEA Grapalat" w:hAnsi="GHEA Grapalat"/>
          <w:i/>
          <w:sz w:val="20"/>
          <w:szCs w:val="20"/>
        </w:rPr>
        <w:t>Нарушение договора Продавцом считается существенным, если:</w:t>
      </w:r>
    </w:p>
    <w:p w:rsidR="00071D1C" w:rsidRPr="006A3BBC" w:rsidRDefault="00071D1C"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а</w:t>
      </w:r>
      <w:proofErr w:type="gramStart"/>
      <w:r w:rsidRPr="006A3BBC">
        <w:rPr>
          <w:rFonts w:ascii="GHEA Grapalat" w:hAnsi="GHEA Grapalat"/>
          <w:i/>
          <w:sz w:val="20"/>
          <w:szCs w:val="20"/>
        </w:rPr>
        <w:t>)б</w:t>
      </w:r>
      <w:proofErr w:type="gramEnd"/>
      <w:r w:rsidRPr="006A3BBC">
        <w:rPr>
          <w:rFonts w:ascii="GHEA Grapalat" w:hAnsi="GHEA Grapalat"/>
          <w:i/>
          <w:sz w:val="20"/>
          <w:szCs w:val="20"/>
        </w:rPr>
        <w:t>ыл поставлен товар ненадлежащего качества, который не может быть заменен в приемлемый для Покупателя срок;</w:t>
      </w:r>
    </w:p>
    <w:p w:rsidR="00071D1C" w:rsidRPr="006A3BBC" w:rsidRDefault="00071D1C"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б</w:t>
      </w:r>
      <w:proofErr w:type="gramStart"/>
      <w:r w:rsidRPr="006A3BBC">
        <w:rPr>
          <w:rFonts w:ascii="GHEA Grapalat" w:hAnsi="GHEA Grapalat"/>
          <w:i/>
          <w:sz w:val="20"/>
          <w:szCs w:val="20"/>
        </w:rPr>
        <w:t>)с</w:t>
      </w:r>
      <w:proofErr w:type="gramEnd"/>
      <w:r w:rsidRPr="006A3BBC">
        <w:rPr>
          <w:rFonts w:ascii="GHEA Grapalat" w:hAnsi="GHEA Grapalat"/>
          <w:i/>
          <w:sz w:val="20"/>
          <w:szCs w:val="20"/>
        </w:rPr>
        <w:t>роки поставки товара нарушены более чем на ____</w:t>
      </w:r>
      <w:r w:rsidR="00786A78" w:rsidRPr="006A3BBC">
        <w:rPr>
          <w:rFonts w:ascii="GHEA Grapalat" w:hAnsi="GHEA Grapalat"/>
          <w:i/>
          <w:sz w:val="20"/>
          <w:szCs w:val="20"/>
        </w:rPr>
        <w:t>_________</w:t>
      </w:r>
      <w:r w:rsidRPr="006A3BBC">
        <w:rPr>
          <w:rFonts w:ascii="GHEA Grapalat" w:hAnsi="GHEA Grapalat"/>
          <w:i/>
          <w:sz w:val="20"/>
          <w:szCs w:val="20"/>
        </w:rPr>
        <w:t>___ дней;</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2.1.</w:t>
      </w:r>
      <w:r w:rsidR="00565FC8" w:rsidRPr="006A3BBC">
        <w:rPr>
          <w:rFonts w:ascii="GHEA Grapalat" w:hAnsi="GHEA Grapalat"/>
          <w:i/>
          <w:sz w:val="20"/>
          <w:szCs w:val="20"/>
        </w:rPr>
        <w:t>8.</w:t>
      </w:r>
      <w:r w:rsidRPr="006A3BBC">
        <w:rPr>
          <w:rFonts w:ascii="GHEA Grapalat" w:hAnsi="GHEA Grapalat"/>
          <w:i/>
          <w:sz w:val="20"/>
          <w:szCs w:val="20"/>
        </w:rPr>
        <w:t>Осматривать товар и незамедлительно уведомлять Продавца о</w:t>
      </w:r>
      <w:r w:rsidR="005250C2" w:rsidRPr="006A3BBC">
        <w:rPr>
          <w:rFonts w:ascii="Courier New" w:hAnsi="Courier New" w:cs="Courier New"/>
          <w:i/>
          <w:sz w:val="20"/>
          <w:szCs w:val="20"/>
          <w:lang w:val="en-US"/>
        </w:rPr>
        <w:t> </w:t>
      </w:r>
      <w:r w:rsidRPr="006A3BBC">
        <w:rPr>
          <w:rFonts w:ascii="GHEA Grapalat" w:hAnsi="GHEA Grapalat"/>
          <w:i/>
          <w:sz w:val="20"/>
          <w:szCs w:val="20"/>
        </w:rPr>
        <w:t>выявленных дефектах.</w:t>
      </w:r>
    </w:p>
    <w:p w:rsidR="00071D1C" w:rsidRPr="006A3BBC" w:rsidRDefault="00071D1C" w:rsidP="00565FC8">
      <w:pPr>
        <w:widowControl w:val="0"/>
        <w:tabs>
          <w:tab w:val="left" w:pos="1134"/>
        </w:tabs>
        <w:jc w:val="both"/>
        <w:rPr>
          <w:rFonts w:ascii="GHEA Grapalat" w:hAnsi="GHEA Grapalat"/>
          <w:b/>
          <w:i/>
          <w:sz w:val="20"/>
          <w:szCs w:val="20"/>
        </w:rPr>
      </w:pPr>
      <w:r w:rsidRPr="006A3BBC">
        <w:rPr>
          <w:rFonts w:ascii="GHEA Grapalat" w:hAnsi="GHEA Grapalat"/>
          <w:b/>
          <w:i/>
          <w:sz w:val="20"/>
          <w:szCs w:val="20"/>
        </w:rPr>
        <w:t>2.</w:t>
      </w:r>
      <w:r w:rsidR="00565FC8" w:rsidRPr="006A3BBC">
        <w:rPr>
          <w:rFonts w:ascii="GHEA Grapalat" w:hAnsi="GHEA Grapalat"/>
          <w:b/>
          <w:i/>
          <w:sz w:val="20"/>
          <w:szCs w:val="20"/>
        </w:rPr>
        <w:t>2.</w:t>
      </w:r>
      <w:r w:rsidRPr="006A3BBC">
        <w:rPr>
          <w:rFonts w:ascii="GHEA Grapalat" w:hAnsi="GHEA Grapalat"/>
          <w:b/>
          <w:i/>
          <w:sz w:val="20"/>
          <w:szCs w:val="20"/>
        </w:rPr>
        <w:t>Покупатель обязан:</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2.2.</w:t>
      </w:r>
      <w:r w:rsidR="00565FC8" w:rsidRPr="006A3BBC">
        <w:rPr>
          <w:rFonts w:ascii="GHEA Grapalat" w:hAnsi="GHEA Grapalat"/>
          <w:i/>
          <w:sz w:val="20"/>
          <w:szCs w:val="20"/>
        </w:rPr>
        <w:t>1.</w:t>
      </w:r>
      <w:r w:rsidRPr="006A3BBC">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2.2.</w:t>
      </w:r>
      <w:r w:rsidR="009D71F8" w:rsidRPr="006A3BBC">
        <w:rPr>
          <w:rFonts w:ascii="GHEA Grapalat" w:hAnsi="GHEA Grapalat"/>
          <w:i/>
          <w:sz w:val="20"/>
          <w:szCs w:val="20"/>
        </w:rPr>
        <w:t>2</w:t>
      </w:r>
      <w:r w:rsidR="00565FC8" w:rsidRPr="006A3BBC">
        <w:rPr>
          <w:rFonts w:ascii="GHEA Grapalat" w:hAnsi="GHEA Grapalat"/>
          <w:i/>
          <w:sz w:val="20"/>
          <w:szCs w:val="20"/>
        </w:rPr>
        <w:t>.</w:t>
      </w:r>
      <w:r w:rsidRPr="006A3BBC">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2.2.</w:t>
      </w:r>
      <w:r w:rsidR="00565FC8" w:rsidRPr="006A3BBC">
        <w:rPr>
          <w:rFonts w:ascii="GHEA Grapalat" w:hAnsi="GHEA Grapalat"/>
          <w:i/>
          <w:sz w:val="20"/>
          <w:szCs w:val="20"/>
        </w:rPr>
        <w:t>3.</w:t>
      </w:r>
      <w:r w:rsidRPr="006A3BBC">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2.2.</w:t>
      </w:r>
      <w:r w:rsidR="00565FC8" w:rsidRPr="006A3BBC">
        <w:rPr>
          <w:rFonts w:ascii="GHEA Grapalat" w:hAnsi="GHEA Grapalat"/>
          <w:i/>
          <w:sz w:val="20"/>
          <w:szCs w:val="20"/>
        </w:rPr>
        <w:t>4.</w:t>
      </w:r>
      <w:r w:rsidRPr="006A3BBC">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2.2.</w:t>
      </w:r>
      <w:r w:rsidR="00565FC8" w:rsidRPr="006A3BBC">
        <w:rPr>
          <w:rFonts w:ascii="GHEA Grapalat" w:hAnsi="GHEA Grapalat"/>
          <w:i/>
          <w:sz w:val="20"/>
          <w:szCs w:val="20"/>
        </w:rPr>
        <w:t>5.</w:t>
      </w:r>
      <w:r w:rsidRPr="006A3BBC">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6A3BBC" w:rsidRDefault="00071D1C" w:rsidP="00565FC8">
      <w:pPr>
        <w:widowControl w:val="0"/>
        <w:tabs>
          <w:tab w:val="left" w:pos="1276"/>
        </w:tabs>
        <w:jc w:val="both"/>
        <w:rPr>
          <w:rFonts w:ascii="GHEA Grapalat" w:hAnsi="GHEA Grapalat"/>
          <w:b/>
          <w:i/>
          <w:sz w:val="20"/>
          <w:szCs w:val="20"/>
        </w:rPr>
      </w:pPr>
      <w:r w:rsidRPr="006A3BBC">
        <w:rPr>
          <w:rFonts w:ascii="GHEA Grapalat" w:hAnsi="GHEA Grapalat"/>
          <w:b/>
          <w:i/>
          <w:sz w:val="20"/>
          <w:szCs w:val="20"/>
        </w:rPr>
        <w:t>2.</w:t>
      </w:r>
      <w:r w:rsidR="00565FC8" w:rsidRPr="006A3BBC">
        <w:rPr>
          <w:rFonts w:ascii="GHEA Grapalat" w:hAnsi="GHEA Grapalat"/>
          <w:b/>
          <w:i/>
          <w:sz w:val="20"/>
          <w:szCs w:val="20"/>
        </w:rPr>
        <w:t>3.</w:t>
      </w:r>
      <w:r w:rsidRPr="006A3BBC">
        <w:rPr>
          <w:rFonts w:ascii="GHEA Grapalat" w:hAnsi="GHEA Grapalat"/>
          <w:b/>
          <w:i/>
          <w:sz w:val="20"/>
          <w:szCs w:val="20"/>
        </w:rPr>
        <w:t>Продавец имеет право:</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2.3.</w:t>
      </w:r>
      <w:r w:rsidR="00565FC8" w:rsidRPr="006A3BBC">
        <w:rPr>
          <w:rFonts w:ascii="GHEA Grapalat" w:hAnsi="GHEA Grapalat"/>
          <w:i/>
          <w:sz w:val="20"/>
          <w:szCs w:val="20"/>
        </w:rPr>
        <w:t>1.</w:t>
      </w:r>
      <w:r w:rsidRPr="006A3BBC">
        <w:rPr>
          <w:rFonts w:ascii="GHEA Grapalat" w:hAnsi="GHEA Grapalat"/>
          <w:i/>
          <w:sz w:val="20"/>
          <w:szCs w:val="20"/>
        </w:rPr>
        <w:t xml:space="preserve">Требовать у Покупателя принимать товар, поставленный в предусмотренные договором </w:t>
      </w:r>
      <w:proofErr w:type="gramStart"/>
      <w:r w:rsidRPr="006A3BBC">
        <w:rPr>
          <w:rFonts w:ascii="GHEA Grapalat" w:hAnsi="GHEA Grapalat"/>
          <w:i/>
          <w:sz w:val="20"/>
          <w:szCs w:val="20"/>
        </w:rPr>
        <w:t>порядке</w:t>
      </w:r>
      <w:proofErr w:type="gramEnd"/>
      <w:r w:rsidRPr="006A3BBC">
        <w:rPr>
          <w:rFonts w:ascii="GHEA Grapalat" w:hAnsi="GHEA Grapalat"/>
          <w:i/>
          <w:sz w:val="20"/>
          <w:szCs w:val="20"/>
        </w:rPr>
        <w:t xml:space="preserve">, объемах, сроки и по адресу. </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2.3.</w:t>
      </w:r>
      <w:r w:rsidR="00565FC8" w:rsidRPr="006A3BBC">
        <w:rPr>
          <w:rFonts w:ascii="GHEA Grapalat" w:hAnsi="GHEA Grapalat"/>
          <w:i/>
          <w:sz w:val="20"/>
          <w:szCs w:val="20"/>
        </w:rPr>
        <w:t>2.</w:t>
      </w:r>
      <w:r w:rsidRPr="006A3BBC">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2.3.</w:t>
      </w:r>
      <w:r w:rsidR="00565FC8" w:rsidRPr="006A3BBC">
        <w:rPr>
          <w:rFonts w:ascii="GHEA Grapalat" w:hAnsi="GHEA Grapalat"/>
          <w:i/>
          <w:sz w:val="20"/>
          <w:szCs w:val="20"/>
        </w:rPr>
        <w:t>3.</w:t>
      </w:r>
      <w:r w:rsidRPr="006A3BBC">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6A3BBC" w:rsidRDefault="00071D1C" w:rsidP="00565FC8">
      <w:pPr>
        <w:widowControl w:val="0"/>
        <w:tabs>
          <w:tab w:val="left" w:pos="1560"/>
        </w:tabs>
        <w:jc w:val="both"/>
        <w:rPr>
          <w:rFonts w:ascii="GHEA Grapalat" w:hAnsi="GHEA Grapalat"/>
          <w:i/>
          <w:sz w:val="20"/>
          <w:szCs w:val="20"/>
        </w:rPr>
      </w:pPr>
      <w:r w:rsidRPr="006A3BBC">
        <w:rPr>
          <w:rFonts w:ascii="GHEA Grapalat" w:hAnsi="GHEA Grapalat"/>
          <w:i/>
          <w:sz w:val="20"/>
          <w:szCs w:val="20"/>
        </w:rPr>
        <w:t>2.3.3.</w:t>
      </w:r>
      <w:r w:rsidR="00565FC8" w:rsidRPr="006A3BBC">
        <w:rPr>
          <w:rFonts w:ascii="GHEA Grapalat" w:hAnsi="GHEA Grapalat"/>
          <w:i/>
          <w:sz w:val="20"/>
          <w:szCs w:val="20"/>
        </w:rPr>
        <w:t>1.</w:t>
      </w:r>
      <w:r w:rsidRPr="006A3BBC">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2.3.</w:t>
      </w:r>
      <w:r w:rsidR="00565FC8" w:rsidRPr="006A3BBC">
        <w:rPr>
          <w:rFonts w:ascii="GHEA Grapalat" w:hAnsi="GHEA Grapalat"/>
          <w:i/>
          <w:sz w:val="20"/>
          <w:szCs w:val="20"/>
        </w:rPr>
        <w:t>4.</w:t>
      </w:r>
      <w:r w:rsidRPr="006A3BBC">
        <w:rPr>
          <w:rFonts w:ascii="GHEA Grapalat" w:hAnsi="GHEA Grapalat"/>
          <w:i/>
          <w:sz w:val="20"/>
          <w:szCs w:val="20"/>
        </w:rPr>
        <w:t>Досрочно поставля</w:t>
      </w:r>
      <w:r w:rsidR="00C45B20" w:rsidRPr="006A3BBC">
        <w:rPr>
          <w:rFonts w:ascii="GHEA Grapalat" w:hAnsi="GHEA Grapalat"/>
          <w:i/>
          <w:sz w:val="20"/>
          <w:szCs w:val="20"/>
        </w:rPr>
        <w:t>ть товар с согласия Покупателя.</w:t>
      </w:r>
    </w:p>
    <w:p w:rsidR="00071D1C" w:rsidRPr="006A3BBC" w:rsidRDefault="00071D1C" w:rsidP="00565FC8">
      <w:pPr>
        <w:widowControl w:val="0"/>
        <w:tabs>
          <w:tab w:val="left" w:pos="1134"/>
        </w:tabs>
        <w:jc w:val="both"/>
        <w:rPr>
          <w:rFonts w:ascii="GHEA Grapalat" w:hAnsi="GHEA Grapalat"/>
          <w:b/>
          <w:i/>
          <w:sz w:val="20"/>
          <w:szCs w:val="20"/>
        </w:rPr>
      </w:pPr>
      <w:r w:rsidRPr="006A3BBC">
        <w:rPr>
          <w:rFonts w:ascii="GHEA Grapalat" w:hAnsi="GHEA Grapalat"/>
          <w:b/>
          <w:i/>
          <w:sz w:val="20"/>
          <w:szCs w:val="20"/>
        </w:rPr>
        <w:t>2.</w:t>
      </w:r>
      <w:r w:rsidR="00565FC8" w:rsidRPr="006A3BBC">
        <w:rPr>
          <w:rFonts w:ascii="GHEA Grapalat" w:hAnsi="GHEA Grapalat"/>
          <w:b/>
          <w:i/>
          <w:sz w:val="20"/>
          <w:szCs w:val="20"/>
        </w:rPr>
        <w:t>4.</w:t>
      </w:r>
      <w:r w:rsidRPr="006A3BBC">
        <w:rPr>
          <w:rFonts w:ascii="GHEA Grapalat" w:hAnsi="GHEA Grapalat"/>
          <w:b/>
          <w:i/>
          <w:sz w:val="20"/>
          <w:szCs w:val="20"/>
        </w:rPr>
        <w:t>Продавец обязан:</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2.4.</w:t>
      </w:r>
      <w:r w:rsidR="00565FC8" w:rsidRPr="006A3BBC">
        <w:rPr>
          <w:rFonts w:ascii="GHEA Grapalat" w:hAnsi="GHEA Grapalat"/>
          <w:i/>
          <w:sz w:val="20"/>
          <w:szCs w:val="20"/>
        </w:rPr>
        <w:t>1.</w:t>
      </w:r>
      <w:r w:rsidRPr="006A3BBC">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2.4.</w:t>
      </w:r>
      <w:r w:rsidR="00565FC8" w:rsidRPr="006A3BBC">
        <w:rPr>
          <w:rFonts w:ascii="GHEA Grapalat" w:hAnsi="GHEA Grapalat"/>
          <w:i/>
          <w:sz w:val="20"/>
          <w:szCs w:val="20"/>
        </w:rPr>
        <w:t>2.</w:t>
      </w:r>
      <w:r w:rsidRPr="006A3BBC">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6A3BBC">
        <w:rPr>
          <w:rFonts w:ascii="GHEA Grapalat" w:hAnsi="GHEA Grapalat"/>
          <w:i/>
          <w:sz w:val="20"/>
          <w:szCs w:val="20"/>
        </w:rPr>
        <w:t>тановленные Покупателем сроки.</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2.4.</w:t>
      </w:r>
      <w:r w:rsidR="00565FC8" w:rsidRPr="006A3BBC">
        <w:rPr>
          <w:rFonts w:ascii="GHEA Grapalat" w:hAnsi="GHEA Grapalat"/>
          <w:i/>
          <w:sz w:val="20"/>
          <w:szCs w:val="20"/>
        </w:rPr>
        <w:t>3.</w:t>
      </w:r>
      <w:r w:rsidRPr="006A3BBC">
        <w:rPr>
          <w:rFonts w:ascii="GHEA Grapalat" w:hAnsi="GHEA Grapalat"/>
          <w:i/>
          <w:sz w:val="20"/>
          <w:szCs w:val="20"/>
        </w:rPr>
        <w:t>Передавать Покупателю товар, свободный от прав третьих лиц.</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2.4.</w:t>
      </w:r>
      <w:r w:rsidR="00565FC8" w:rsidRPr="006A3BBC">
        <w:rPr>
          <w:rFonts w:ascii="GHEA Grapalat" w:hAnsi="GHEA Grapalat"/>
          <w:i/>
          <w:sz w:val="20"/>
          <w:szCs w:val="20"/>
        </w:rPr>
        <w:t>5.</w:t>
      </w:r>
      <w:r w:rsidRPr="006A3BBC">
        <w:rPr>
          <w:rFonts w:ascii="GHEA Grapalat" w:hAnsi="GHEA Grapalat"/>
          <w:i/>
          <w:sz w:val="20"/>
          <w:szCs w:val="20"/>
        </w:rPr>
        <w:t>Передавать Покупателю товар предусмотренного</w:t>
      </w:r>
      <w:r w:rsidR="00AA7117" w:rsidRPr="006A3BBC">
        <w:rPr>
          <w:rFonts w:ascii="GHEA Grapalat" w:hAnsi="GHEA Grapalat"/>
          <w:i/>
          <w:sz w:val="20"/>
          <w:szCs w:val="20"/>
        </w:rPr>
        <w:t xml:space="preserve"> </w:t>
      </w:r>
      <w:r w:rsidRPr="006A3BBC">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2.4.</w:t>
      </w:r>
      <w:r w:rsidR="00565FC8" w:rsidRPr="006A3BBC">
        <w:rPr>
          <w:rFonts w:ascii="GHEA Grapalat" w:hAnsi="GHEA Grapalat"/>
          <w:i/>
          <w:sz w:val="20"/>
          <w:szCs w:val="20"/>
        </w:rPr>
        <w:t>6.</w:t>
      </w:r>
      <w:r w:rsidRPr="006A3BBC">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2.4.</w:t>
      </w:r>
      <w:r w:rsidR="00565FC8" w:rsidRPr="006A3BBC">
        <w:rPr>
          <w:rFonts w:ascii="GHEA Grapalat" w:hAnsi="GHEA Grapalat"/>
          <w:i/>
          <w:sz w:val="20"/>
          <w:szCs w:val="20"/>
        </w:rPr>
        <w:t>7.</w:t>
      </w:r>
      <w:r w:rsidRPr="006A3BBC">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2.4.</w:t>
      </w:r>
      <w:r w:rsidR="00565FC8" w:rsidRPr="006A3BBC">
        <w:rPr>
          <w:rFonts w:ascii="GHEA Grapalat" w:hAnsi="GHEA Grapalat"/>
          <w:i/>
          <w:sz w:val="20"/>
          <w:szCs w:val="20"/>
        </w:rPr>
        <w:t>8.</w:t>
      </w:r>
      <w:r w:rsidRPr="006A3BBC">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2.4.</w:t>
      </w:r>
      <w:r w:rsidR="00565FC8" w:rsidRPr="006A3BBC">
        <w:rPr>
          <w:rFonts w:ascii="GHEA Grapalat" w:hAnsi="GHEA Grapalat"/>
          <w:i/>
          <w:sz w:val="20"/>
          <w:szCs w:val="20"/>
        </w:rPr>
        <w:t>9.</w:t>
      </w:r>
      <w:r w:rsidRPr="006A3BBC">
        <w:rPr>
          <w:rFonts w:ascii="GHEA Grapalat" w:hAnsi="GHEA Grapalat"/>
          <w:i/>
          <w:sz w:val="20"/>
          <w:szCs w:val="20"/>
        </w:rPr>
        <w:t>Передавать Покупателю принадлежности товара и соответствующие документы.</w:t>
      </w:r>
    </w:p>
    <w:p w:rsidR="00071D1C" w:rsidRPr="006A3BBC" w:rsidRDefault="00071D1C" w:rsidP="00565FC8">
      <w:pPr>
        <w:widowControl w:val="0"/>
        <w:tabs>
          <w:tab w:val="left" w:pos="1276"/>
        </w:tabs>
        <w:jc w:val="both"/>
        <w:rPr>
          <w:rFonts w:ascii="GHEA Grapalat" w:hAnsi="GHEA Grapalat"/>
          <w:i/>
          <w:sz w:val="20"/>
          <w:szCs w:val="20"/>
        </w:rPr>
      </w:pPr>
      <w:r w:rsidRPr="006A3BBC">
        <w:rPr>
          <w:rFonts w:ascii="GHEA Grapalat" w:hAnsi="GHEA Grapalat"/>
          <w:i/>
          <w:sz w:val="20"/>
          <w:szCs w:val="20"/>
        </w:rPr>
        <w:t>2.4.1</w:t>
      </w:r>
      <w:r w:rsidR="00565FC8" w:rsidRPr="006A3BBC">
        <w:rPr>
          <w:rFonts w:ascii="GHEA Grapalat" w:hAnsi="GHEA Grapalat"/>
          <w:i/>
          <w:sz w:val="20"/>
          <w:szCs w:val="20"/>
        </w:rPr>
        <w:t>0.</w:t>
      </w:r>
      <w:r w:rsidRPr="006A3BBC">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6A3BBC" w:rsidRDefault="00071D1C" w:rsidP="00565FC8">
      <w:pPr>
        <w:widowControl w:val="0"/>
        <w:tabs>
          <w:tab w:val="left" w:pos="1418"/>
        </w:tabs>
        <w:jc w:val="both"/>
        <w:rPr>
          <w:rFonts w:ascii="GHEA Grapalat" w:hAnsi="GHEA Grapalat"/>
          <w:i/>
          <w:sz w:val="20"/>
          <w:szCs w:val="20"/>
        </w:rPr>
      </w:pPr>
      <w:r w:rsidRPr="006A3BBC">
        <w:rPr>
          <w:rFonts w:ascii="GHEA Grapalat" w:hAnsi="GHEA Grapalat"/>
          <w:i/>
          <w:sz w:val="20"/>
          <w:szCs w:val="20"/>
        </w:rPr>
        <w:t>2.4.1</w:t>
      </w:r>
      <w:r w:rsidR="00565FC8" w:rsidRPr="006A3BBC">
        <w:rPr>
          <w:rFonts w:ascii="GHEA Grapalat" w:hAnsi="GHEA Grapalat"/>
          <w:i/>
          <w:sz w:val="20"/>
          <w:szCs w:val="20"/>
        </w:rPr>
        <w:t>1.</w:t>
      </w:r>
      <w:r w:rsidR="00011CB9" w:rsidRPr="006A3BBC">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6A3BBC" w:rsidRDefault="00565FC8" w:rsidP="00B46D58">
      <w:pPr>
        <w:widowControl w:val="0"/>
        <w:spacing w:after="160"/>
        <w:jc w:val="center"/>
        <w:rPr>
          <w:rFonts w:ascii="GHEA Grapalat" w:hAnsi="GHEA Grapalat"/>
          <w:b/>
          <w:sz w:val="20"/>
          <w:szCs w:val="20"/>
        </w:rPr>
      </w:pPr>
    </w:p>
    <w:p w:rsidR="00565FC8" w:rsidRPr="006A3BBC" w:rsidRDefault="00071D1C" w:rsidP="00E15766">
      <w:pPr>
        <w:widowControl w:val="0"/>
        <w:spacing w:after="160"/>
        <w:jc w:val="center"/>
        <w:rPr>
          <w:rFonts w:ascii="GHEA Grapalat" w:hAnsi="GHEA Grapalat"/>
          <w:b/>
          <w:sz w:val="20"/>
          <w:szCs w:val="20"/>
        </w:rPr>
      </w:pPr>
      <w:r w:rsidRPr="006A3BBC">
        <w:rPr>
          <w:rFonts w:ascii="GHEA Grapalat" w:hAnsi="GHEA Grapalat"/>
          <w:b/>
          <w:sz w:val="20"/>
          <w:szCs w:val="20"/>
        </w:rPr>
        <w:t>3. ЦЕНА ДОГОВОРА И ПОРЯДОК ОПЛАТЫ</w:t>
      </w:r>
    </w:p>
    <w:p w:rsidR="00071D1C" w:rsidRPr="006A3BBC" w:rsidRDefault="00071D1C"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lastRenderedPageBreak/>
        <w:t>3.</w:t>
      </w:r>
      <w:r w:rsidR="00565FC8" w:rsidRPr="006A3BBC">
        <w:rPr>
          <w:rFonts w:ascii="GHEA Grapalat" w:hAnsi="GHEA Grapalat"/>
          <w:i/>
          <w:sz w:val="20"/>
          <w:szCs w:val="20"/>
        </w:rPr>
        <w:t>1.</w:t>
      </w:r>
      <w:r w:rsidRPr="006A3BBC">
        <w:rPr>
          <w:rFonts w:ascii="GHEA Grapalat" w:hAnsi="GHEA Grapalat"/>
          <w:i/>
          <w:sz w:val="20"/>
          <w:szCs w:val="20"/>
        </w:rPr>
        <w:t>Цена договора составляет ________</w:t>
      </w:r>
      <w:r w:rsidR="00565FC8" w:rsidRPr="006A3BBC">
        <w:rPr>
          <w:rFonts w:ascii="GHEA Grapalat" w:hAnsi="GHEA Grapalat"/>
          <w:i/>
          <w:sz w:val="20"/>
          <w:szCs w:val="20"/>
        </w:rPr>
        <w:t>__</w:t>
      </w:r>
      <w:r w:rsidRPr="006A3BBC">
        <w:rPr>
          <w:rFonts w:ascii="GHEA Grapalat" w:hAnsi="GHEA Grapalat"/>
          <w:i/>
          <w:sz w:val="20"/>
          <w:szCs w:val="20"/>
        </w:rPr>
        <w:t xml:space="preserve">_ </w:t>
      </w:r>
      <w:proofErr w:type="spellStart"/>
      <w:r w:rsidRPr="006A3BBC">
        <w:rPr>
          <w:rFonts w:ascii="GHEA Grapalat" w:hAnsi="GHEA Grapalat"/>
          <w:i/>
          <w:sz w:val="20"/>
          <w:szCs w:val="20"/>
        </w:rPr>
        <w:t>драмов</w:t>
      </w:r>
      <w:proofErr w:type="spellEnd"/>
      <w:r w:rsidRPr="006A3BBC">
        <w:rPr>
          <w:rFonts w:ascii="GHEA Grapalat" w:hAnsi="GHEA Grapalat"/>
          <w:i/>
          <w:sz w:val="20"/>
          <w:szCs w:val="20"/>
        </w:rPr>
        <w:t xml:space="preserve"> Республики Армения, включая НДС</w:t>
      </w:r>
      <w:r w:rsidR="00D043FA" w:rsidRPr="006A3BBC">
        <w:rPr>
          <w:rStyle w:val="af6"/>
          <w:rFonts w:ascii="GHEA Grapalat" w:hAnsi="GHEA Grapalat"/>
          <w:i/>
          <w:sz w:val="20"/>
          <w:szCs w:val="20"/>
        </w:rPr>
        <w:footnoteReference w:customMarkFollows="1" w:id="12"/>
        <w:t>17</w:t>
      </w:r>
      <w:r w:rsidRPr="006A3BBC">
        <w:rPr>
          <w:rFonts w:ascii="GHEA Grapalat" w:hAnsi="GHEA Grapalat"/>
          <w:i/>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6A3BBC" w:rsidRDefault="00071D1C" w:rsidP="00565FC8">
      <w:pPr>
        <w:widowControl w:val="0"/>
        <w:jc w:val="both"/>
        <w:rPr>
          <w:rFonts w:ascii="GHEA Grapalat" w:hAnsi="GHEA Grapalat" w:cs="Sylfaen"/>
          <w:i/>
          <w:sz w:val="20"/>
          <w:szCs w:val="20"/>
        </w:rPr>
      </w:pPr>
      <w:r w:rsidRPr="006A3BBC">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6A3BBC" w:rsidRDefault="00071D1C"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3.</w:t>
      </w:r>
      <w:r w:rsidR="00565FC8" w:rsidRPr="006A3BBC">
        <w:rPr>
          <w:rFonts w:ascii="GHEA Grapalat" w:hAnsi="GHEA Grapalat"/>
          <w:i/>
          <w:sz w:val="20"/>
          <w:szCs w:val="20"/>
        </w:rPr>
        <w:t>2.</w:t>
      </w:r>
      <w:r w:rsidRPr="006A3BBC">
        <w:rPr>
          <w:rFonts w:ascii="GHEA Grapalat" w:hAnsi="GHEA Grapalat"/>
          <w:i/>
          <w:sz w:val="20"/>
          <w:szCs w:val="20"/>
        </w:rPr>
        <w:t>Покупатель перечи</w:t>
      </w:r>
      <w:r w:rsidR="00C45B20" w:rsidRPr="006A3BBC">
        <w:rPr>
          <w:rFonts w:ascii="GHEA Grapalat" w:hAnsi="GHEA Grapalat"/>
          <w:i/>
          <w:sz w:val="20"/>
          <w:szCs w:val="20"/>
        </w:rPr>
        <w:t>сляет сумму в размере до ______</w:t>
      </w:r>
      <w:r w:rsidR="00565FC8" w:rsidRPr="006A3BBC">
        <w:rPr>
          <w:rFonts w:ascii="GHEA Grapalat" w:hAnsi="GHEA Grapalat"/>
          <w:i/>
          <w:sz w:val="20"/>
          <w:szCs w:val="20"/>
        </w:rPr>
        <w:t>____</w:t>
      </w:r>
      <w:r w:rsidRPr="006A3BBC">
        <w:rPr>
          <w:rFonts w:ascii="GHEA Grapalat" w:hAnsi="GHEA Grapalat"/>
          <w:i/>
          <w:sz w:val="20"/>
          <w:szCs w:val="20"/>
        </w:rPr>
        <w:t xml:space="preserve">_ </w:t>
      </w:r>
      <w:proofErr w:type="spellStart"/>
      <w:r w:rsidRPr="006A3BBC">
        <w:rPr>
          <w:rFonts w:ascii="GHEA Grapalat" w:hAnsi="GHEA Grapalat"/>
          <w:i/>
          <w:sz w:val="20"/>
          <w:szCs w:val="20"/>
        </w:rPr>
        <w:t>драмов</w:t>
      </w:r>
      <w:proofErr w:type="spellEnd"/>
      <w:r w:rsidRPr="006A3BBC">
        <w:rPr>
          <w:rFonts w:ascii="GHEA Grapalat" w:hAnsi="GHEA Grapalat"/>
          <w:i/>
          <w:sz w:val="20"/>
          <w:szCs w:val="20"/>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6A3BBC">
        <w:rPr>
          <w:rFonts w:ascii="GHEA Grapalat" w:hAnsi="GHEA Grapalat"/>
          <w:i/>
          <w:sz w:val="20"/>
          <w:szCs w:val="20"/>
        </w:rPr>
        <w:t xml:space="preserve">При этом до полного погашения предоплаты платежи </w:t>
      </w:r>
      <w:r w:rsidR="00EC00EF" w:rsidRPr="006A3BBC">
        <w:rPr>
          <w:rFonts w:ascii="GHEA Grapalat" w:hAnsi="GHEA Grapalat"/>
          <w:i/>
          <w:sz w:val="20"/>
          <w:szCs w:val="20"/>
        </w:rPr>
        <w:t>Продавцу</w:t>
      </w:r>
      <w:r w:rsidR="0072587C" w:rsidRPr="006A3BBC">
        <w:rPr>
          <w:rFonts w:ascii="GHEA Grapalat" w:hAnsi="GHEA Grapalat"/>
          <w:i/>
          <w:sz w:val="20"/>
          <w:szCs w:val="20"/>
        </w:rPr>
        <w:t xml:space="preserve"> не производятся.</w:t>
      </w:r>
      <w:r w:rsidR="003C61D5" w:rsidRPr="006A3BBC">
        <w:rPr>
          <w:rStyle w:val="af6"/>
          <w:rFonts w:ascii="GHEA Grapalat" w:hAnsi="GHEA Grapalat"/>
          <w:i/>
          <w:sz w:val="20"/>
          <w:szCs w:val="20"/>
        </w:rPr>
        <w:footnoteReference w:customMarkFollows="1" w:id="13"/>
        <w:t>18</w:t>
      </w:r>
      <w:r w:rsidR="00C45B20" w:rsidRPr="006A3BBC">
        <w:rPr>
          <w:rFonts w:ascii="GHEA Grapalat" w:hAnsi="GHEA Grapalat"/>
          <w:i/>
          <w:sz w:val="20"/>
          <w:szCs w:val="20"/>
        </w:rPr>
        <w:t>.</w:t>
      </w:r>
    </w:p>
    <w:p w:rsidR="00071D1C" w:rsidRPr="006A3BBC" w:rsidRDefault="00071D1C"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3.</w:t>
      </w:r>
      <w:r w:rsidR="00565FC8" w:rsidRPr="006A3BBC">
        <w:rPr>
          <w:rFonts w:ascii="GHEA Grapalat" w:hAnsi="GHEA Grapalat"/>
          <w:i/>
          <w:sz w:val="20"/>
          <w:szCs w:val="20"/>
        </w:rPr>
        <w:t>3.</w:t>
      </w:r>
      <w:r w:rsidRPr="006A3BBC">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6A3BBC">
        <w:rPr>
          <w:rFonts w:ascii="Courier New" w:hAnsi="Courier New" w:cs="Courier New"/>
          <w:i/>
          <w:sz w:val="20"/>
          <w:szCs w:val="20"/>
          <w:lang w:val="en-US"/>
        </w:rPr>
        <w:t> </w:t>
      </w:r>
      <w:r w:rsidRPr="006A3BBC">
        <w:rPr>
          <w:rFonts w:ascii="GHEA Grapalat" w:hAnsi="GHEA Grapalat"/>
          <w:i/>
          <w:sz w:val="20"/>
          <w:szCs w:val="20"/>
        </w:rPr>
        <w:t>расчетный счет Продавца. Перечисление денежных сре</w:t>
      </w:r>
      <w:proofErr w:type="gramStart"/>
      <w:r w:rsidRPr="006A3BBC">
        <w:rPr>
          <w:rFonts w:ascii="GHEA Grapalat" w:hAnsi="GHEA Grapalat"/>
          <w:i/>
          <w:sz w:val="20"/>
          <w:szCs w:val="20"/>
        </w:rPr>
        <w:t>дств пр</w:t>
      </w:r>
      <w:proofErr w:type="gramEnd"/>
      <w:r w:rsidRPr="006A3BBC">
        <w:rPr>
          <w:rFonts w:ascii="GHEA Grapalat" w:hAnsi="GHEA Grapalat"/>
          <w:i/>
          <w:sz w:val="20"/>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6A3BBC">
        <w:rPr>
          <w:rFonts w:ascii="Courier New" w:hAnsi="Courier New" w:cs="Courier New"/>
          <w:i/>
          <w:sz w:val="20"/>
          <w:szCs w:val="20"/>
          <w:lang w:val="en-US"/>
        </w:rPr>
        <w:t> </w:t>
      </w:r>
      <w:r w:rsidRPr="006A3BBC">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6A3BBC">
        <w:rPr>
          <w:rFonts w:ascii="Courier New" w:hAnsi="Courier New" w:cs="Courier New"/>
          <w:i/>
          <w:sz w:val="20"/>
          <w:szCs w:val="20"/>
          <w:lang w:val="en-US"/>
        </w:rPr>
        <w:t> </w:t>
      </w:r>
      <w:r w:rsidRPr="006A3BBC">
        <w:rPr>
          <w:rFonts w:ascii="GHEA Grapalat" w:hAnsi="GHEA Grapalat"/>
          <w:i/>
          <w:sz w:val="20"/>
          <w:szCs w:val="20"/>
        </w:rPr>
        <w:t xml:space="preserve">не </w:t>
      </w:r>
      <w:proofErr w:type="gramStart"/>
      <w:r w:rsidRPr="006A3BBC">
        <w:rPr>
          <w:rFonts w:ascii="GHEA Grapalat" w:hAnsi="GHEA Grapalat"/>
          <w:i/>
          <w:sz w:val="20"/>
          <w:szCs w:val="20"/>
        </w:rPr>
        <w:t>позднее</w:t>
      </w:r>
      <w:proofErr w:type="gramEnd"/>
      <w:r w:rsidRPr="006A3BBC">
        <w:rPr>
          <w:rFonts w:ascii="GHEA Grapalat" w:hAnsi="GHEA Grapalat"/>
          <w:i/>
          <w:sz w:val="20"/>
          <w:szCs w:val="20"/>
        </w:rPr>
        <w:t xml:space="preserve"> чем до </w:t>
      </w:r>
      <w:r w:rsidR="000A5316" w:rsidRPr="006A3BBC">
        <w:rPr>
          <w:rFonts w:ascii="GHEA Grapalat" w:hAnsi="GHEA Grapalat"/>
          <w:i/>
          <w:sz w:val="20"/>
          <w:szCs w:val="20"/>
        </w:rPr>
        <w:t>3</w:t>
      </w:r>
      <w:r w:rsidRPr="006A3BBC">
        <w:rPr>
          <w:rFonts w:ascii="GHEA Grapalat" w:hAnsi="GHEA Grapalat"/>
          <w:i/>
          <w:sz w:val="20"/>
          <w:szCs w:val="20"/>
        </w:rPr>
        <w:t xml:space="preserve">0 декабря данного года. </w:t>
      </w:r>
    </w:p>
    <w:p w:rsidR="00071D1C" w:rsidRPr="006A3BBC" w:rsidRDefault="00071D1C" w:rsidP="00B46D58">
      <w:pPr>
        <w:widowControl w:val="0"/>
        <w:spacing w:after="160"/>
        <w:ind w:firstLine="720"/>
        <w:jc w:val="both"/>
        <w:rPr>
          <w:rFonts w:ascii="GHEA Grapalat" w:hAnsi="GHEA Grapalat" w:cs="Sylfaen"/>
          <w:i/>
          <w:sz w:val="20"/>
          <w:szCs w:val="20"/>
          <w:u w:val="single"/>
          <w:lang w:val="hy-AM"/>
        </w:rPr>
      </w:pPr>
    </w:p>
    <w:p w:rsidR="00071D1C" w:rsidRPr="006A3BBC" w:rsidRDefault="00071D1C" w:rsidP="00B46D58">
      <w:pPr>
        <w:widowControl w:val="0"/>
        <w:spacing w:after="160"/>
        <w:jc w:val="center"/>
        <w:rPr>
          <w:rFonts w:ascii="GHEA Grapalat" w:hAnsi="GHEA Grapalat"/>
          <w:b/>
          <w:sz w:val="20"/>
          <w:szCs w:val="20"/>
        </w:rPr>
      </w:pPr>
      <w:r w:rsidRPr="006A3BBC">
        <w:rPr>
          <w:rFonts w:ascii="GHEA Grapalat" w:hAnsi="GHEA Grapalat"/>
          <w:b/>
          <w:sz w:val="20"/>
          <w:szCs w:val="20"/>
        </w:rPr>
        <w:t>4. КАЧЕСТВО И ГАРАНТИЯ ТОВАРА</w:t>
      </w:r>
    </w:p>
    <w:p w:rsidR="00071D1C" w:rsidRPr="006A3BBC" w:rsidRDefault="00071D1C"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4.</w:t>
      </w:r>
      <w:r w:rsidR="00565FC8" w:rsidRPr="006A3BBC">
        <w:rPr>
          <w:rFonts w:ascii="GHEA Grapalat" w:hAnsi="GHEA Grapalat"/>
          <w:i/>
          <w:sz w:val="20"/>
          <w:szCs w:val="20"/>
        </w:rPr>
        <w:t>1.</w:t>
      </w:r>
      <w:r w:rsidRPr="006A3BBC">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6A3BBC" w:rsidRDefault="00071D1C" w:rsidP="00565FC8">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4.</w:t>
      </w:r>
      <w:r w:rsidR="00565FC8" w:rsidRPr="006A3BBC">
        <w:rPr>
          <w:rFonts w:ascii="GHEA Grapalat" w:hAnsi="GHEA Grapalat"/>
          <w:i/>
          <w:sz w:val="20"/>
          <w:szCs w:val="20"/>
        </w:rPr>
        <w:t>2.</w:t>
      </w:r>
      <w:r w:rsidRPr="006A3BBC">
        <w:rPr>
          <w:rFonts w:ascii="GHEA Grapalat" w:hAnsi="GHEA Grapalat"/>
          <w:i/>
          <w:sz w:val="20"/>
          <w:szCs w:val="20"/>
        </w:rPr>
        <w:t>Для товаров, являющихся основным средством, гарантийным сроком устанавливается _____</w:t>
      </w:r>
      <w:r w:rsidR="00565FC8" w:rsidRPr="006A3BBC">
        <w:rPr>
          <w:rFonts w:ascii="GHEA Grapalat" w:hAnsi="GHEA Grapalat"/>
          <w:i/>
          <w:sz w:val="20"/>
          <w:szCs w:val="20"/>
        </w:rPr>
        <w:t>__</w:t>
      </w:r>
      <w:r w:rsidRPr="006A3BBC">
        <w:rPr>
          <w:rFonts w:ascii="GHEA Grapalat" w:hAnsi="GHEA Grapalat"/>
          <w:i/>
          <w:sz w:val="20"/>
          <w:szCs w:val="20"/>
        </w:rPr>
        <w:t>_ календарных дней со дня, следующего за днем принятия товара Покупателем.</w:t>
      </w:r>
      <w:r w:rsidR="00AA7117" w:rsidRPr="006A3BBC">
        <w:rPr>
          <w:rFonts w:ascii="GHEA Grapalat" w:hAnsi="GHEA Grapalat"/>
          <w:i/>
          <w:sz w:val="20"/>
          <w:szCs w:val="20"/>
        </w:rPr>
        <w:t xml:space="preserve"> </w:t>
      </w:r>
      <w:r w:rsidRPr="006A3BBC">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6A3BBC">
        <w:rPr>
          <w:rStyle w:val="af6"/>
          <w:rFonts w:ascii="GHEA Grapalat" w:hAnsi="GHEA Grapalat"/>
          <w:i/>
          <w:sz w:val="20"/>
          <w:szCs w:val="20"/>
        </w:rPr>
        <w:footnoteReference w:customMarkFollows="1" w:id="14"/>
        <w:t>19</w:t>
      </w:r>
      <w:r w:rsidRPr="006A3BBC">
        <w:rPr>
          <w:rFonts w:ascii="GHEA Grapalat" w:hAnsi="GHEA Grapalat"/>
          <w:i/>
          <w:sz w:val="20"/>
          <w:szCs w:val="20"/>
        </w:rPr>
        <w:t>.</w:t>
      </w:r>
    </w:p>
    <w:p w:rsidR="00565FC8" w:rsidRPr="006A3BBC" w:rsidRDefault="00565FC8" w:rsidP="00B46D58">
      <w:pPr>
        <w:widowControl w:val="0"/>
        <w:spacing w:after="160"/>
        <w:jc w:val="center"/>
        <w:rPr>
          <w:rFonts w:ascii="GHEA Grapalat" w:hAnsi="GHEA Grapalat"/>
          <w:b/>
          <w:sz w:val="20"/>
          <w:szCs w:val="20"/>
        </w:rPr>
      </w:pPr>
    </w:p>
    <w:p w:rsidR="009E45F3" w:rsidRPr="006A3BBC" w:rsidRDefault="009E45F3" w:rsidP="00B46D58">
      <w:pPr>
        <w:widowControl w:val="0"/>
        <w:spacing w:after="160"/>
        <w:jc w:val="center"/>
        <w:rPr>
          <w:rFonts w:ascii="GHEA Grapalat" w:hAnsi="GHEA Grapalat"/>
          <w:b/>
          <w:sz w:val="20"/>
          <w:szCs w:val="20"/>
        </w:rPr>
      </w:pPr>
      <w:r w:rsidRPr="006A3BBC">
        <w:rPr>
          <w:rFonts w:ascii="GHEA Grapalat" w:hAnsi="GHEA Grapalat"/>
          <w:b/>
          <w:sz w:val="20"/>
          <w:szCs w:val="20"/>
        </w:rPr>
        <w:t>5. ПЕРЕДАЧА И ПРИЕМ ТОВАРА</w:t>
      </w:r>
    </w:p>
    <w:p w:rsidR="009E45F3" w:rsidRPr="006A3BBC" w:rsidRDefault="009E45F3"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5.</w:t>
      </w:r>
      <w:r w:rsidR="00565FC8" w:rsidRPr="006A3BBC">
        <w:rPr>
          <w:rFonts w:ascii="GHEA Grapalat" w:hAnsi="GHEA Grapalat"/>
          <w:i/>
          <w:sz w:val="20"/>
          <w:szCs w:val="20"/>
        </w:rPr>
        <w:t>1.</w:t>
      </w:r>
      <w:r w:rsidRPr="006A3BBC">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6A3BBC">
        <w:rPr>
          <w:rFonts w:ascii="GHEA Grapalat" w:hAnsi="GHEA Grapalat"/>
          <w:i/>
          <w:sz w:val="20"/>
          <w:szCs w:val="20"/>
        </w:rPr>
        <w:t>ием даты составления документа.</w:t>
      </w:r>
    </w:p>
    <w:p w:rsidR="00CE1E11" w:rsidRPr="006A3BBC" w:rsidRDefault="00CE1E11" w:rsidP="00565FC8">
      <w:pPr>
        <w:widowControl w:val="0"/>
        <w:jc w:val="both"/>
        <w:rPr>
          <w:rFonts w:ascii="GHEA Grapalat" w:hAnsi="GHEA Grapalat" w:cs="Sylfaen"/>
          <w:i/>
          <w:sz w:val="20"/>
          <w:szCs w:val="20"/>
        </w:rPr>
      </w:pPr>
      <w:r w:rsidRPr="006A3BBC">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6A3BBC" w:rsidRDefault="00565FC8" w:rsidP="00565FC8">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5.2.</w:t>
      </w:r>
      <w:r w:rsidR="001E4776" w:rsidRPr="006A3BBC">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6A3BBC" w:rsidRDefault="00565FC8" w:rsidP="00565FC8">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а</w:t>
      </w:r>
      <w:proofErr w:type="gramStart"/>
      <w:r w:rsidRPr="006A3BBC">
        <w:rPr>
          <w:rFonts w:ascii="GHEA Grapalat" w:hAnsi="GHEA Grapalat"/>
          <w:i/>
          <w:sz w:val="20"/>
          <w:szCs w:val="20"/>
        </w:rPr>
        <w:t>)</w:t>
      </w:r>
      <w:r w:rsidR="001E4776" w:rsidRPr="006A3BBC">
        <w:rPr>
          <w:rFonts w:ascii="GHEA Grapalat" w:hAnsi="GHEA Grapalat"/>
          <w:i/>
          <w:sz w:val="20"/>
          <w:szCs w:val="20"/>
        </w:rPr>
        <w:t>д</w:t>
      </w:r>
      <w:proofErr w:type="gramEnd"/>
      <w:r w:rsidR="001E4776" w:rsidRPr="006A3BBC">
        <w:rPr>
          <w:rFonts w:ascii="GHEA Grapalat" w:hAnsi="GHEA Grapalat"/>
          <w:i/>
          <w:sz w:val="20"/>
          <w:szCs w:val="20"/>
        </w:rPr>
        <w:t>ля урегулирования вопроса предпринимает меры, предусмотренные договором для подобной ситуации;</w:t>
      </w:r>
    </w:p>
    <w:p w:rsidR="001E4776" w:rsidRPr="006A3BBC" w:rsidRDefault="00565FC8" w:rsidP="00565FC8">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б</w:t>
      </w:r>
      <w:proofErr w:type="gramStart"/>
      <w:r w:rsidRPr="006A3BBC">
        <w:rPr>
          <w:rFonts w:ascii="GHEA Grapalat" w:hAnsi="GHEA Grapalat"/>
          <w:i/>
          <w:sz w:val="20"/>
          <w:szCs w:val="20"/>
        </w:rPr>
        <w:t>)</w:t>
      </w:r>
      <w:r w:rsidR="001E4776" w:rsidRPr="006A3BBC">
        <w:rPr>
          <w:rFonts w:ascii="GHEA Grapalat" w:hAnsi="GHEA Grapalat"/>
          <w:i/>
          <w:sz w:val="20"/>
          <w:szCs w:val="20"/>
        </w:rPr>
        <w:t>в</w:t>
      </w:r>
      <w:proofErr w:type="gramEnd"/>
      <w:r w:rsidR="001E4776" w:rsidRPr="006A3BBC">
        <w:rPr>
          <w:rFonts w:ascii="GHEA Grapalat" w:hAnsi="GHEA Grapalat"/>
          <w:i/>
          <w:sz w:val="20"/>
          <w:szCs w:val="20"/>
        </w:rPr>
        <w:t xml:space="preserve"> отношении Продавца применяет меры ответственности, предусмотренные договором.</w:t>
      </w:r>
    </w:p>
    <w:p w:rsidR="00371CF8" w:rsidRPr="006A3BBC" w:rsidRDefault="00CB1211"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5</w:t>
      </w:r>
      <w:r w:rsidR="009123CA" w:rsidRPr="006A3BBC">
        <w:rPr>
          <w:rFonts w:ascii="GHEA Grapalat" w:hAnsi="GHEA Grapalat"/>
          <w:i/>
          <w:sz w:val="20"/>
          <w:szCs w:val="20"/>
        </w:rPr>
        <w:t>.</w:t>
      </w:r>
      <w:r w:rsidR="00565FC8" w:rsidRPr="006A3BBC">
        <w:rPr>
          <w:rFonts w:ascii="GHEA Grapalat" w:hAnsi="GHEA Grapalat"/>
          <w:i/>
          <w:sz w:val="20"/>
          <w:szCs w:val="20"/>
        </w:rPr>
        <w:t>3.</w:t>
      </w:r>
      <w:r w:rsidR="00371CF8" w:rsidRPr="006A3BBC">
        <w:rPr>
          <w:rFonts w:ascii="GHEA Grapalat" w:hAnsi="GHEA Grapalat"/>
          <w:i/>
          <w:sz w:val="20"/>
          <w:szCs w:val="20"/>
        </w:rPr>
        <w:t xml:space="preserve">Покупатель в течение _____ рабочих дней с </w:t>
      </w:r>
      <w:proofErr w:type="gramStart"/>
      <w:r w:rsidR="00371CF8" w:rsidRPr="006A3BBC">
        <w:rPr>
          <w:rFonts w:ascii="GHEA Grapalat" w:hAnsi="GHEA Grapalat"/>
          <w:i/>
          <w:sz w:val="20"/>
          <w:szCs w:val="20"/>
        </w:rPr>
        <w:t>рабочего дня, следующего за днем получения акта приема-передачи представляет</w:t>
      </w:r>
      <w:proofErr w:type="gramEnd"/>
      <w:r w:rsidR="00371CF8" w:rsidRPr="006A3BBC">
        <w:rPr>
          <w:rFonts w:ascii="GHEA Grapalat" w:hAnsi="GHEA Grapalat"/>
          <w:i/>
          <w:sz w:val="20"/>
          <w:szCs w:val="20"/>
        </w:rPr>
        <w:t xml:space="preserve"> Продавцу один экземпляр подписанного им акта приема-передачи либо мотивированное отклонение непринятия товара.</w:t>
      </w:r>
    </w:p>
    <w:p w:rsidR="00371CF8" w:rsidRPr="006A3BBC" w:rsidRDefault="00565FC8" w:rsidP="00565FC8">
      <w:pPr>
        <w:widowControl w:val="0"/>
        <w:tabs>
          <w:tab w:val="left" w:pos="1134"/>
        </w:tabs>
        <w:jc w:val="both"/>
        <w:rPr>
          <w:rFonts w:ascii="GHEA Grapalat" w:hAnsi="GHEA Grapalat" w:cs="Sylfaen"/>
          <w:i/>
          <w:sz w:val="20"/>
          <w:szCs w:val="20"/>
        </w:rPr>
      </w:pPr>
      <w:r w:rsidRPr="006A3BBC">
        <w:rPr>
          <w:rFonts w:ascii="GHEA Grapalat" w:hAnsi="GHEA Grapalat"/>
          <w:i/>
          <w:sz w:val="20"/>
          <w:szCs w:val="20"/>
        </w:rPr>
        <w:t>5.4.</w:t>
      </w:r>
      <w:r w:rsidR="00371CF8" w:rsidRPr="006A3BBC">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6A3BBC" w:rsidRDefault="00BE5F44" w:rsidP="00565FC8">
      <w:pPr>
        <w:widowControl w:val="0"/>
        <w:tabs>
          <w:tab w:val="left" w:pos="1134"/>
        </w:tabs>
        <w:ind w:firstLine="567"/>
        <w:jc w:val="both"/>
        <w:rPr>
          <w:rFonts w:ascii="GHEA Grapalat" w:hAnsi="GHEA Grapalat"/>
          <w:i/>
          <w:sz w:val="20"/>
          <w:szCs w:val="20"/>
        </w:rPr>
      </w:pPr>
    </w:p>
    <w:p w:rsidR="009123CA" w:rsidRPr="006A3BBC" w:rsidRDefault="009123CA" w:rsidP="00B46D58">
      <w:pPr>
        <w:widowControl w:val="0"/>
        <w:spacing w:after="160"/>
        <w:jc w:val="center"/>
        <w:rPr>
          <w:rFonts w:ascii="GHEA Grapalat" w:hAnsi="GHEA Grapalat"/>
          <w:b/>
          <w:sz w:val="20"/>
          <w:szCs w:val="20"/>
        </w:rPr>
      </w:pPr>
      <w:r w:rsidRPr="006A3BBC">
        <w:rPr>
          <w:rFonts w:ascii="GHEA Grapalat" w:hAnsi="GHEA Grapalat"/>
          <w:b/>
          <w:sz w:val="20"/>
          <w:szCs w:val="20"/>
        </w:rPr>
        <w:lastRenderedPageBreak/>
        <w:t>6. ОТВЕТСТВЕННОСТЬ СТОРОН</w:t>
      </w:r>
    </w:p>
    <w:p w:rsidR="009123CA" w:rsidRPr="006A3BBC" w:rsidRDefault="009123CA"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6.</w:t>
      </w:r>
      <w:r w:rsidR="00565FC8" w:rsidRPr="006A3BBC">
        <w:rPr>
          <w:rFonts w:ascii="GHEA Grapalat" w:hAnsi="GHEA Grapalat"/>
          <w:i/>
          <w:sz w:val="20"/>
          <w:szCs w:val="20"/>
        </w:rPr>
        <w:t>1.</w:t>
      </w:r>
      <w:r w:rsidRPr="006A3BBC">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6A3BBC" w:rsidRDefault="009123CA"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6.</w:t>
      </w:r>
      <w:r w:rsidR="00565FC8" w:rsidRPr="006A3BBC">
        <w:rPr>
          <w:rFonts w:ascii="GHEA Grapalat" w:hAnsi="GHEA Grapalat"/>
          <w:i/>
          <w:sz w:val="20"/>
          <w:szCs w:val="20"/>
        </w:rPr>
        <w:t>2.</w:t>
      </w:r>
      <w:r w:rsidRPr="006A3BBC">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6A3BBC">
        <w:rPr>
          <w:rFonts w:ascii="GHEA Grapalat" w:hAnsi="GHEA Grapalat"/>
          <w:i/>
          <w:sz w:val="20"/>
          <w:szCs w:val="20"/>
        </w:rPr>
        <w:t xml:space="preserve"> рабочий</w:t>
      </w:r>
      <w:r w:rsidRPr="006A3BBC">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A3BBC" w:rsidRDefault="009123CA"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6.</w:t>
      </w:r>
      <w:r w:rsidR="00565FC8" w:rsidRPr="006A3BBC">
        <w:rPr>
          <w:rFonts w:ascii="GHEA Grapalat" w:hAnsi="GHEA Grapalat"/>
          <w:i/>
          <w:sz w:val="20"/>
          <w:szCs w:val="20"/>
        </w:rPr>
        <w:t>3.</w:t>
      </w:r>
      <w:r w:rsidRPr="006A3BBC">
        <w:rPr>
          <w:rFonts w:ascii="GHEA Grapalat" w:hAnsi="GHEA Grapalat"/>
          <w:i/>
          <w:sz w:val="20"/>
          <w:szCs w:val="20"/>
        </w:rPr>
        <w:t>В каждом случае поставки товара, не соответствующего указанной в</w:t>
      </w:r>
      <w:r w:rsidR="00D52566" w:rsidRPr="006A3BBC">
        <w:rPr>
          <w:rFonts w:ascii="Courier New" w:hAnsi="Courier New" w:cs="Courier New"/>
          <w:i/>
          <w:sz w:val="20"/>
          <w:szCs w:val="20"/>
          <w:lang w:val="en-US"/>
        </w:rPr>
        <w:t> </w:t>
      </w:r>
      <w:r w:rsidRPr="006A3BBC">
        <w:rPr>
          <w:rFonts w:ascii="GHEA Grapalat" w:hAnsi="GHEA Grapalat"/>
          <w:i/>
          <w:sz w:val="20"/>
          <w:szCs w:val="20"/>
        </w:rPr>
        <w:t>пункте 1.</w:t>
      </w:r>
      <w:r w:rsidR="00565FC8" w:rsidRPr="006A3BBC">
        <w:rPr>
          <w:rFonts w:ascii="GHEA Grapalat" w:hAnsi="GHEA Grapalat"/>
          <w:i/>
          <w:sz w:val="20"/>
          <w:szCs w:val="20"/>
        </w:rPr>
        <w:t>1.</w:t>
      </w:r>
      <w:r w:rsidRPr="006A3BBC">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6A3BBC">
        <w:rPr>
          <w:rStyle w:val="af6"/>
          <w:rFonts w:ascii="GHEA Grapalat" w:hAnsi="GHEA Grapalat"/>
          <w:i/>
          <w:sz w:val="20"/>
          <w:szCs w:val="20"/>
        </w:rPr>
        <w:footnoteReference w:customMarkFollows="1" w:id="15"/>
        <w:t>20</w:t>
      </w:r>
      <w:r w:rsidRPr="006A3BBC">
        <w:rPr>
          <w:rFonts w:ascii="GHEA Grapalat" w:hAnsi="GHEA Grapalat"/>
          <w:i/>
          <w:sz w:val="20"/>
          <w:szCs w:val="20"/>
        </w:rPr>
        <w:t>.</w:t>
      </w:r>
      <w:r w:rsidR="00DF0BD2" w:rsidRPr="006A3BBC">
        <w:rPr>
          <w:rFonts w:ascii="GHEA Grapalat" w:hAnsi="GHEA Grapalat"/>
          <w:i/>
          <w:sz w:val="20"/>
          <w:szCs w:val="20"/>
        </w:rPr>
        <w:t xml:space="preserve"> При этом</w:t>
      </w:r>
      <w:r w:rsidR="00DF0BD2" w:rsidRPr="006A3BBC">
        <w:rPr>
          <w:rFonts w:ascii="GHEA Grapalat" w:hAnsi="GHEA Grapalat"/>
          <w:i/>
          <w:sz w:val="20"/>
          <w:szCs w:val="20"/>
          <w:lang w:val="hy-AM"/>
        </w:rPr>
        <w:t>,</w:t>
      </w:r>
      <w:r w:rsidR="00DF0BD2" w:rsidRPr="006A3BBC">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A3BBC" w:rsidRDefault="0094684E"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6.</w:t>
      </w:r>
      <w:r w:rsidR="00565FC8" w:rsidRPr="006A3BBC">
        <w:rPr>
          <w:rFonts w:ascii="GHEA Grapalat" w:hAnsi="GHEA Grapalat"/>
          <w:i/>
          <w:sz w:val="20"/>
          <w:szCs w:val="20"/>
        </w:rPr>
        <w:t>4.</w:t>
      </w:r>
      <w:r w:rsidRPr="006A3BBC">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6A3BBC" w:rsidRDefault="0094684E"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6.</w:t>
      </w:r>
      <w:r w:rsidR="00565FC8" w:rsidRPr="006A3BBC">
        <w:rPr>
          <w:rFonts w:ascii="GHEA Grapalat" w:hAnsi="GHEA Grapalat"/>
          <w:i/>
          <w:sz w:val="20"/>
          <w:szCs w:val="20"/>
        </w:rPr>
        <w:t>5.</w:t>
      </w:r>
      <w:r w:rsidRPr="006A3BBC">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6A3BBC">
        <w:rPr>
          <w:rFonts w:ascii="GHEA Grapalat" w:hAnsi="GHEA Grapalat"/>
          <w:i/>
          <w:sz w:val="20"/>
          <w:szCs w:val="20"/>
        </w:rPr>
        <w:t xml:space="preserve">рабочий </w:t>
      </w:r>
      <w:r w:rsidRPr="006A3BBC">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6A3BBC" w:rsidRDefault="0094684E"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6.</w:t>
      </w:r>
      <w:r w:rsidR="00565FC8" w:rsidRPr="006A3BBC">
        <w:rPr>
          <w:rFonts w:ascii="GHEA Grapalat" w:hAnsi="GHEA Grapalat"/>
          <w:i/>
          <w:sz w:val="20"/>
          <w:szCs w:val="20"/>
        </w:rPr>
        <w:t>6.</w:t>
      </w:r>
      <w:r w:rsidRPr="006A3BBC">
        <w:rPr>
          <w:rFonts w:ascii="GHEA Grapalat" w:hAnsi="GHEA Grapalat"/>
          <w:i/>
          <w:sz w:val="20"/>
          <w:szCs w:val="20"/>
        </w:rPr>
        <w:t>В непредусмотренных договором случаях за неисполнение или ненадлежащее исполнение своих обязатель</w:t>
      </w:r>
      <w:proofErr w:type="gramStart"/>
      <w:r w:rsidRPr="006A3BBC">
        <w:rPr>
          <w:rFonts w:ascii="GHEA Grapalat" w:hAnsi="GHEA Grapalat"/>
          <w:i/>
          <w:sz w:val="20"/>
          <w:szCs w:val="20"/>
        </w:rPr>
        <w:t>ств ст</w:t>
      </w:r>
      <w:proofErr w:type="gramEnd"/>
      <w:r w:rsidRPr="006A3BBC">
        <w:rPr>
          <w:rFonts w:ascii="GHEA Grapalat" w:hAnsi="GHEA Grapalat"/>
          <w:i/>
          <w:sz w:val="20"/>
          <w:szCs w:val="20"/>
        </w:rPr>
        <w:t>ороны несут ответственность в порядке, установленном законодательством Республики Армения.</w:t>
      </w:r>
    </w:p>
    <w:p w:rsidR="0094684E" w:rsidRPr="006A3BBC" w:rsidRDefault="00BE5525" w:rsidP="00565FC8">
      <w:pPr>
        <w:widowControl w:val="0"/>
        <w:tabs>
          <w:tab w:val="left" w:pos="1134"/>
        </w:tabs>
        <w:jc w:val="both"/>
        <w:rPr>
          <w:rFonts w:ascii="GHEA Grapalat" w:hAnsi="GHEA Grapalat"/>
          <w:i/>
          <w:sz w:val="20"/>
          <w:szCs w:val="20"/>
        </w:rPr>
      </w:pPr>
      <w:r w:rsidRPr="006A3BBC">
        <w:rPr>
          <w:rFonts w:ascii="GHEA Grapalat" w:hAnsi="GHEA Grapalat"/>
          <w:i/>
          <w:sz w:val="20"/>
          <w:szCs w:val="20"/>
        </w:rPr>
        <w:t>6</w:t>
      </w:r>
      <w:r w:rsidR="0094684E" w:rsidRPr="006A3BBC">
        <w:rPr>
          <w:rFonts w:ascii="GHEA Grapalat" w:hAnsi="GHEA Grapalat"/>
          <w:i/>
          <w:sz w:val="20"/>
          <w:szCs w:val="20"/>
        </w:rPr>
        <w:t>.</w:t>
      </w:r>
      <w:r w:rsidR="00565FC8" w:rsidRPr="006A3BBC">
        <w:rPr>
          <w:rFonts w:ascii="GHEA Grapalat" w:hAnsi="GHEA Grapalat"/>
          <w:i/>
          <w:sz w:val="20"/>
          <w:szCs w:val="20"/>
        </w:rPr>
        <w:t>7.</w:t>
      </w:r>
      <w:r w:rsidR="0094684E" w:rsidRPr="006A3BBC">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6A3BBC" w:rsidRDefault="00D52566" w:rsidP="00B46D58">
      <w:pPr>
        <w:rPr>
          <w:rFonts w:ascii="GHEA Grapalat" w:hAnsi="GHEA Grapalat"/>
          <w:sz w:val="20"/>
          <w:szCs w:val="20"/>
          <w:lang w:val="hy-AM"/>
        </w:rPr>
      </w:pPr>
    </w:p>
    <w:p w:rsidR="009F337A" w:rsidRPr="006A3BBC" w:rsidRDefault="009F337A" w:rsidP="00B46D58">
      <w:pPr>
        <w:widowControl w:val="0"/>
        <w:spacing w:after="160"/>
        <w:jc w:val="center"/>
        <w:rPr>
          <w:rFonts w:ascii="GHEA Grapalat" w:hAnsi="GHEA Grapalat"/>
          <w:b/>
          <w:sz w:val="20"/>
          <w:szCs w:val="20"/>
        </w:rPr>
      </w:pPr>
      <w:r w:rsidRPr="006A3BBC">
        <w:rPr>
          <w:rFonts w:ascii="GHEA Grapalat" w:hAnsi="GHEA Grapalat"/>
          <w:b/>
          <w:sz w:val="20"/>
          <w:szCs w:val="20"/>
        </w:rPr>
        <w:t>7. ДЕЙСТВИЕ НЕПРЕОДОЛИМОЙ СИЛЫ (ФОРС-МАЖОР)</w:t>
      </w:r>
    </w:p>
    <w:p w:rsidR="009F337A" w:rsidRPr="006A3BBC" w:rsidRDefault="009F337A" w:rsidP="00565FC8">
      <w:pPr>
        <w:widowControl w:val="0"/>
        <w:ind w:firstLine="567"/>
        <w:jc w:val="both"/>
        <w:rPr>
          <w:rFonts w:ascii="GHEA Grapalat" w:hAnsi="GHEA Grapalat"/>
          <w:i/>
          <w:sz w:val="20"/>
          <w:szCs w:val="20"/>
        </w:rPr>
      </w:pPr>
      <w:r w:rsidRPr="006A3BBC">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6A3BBC">
        <w:rPr>
          <w:rFonts w:ascii="GHEA Grapalat" w:hAnsi="GHEA Grapalat"/>
          <w:sz w:val="20"/>
          <w:szCs w:val="20"/>
        </w:rPr>
        <w:t>которую</w:t>
      </w:r>
      <w:proofErr w:type="gramEnd"/>
      <w:r w:rsidRPr="006A3BBC">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6A3BBC">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6A3BBC" w:rsidRDefault="0094684E" w:rsidP="00565FC8">
      <w:pPr>
        <w:widowControl w:val="0"/>
        <w:spacing w:after="160"/>
        <w:jc w:val="center"/>
        <w:rPr>
          <w:rFonts w:ascii="GHEA Grapalat" w:hAnsi="GHEA Grapalat"/>
          <w:sz w:val="20"/>
          <w:szCs w:val="20"/>
          <w:lang w:val="hy-AM"/>
        </w:rPr>
      </w:pPr>
    </w:p>
    <w:p w:rsidR="00071D1C" w:rsidRPr="006A3BBC" w:rsidRDefault="00071D1C" w:rsidP="00B46D58">
      <w:pPr>
        <w:widowControl w:val="0"/>
        <w:spacing w:after="160"/>
        <w:jc w:val="center"/>
        <w:rPr>
          <w:rFonts w:ascii="GHEA Grapalat" w:hAnsi="GHEA Grapalat"/>
          <w:b/>
          <w:sz w:val="20"/>
          <w:szCs w:val="20"/>
        </w:rPr>
      </w:pPr>
      <w:r w:rsidRPr="006A3BBC">
        <w:rPr>
          <w:rFonts w:ascii="GHEA Grapalat" w:hAnsi="GHEA Grapalat"/>
          <w:b/>
          <w:sz w:val="20"/>
          <w:szCs w:val="20"/>
        </w:rPr>
        <w:t>8. ИНЫЕ УСЛОВИЯ</w:t>
      </w:r>
    </w:p>
    <w:p w:rsidR="00071D1C" w:rsidRPr="006A3BBC" w:rsidRDefault="00071D1C" w:rsidP="00092AC5">
      <w:pPr>
        <w:widowControl w:val="0"/>
        <w:tabs>
          <w:tab w:val="left" w:pos="1134"/>
        </w:tabs>
        <w:ind w:firstLine="567"/>
        <w:jc w:val="both"/>
        <w:rPr>
          <w:rFonts w:ascii="GHEA Grapalat" w:hAnsi="GHEA Grapalat" w:cs="Times Armenian"/>
          <w:i/>
          <w:sz w:val="20"/>
          <w:szCs w:val="20"/>
        </w:rPr>
      </w:pPr>
      <w:r w:rsidRPr="006A3BBC">
        <w:rPr>
          <w:rFonts w:ascii="GHEA Grapalat" w:hAnsi="GHEA Grapalat"/>
          <w:i/>
          <w:sz w:val="20"/>
          <w:szCs w:val="20"/>
        </w:rPr>
        <w:t>8.</w:t>
      </w:r>
      <w:r w:rsidR="009D71F8" w:rsidRPr="006A3BBC">
        <w:rPr>
          <w:rFonts w:ascii="GHEA Grapalat" w:hAnsi="GHEA Grapalat"/>
          <w:i/>
          <w:sz w:val="20"/>
          <w:szCs w:val="20"/>
        </w:rPr>
        <w:t>1.</w:t>
      </w:r>
      <w:r w:rsidR="009D71F8" w:rsidRPr="006A3BBC">
        <w:rPr>
          <w:rFonts w:ascii="GHEA Grapalat" w:hAnsi="GHEA Grapalat"/>
          <w:i/>
          <w:sz w:val="20"/>
          <w:szCs w:val="20"/>
        </w:rPr>
        <w:tab/>
      </w:r>
      <w:r w:rsidRPr="006A3BBC">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A3BBC" w:rsidRDefault="00071D1C" w:rsidP="00092AC5">
      <w:pPr>
        <w:widowControl w:val="0"/>
        <w:ind w:firstLine="567"/>
        <w:jc w:val="both"/>
        <w:rPr>
          <w:rFonts w:ascii="GHEA Grapalat" w:hAnsi="GHEA Grapalat" w:cs="Sylfaen"/>
          <w:i/>
          <w:sz w:val="20"/>
          <w:szCs w:val="20"/>
        </w:rPr>
      </w:pPr>
      <w:r w:rsidRPr="006A3BBC">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6A3BBC">
        <w:rPr>
          <w:rStyle w:val="af6"/>
          <w:rFonts w:ascii="GHEA Grapalat" w:hAnsi="GHEA Grapalat"/>
          <w:i/>
          <w:sz w:val="20"/>
          <w:szCs w:val="20"/>
        </w:rPr>
        <w:footnoteReference w:customMarkFollows="1" w:id="16"/>
        <w:t>21</w:t>
      </w:r>
      <w:r w:rsidRPr="006A3BBC">
        <w:rPr>
          <w:rFonts w:ascii="GHEA Grapalat" w:hAnsi="GHEA Grapalat"/>
          <w:i/>
          <w:sz w:val="20"/>
          <w:szCs w:val="20"/>
        </w:rPr>
        <w:t>.</w:t>
      </w:r>
    </w:p>
    <w:p w:rsidR="00071D1C" w:rsidRPr="006A3BBC" w:rsidRDefault="00071D1C" w:rsidP="00092AC5">
      <w:pPr>
        <w:widowControl w:val="0"/>
        <w:tabs>
          <w:tab w:val="left" w:pos="1134"/>
        </w:tabs>
        <w:ind w:firstLine="567"/>
        <w:jc w:val="both"/>
        <w:rPr>
          <w:rFonts w:ascii="GHEA Grapalat" w:hAnsi="GHEA Grapalat" w:cs="Sylfaen"/>
          <w:i/>
          <w:sz w:val="20"/>
          <w:szCs w:val="20"/>
        </w:rPr>
      </w:pPr>
      <w:r w:rsidRPr="006A3BBC">
        <w:rPr>
          <w:rFonts w:ascii="GHEA Grapalat" w:hAnsi="GHEA Grapalat"/>
          <w:i/>
          <w:sz w:val="20"/>
          <w:szCs w:val="20"/>
        </w:rPr>
        <w:t>8.</w:t>
      </w:r>
      <w:r w:rsidR="009D71F8" w:rsidRPr="006A3BBC">
        <w:rPr>
          <w:rFonts w:ascii="GHEA Grapalat" w:hAnsi="GHEA Grapalat"/>
          <w:i/>
          <w:sz w:val="20"/>
          <w:szCs w:val="20"/>
        </w:rPr>
        <w:t>2.</w:t>
      </w:r>
      <w:r w:rsidR="009D71F8" w:rsidRPr="006A3BBC">
        <w:rPr>
          <w:rFonts w:ascii="GHEA Grapalat" w:hAnsi="GHEA Grapalat"/>
          <w:i/>
          <w:sz w:val="20"/>
          <w:szCs w:val="20"/>
        </w:rPr>
        <w:tab/>
      </w:r>
      <w:r w:rsidRPr="006A3BBC">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A3BBC">
        <w:rPr>
          <w:rFonts w:ascii="Courier New" w:hAnsi="Courier New" w:cs="Courier New"/>
          <w:i/>
          <w:sz w:val="20"/>
          <w:szCs w:val="20"/>
          <w:lang w:val="en-US"/>
        </w:rPr>
        <w:t> </w:t>
      </w:r>
      <w:r w:rsidRPr="006A3BBC">
        <w:rPr>
          <w:rFonts w:ascii="GHEA Grapalat" w:hAnsi="GHEA Grapalat"/>
          <w:i/>
          <w:sz w:val="20"/>
          <w:szCs w:val="20"/>
        </w:rPr>
        <w:t>тре</w:t>
      </w:r>
      <w:r w:rsidR="00D52566" w:rsidRPr="006A3BBC">
        <w:rPr>
          <w:rFonts w:ascii="GHEA Grapalat" w:hAnsi="GHEA Grapalat"/>
          <w:i/>
          <w:sz w:val="20"/>
          <w:szCs w:val="20"/>
        </w:rPr>
        <w:t>бования, вытекающее из договора</w:t>
      </w:r>
      <w:r w:rsidRPr="006A3BBC">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6A3BBC" w:rsidRDefault="00071D1C" w:rsidP="00092AC5">
      <w:pPr>
        <w:widowControl w:val="0"/>
        <w:tabs>
          <w:tab w:val="left" w:pos="1134"/>
        </w:tabs>
        <w:ind w:firstLine="567"/>
        <w:jc w:val="both"/>
        <w:rPr>
          <w:rFonts w:ascii="GHEA Grapalat" w:hAnsi="GHEA Grapalat" w:cs="Sylfaen"/>
          <w:i/>
          <w:sz w:val="20"/>
          <w:szCs w:val="20"/>
        </w:rPr>
      </w:pPr>
      <w:r w:rsidRPr="006A3BBC">
        <w:rPr>
          <w:rFonts w:ascii="GHEA Grapalat" w:hAnsi="GHEA Grapalat"/>
          <w:i/>
          <w:sz w:val="20"/>
          <w:szCs w:val="20"/>
        </w:rPr>
        <w:t>8.</w:t>
      </w:r>
      <w:r w:rsidR="005B2A24" w:rsidRPr="006A3BBC">
        <w:rPr>
          <w:rFonts w:ascii="GHEA Grapalat" w:hAnsi="GHEA Grapalat"/>
          <w:i/>
          <w:sz w:val="20"/>
          <w:szCs w:val="20"/>
        </w:rPr>
        <w:t>3.</w:t>
      </w:r>
      <w:r w:rsidR="005B2A24" w:rsidRPr="006A3BBC">
        <w:rPr>
          <w:rFonts w:ascii="GHEA Grapalat" w:hAnsi="GHEA Grapalat"/>
          <w:i/>
          <w:sz w:val="20"/>
          <w:szCs w:val="20"/>
        </w:rPr>
        <w:tab/>
      </w:r>
      <w:proofErr w:type="gramStart"/>
      <w:r w:rsidRPr="006A3BBC">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6A3BBC">
        <w:rPr>
          <w:rFonts w:ascii="GHEA Grapalat" w:hAnsi="GHEA Grapalat"/>
          <w:i/>
          <w:sz w:val="20"/>
          <w:szCs w:val="20"/>
        </w:rPr>
        <w:t xml:space="preserve"> </w:t>
      </w:r>
      <w:r w:rsidRPr="006A3BBC">
        <w:rPr>
          <w:rFonts w:ascii="GHEA Grapalat" w:hAnsi="GHEA Grapalat"/>
          <w:i/>
          <w:sz w:val="20"/>
          <w:szCs w:val="20"/>
        </w:rPr>
        <w:lastRenderedPageBreak/>
        <w:t xml:space="preserve">одностороннем </w:t>
      </w:r>
      <w:proofErr w:type="gramStart"/>
      <w:r w:rsidRPr="006A3BBC">
        <w:rPr>
          <w:rFonts w:ascii="GHEA Grapalat" w:hAnsi="GHEA Grapalat"/>
          <w:i/>
          <w:sz w:val="20"/>
          <w:szCs w:val="20"/>
        </w:rPr>
        <w:t>порядке</w:t>
      </w:r>
      <w:proofErr w:type="gramEnd"/>
      <w:r w:rsidR="002B6548" w:rsidRPr="006A3BBC">
        <w:rPr>
          <w:rFonts w:ascii="GHEA Grapalat" w:hAnsi="GHEA Grapalat"/>
          <w:i/>
          <w:sz w:val="20"/>
          <w:szCs w:val="20"/>
          <w:lang w:val="hy-AM"/>
        </w:rPr>
        <w:t xml:space="preserve"> расторгает договор</w:t>
      </w:r>
      <w:r w:rsidRPr="006A3BBC">
        <w:rPr>
          <w:rFonts w:ascii="GHEA Grapalat" w:hAnsi="GHEA Grapalat"/>
          <w:i/>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6A3BBC">
        <w:rPr>
          <w:rFonts w:ascii="GHEA Grapalat" w:hAnsi="GHEA Grapalat"/>
          <w:i/>
          <w:sz w:val="20"/>
          <w:szCs w:val="20"/>
        </w:rPr>
        <w:t>незаключения</w:t>
      </w:r>
      <w:proofErr w:type="spellEnd"/>
      <w:r w:rsidRPr="006A3BBC">
        <w:rPr>
          <w:rFonts w:ascii="GHEA Grapalat" w:hAnsi="GHEA Grapalat"/>
          <w:i/>
          <w:sz w:val="20"/>
          <w:szCs w:val="20"/>
        </w:rPr>
        <w:t xml:space="preserve"> договора согласно законодательству Республики Армения о закупках. При этом</w:t>
      </w:r>
      <w:proofErr w:type="gramStart"/>
      <w:r w:rsidRPr="006A3BBC">
        <w:rPr>
          <w:rFonts w:ascii="GHEA Grapalat" w:hAnsi="GHEA Grapalat"/>
          <w:i/>
          <w:sz w:val="20"/>
          <w:szCs w:val="20"/>
        </w:rPr>
        <w:t>,</w:t>
      </w:r>
      <w:proofErr w:type="gramEnd"/>
      <w:r w:rsidRPr="006A3BBC">
        <w:rPr>
          <w:rFonts w:ascii="GHEA Grapalat" w:hAnsi="GHEA Grapalat"/>
          <w:i/>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A3BBC" w:rsidRDefault="00071D1C" w:rsidP="00092AC5">
      <w:pPr>
        <w:widowControl w:val="0"/>
        <w:tabs>
          <w:tab w:val="left" w:pos="1134"/>
        </w:tabs>
        <w:ind w:firstLine="567"/>
        <w:jc w:val="both"/>
        <w:rPr>
          <w:rFonts w:ascii="GHEA Grapalat" w:hAnsi="GHEA Grapalat" w:cs="Sylfaen"/>
          <w:i/>
          <w:sz w:val="20"/>
          <w:szCs w:val="20"/>
        </w:rPr>
      </w:pPr>
      <w:r w:rsidRPr="006A3BBC">
        <w:rPr>
          <w:rFonts w:ascii="GHEA Grapalat" w:hAnsi="GHEA Grapalat"/>
          <w:i/>
          <w:sz w:val="20"/>
          <w:szCs w:val="20"/>
        </w:rPr>
        <w:t>8.</w:t>
      </w:r>
      <w:r w:rsidR="00552934" w:rsidRPr="006A3BBC">
        <w:rPr>
          <w:rFonts w:ascii="GHEA Grapalat" w:hAnsi="GHEA Grapalat"/>
          <w:i/>
          <w:sz w:val="20"/>
          <w:szCs w:val="20"/>
        </w:rPr>
        <w:t>4.</w:t>
      </w:r>
      <w:r w:rsidR="00552934" w:rsidRPr="006A3BBC">
        <w:rPr>
          <w:rFonts w:ascii="GHEA Grapalat" w:hAnsi="GHEA Grapalat"/>
          <w:i/>
          <w:sz w:val="20"/>
          <w:szCs w:val="20"/>
        </w:rPr>
        <w:tab/>
      </w:r>
      <w:r w:rsidRPr="006A3BBC">
        <w:rPr>
          <w:rFonts w:ascii="GHEA Grapalat" w:hAnsi="GHEA Grapalat"/>
          <w:i/>
          <w:sz w:val="20"/>
          <w:szCs w:val="20"/>
        </w:rPr>
        <w:t>Споры в связи с договором подлежат рассмотрению в судах Республики Армения.</w:t>
      </w:r>
    </w:p>
    <w:p w:rsidR="00071D1C" w:rsidRPr="006A3BBC" w:rsidRDefault="00071D1C" w:rsidP="00092AC5">
      <w:pPr>
        <w:widowControl w:val="0"/>
        <w:tabs>
          <w:tab w:val="left" w:pos="1134"/>
        </w:tabs>
        <w:ind w:firstLine="567"/>
        <w:jc w:val="both"/>
        <w:rPr>
          <w:rFonts w:ascii="GHEA Grapalat" w:hAnsi="GHEA Grapalat" w:cs="Sylfaen"/>
          <w:i/>
          <w:sz w:val="20"/>
          <w:szCs w:val="20"/>
        </w:rPr>
      </w:pPr>
      <w:r w:rsidRPr="006A3BBC">
        <w:rPr>
          <w:rFonts w:ascii="GHEA Grapalat" w:hAnsi="GHEA Grapalat"/>
          <w:i/>
          <w:sz w:val="20"/>
          <w:szCs w:val="20"/>
        </w:rPr>
        <w:t>8.5</w:t>
      </w:r>
      <w:r w:rsidRPr="006A3BBC">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6A3BBC">
        <w:rPr>
          <w:rFonts w:ascii="GHEA Grapalat" w:hAnsi="GHEA Grapalat"/>
          <w:i/>
          <w:sz w:val="20"/>
          <w:szCs w:val="20"/>
        </w:rPr>
        <w:t>—</w:t>
      </w:r>
      <w:r w:rsidRPr="006A3BBC">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6A3BBC" w:rsidRDefault="00071D1C" w:rsidP="00092AC5">
      <w:pPr>
        <w:widowControl w:val="0"/>
        <w:tabs>
          <w:tab w:val="left" w:pos="1134"/>
        </w:tabs>
        <w:ind w:firstLine="567"/>
        <w:jc w:val="both"/>
        <w:rPr>
          <w:rFonts w:ascii="GHEA Grapalat" w:hAnsi="GHEA Grapalat" w:cs="Sylfaen"/>
          <w:i/>
          <w:spacing w:val="-6"/>
          <w:sz w:val="20"/>
          <w:szCs w:val="20"/>
        </w:rPr>
      </w:pPr>
      <w:r w:rsidRPr="006A3BBC">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A3BBC" w:rsidRDefault="00071D1C" w:rsidP="00092AC5">
      <w:pPr>
        <w:widowControl w:val="0"/>
        <w:ind w:firstLine="567"/>
        <w:jc w:val="both"/>
        <w:rPr>
          <w:rFonts w:ascii="GHEA Grapalat" w:hAnsi="GHEA Grapalat"/>
          <w:i/>
          <w:sz w:val="20"/>
          <w:szCs w:val="20"/>
        </w:rPr>
      </w:pPr>
      <w:r w:rsidRPr="006A3BBC">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A3BBC" w:rsidRDefault="00071D1C" w:rsidP="00092AC5">
      <w:pPr>
        <w:widowControl w:val="0"/>
        <w:tabs>
          <w:tab w:val="left" w:pos="1134"/>
        </w:tabs>
        <w:ind w:firstLine="567"/>
        <w:jc w:val="both"/>
        <w:rPr>
          <w:rFonts w:ascii="GHEA Grapalat" w:hAnsi="GHEA Grapalat"/>
          <w:i/>
          <w:sz w:val="20"/>
          <w:szCs w:val="20"/>
        </w:rPr>
      </w:pPr>
      <w:r w:rsidRPr="006A3BBC">
        <w:rPr>
          <w:rFonts w:ascii="GHEA Grapalat" w:hAnsi="GHEA Grapalat"/>
          <w:i/>
          <w:sz w:val="20"/>
          <w:szCs w:val="20"/>
        </w:rPr>
        <w:t>8.</w:t>
      </w:r>
      <w:r w:rsidR="00AC30D5" w:rsidRPr="006A3BBC">
        <w:rPr>
          <w:rFonts w:ascii="GHEA Grapalat" w:hAnsi="GHEA Grapalat"/>
          <w:i/>
          <w:sz w:val="20"/>
          <w:szCs w:val="20"/>
        </w:rPr>
        <w:t>6.</w:t>
      </w:r>
      <w:r w:rsidR="00AC30D5" w:rsidRPr="006A3BBC">
        <w:rPr>
          <w:rFonts w:ascii="GHEA Grapalat" w:hAnsi="GHEA Grapalat"/>
          <w:i/>
          <w:sz w:val="20"/>
          <w:szCs w:val="20"/>
        </w:rPr>
        <w:tab/>
      </w:r>
      <w:r w:rsidRPr="006A3BBC">
        <w:rPr>
          <w:rFonts w:ascii="GHEA Grapalat" w:hAnsi="GHEA Grapalat"/>
          <w:i/>
          <w:sz w:val="20"/>
          <w:szCs w:val="20"/>
        </w:rPr>
        <w:t>Если договор осуществляется посредством заключения агентского договора:</w:t>
      </w:r>
    </w:p>
    <w:p w:rsidR="00071D1C" w:rsidRPr="006A3BBC" w:rsidRDefault="00071D1C" w:rsidP="00092AC5">
      <w:pPr>
        <w:widowControl w:val="0"/>
        <w:tabs>
          <w:tab w:val="left" w:pos="1134"/>
        </w:tabs>
        <w:ind w:firstLine="567"/>
        <w:jc w:val="both"/>
        <w:rPr>
          <w:rFonts w:ascii="GHEA Grapalat" w:hAnsi="GHEA Grapalat"/>
          <w:i/>
          <w:sz w:val="20"/>
          <w:szCs w:val="20"/>
        </w:rPr>
      </w:pPr>
      <w:r w:rsidRPr="006A3BBC">
        <w:rPr>
          <w:rFonts w:ascii="GHEA Grapalat" w:hAnsi="GHEA Grapalat"/>
          <w:i/>
          <w:sz w:val="20"/>
          <w:szCs w:val="20"/>
        </w:rPr>
        <w:t>1)</w:t>
      </w:r>
      <w:r w:rsidR="00E95CE6" w:rsidRPr="006A3BBC">
        <w:rPr>
          <w:rFonts w:ascii="GHEA Grapalat" w:hAnsi="GHEA Grapalat"/>
          <w:i/>
          <w:sz w:val="20"/>
          <w:szCs w:val="20"/>
        </w:rPr>
        <w:tab/>
      </w:r>
      <w:r w:rsidRPr="006A3BBC">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6A3BBC" w:rsidRDefault="00071D1C" w:rsidP="00092AC5">
      <w:pPr>
        <w:widowControl w:val="0"/>
        <w:tabs>
          <w:tab w:val="left" w:pos="1134"/>
        </w:tabs>
        <w:ind w:firstLine="567"/>
        <w:jc w:val="both"/>
        <w:rPr>
          <w:rFonts w:ascii="GHEA Grapalat" w:hAnsi="GHEA Grapalat"/>
          <w:i/>
          <w:sz w:val="20"/>
          <w:szCs w:val="20"/>
        </w:rPr>
      </w:pPr>
      <w:r w:rsidRPr="006A3BBC">
        <w:rPr>
          <w:rFonts w:ascii="GHEA Grapalat" w:hAnsi="GHEA Grapalat"/>
          <w:i/>
          <w:sz w:val="20"/>
          <w:szCs w:val="20"/>
        </w:rPr>
        <w:t>2)</w:t>
      </w:r>
      <w:r w:rsidR="00E95CE6" w:rsidRPr="006A3BBC">
        <w:rPr>
          <w:rFonts w:ascii="GHEA Grapalat" w:hAnsi="GHEA Grapalat"/>
          <w:i/>
          <w:sz w:val="20"/>
          <w:szCs w:val="20"/>
        </w:rPr>
        <w:tab/>
      </w:r>
      <w:r w:rsidRPr="006A3BBC">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A3BBC">
        <w:rPr>
          <w:rStyle w:val="af6"/>
          <w:rFonts w:ascii="GHEA Grapalat" w:hAnsi="GHEA Grapalat"/>
          <w:i/>
          <w:sz w:val="20"/>
          <w:szCs w:val="20"/>
        </w:rPr>
        <w:footnoteReference w:customMarkFollows="1" w:id="17"/>
        <w:t>22</w:t>
      </w:r>
      <w:r w:rsidRPr="006A3BBC">
        <w:rPr>
          <w:rFonts w:ascii="GHEA Grapalat" w:hAnsi="GHEA Grapalat"/>
          <w:i/>
          <w:sz w:val="20"/>
          <w:szCs w:val="20"/>
        </w:rPr>
        <w:t>.</w:t>
      </w:r>
    </w:p>
    <w:p w:rsidR="00071D1C" w:rsidRPr="006A3BBC" w:rsidRDefault="00071D1C" w:rsidP="00092AC5">
      <w:pPr>
        <w:widowControl w:val="0"/>
        <w:tabs>
          <w:tab w:val="left" w:pos="1134"/>
        </w:tabs>
        <w:ind w:firstLine="567"/>
        <w:jc w:val="both"/>
        <w:rPr>
          <w:rFonts w:ascii="GHEA Grapalat" w:hAnsi="GHEA Grapalat"/>
          <w:i/>
          <w:sz w:val="20"/>
          <w:szCs w:val="20"/>
        </w:rPr>
      </w:pPr>
      <w:r w:rsidRPr="006A3BBC">
        <w:rPr>
          <w:rFonts w:ascii="GHEA Grapalat" w:hAnsi="GHEA Grapalat"/>
          <w:i/>
          <w:sz w:val="20"/>
          <w:szCs w:val="20"/>
        </w:rPr>
        <w:t>8.</w:t>
      </w:r>
      <w:r w:rsidR="00AC30D5" w:rsidRPr="006A3BBC">
        <w:rPr>
          <w:rFonts w:ascii="GHEA Grapalat" w:hAnsi="GHEA Grapalat"/>
          <w:i/>
          <w:sz w:val="20"/>
          <w:szCs w:val="20"/>
        </w:rPr>
        <w:t>7.</w:t>
      </w:r>
      <w:r w:rsidR="00AC30D5" w:rsidRPr="006A3BBC">
        <w:rPr>
          <w:rFonts w:ascii="GHEA Grapalat" w:hAnsi="GHEA Grapalat"/>
          <w:i/>
          <w:sz w:val="20"/>
          <w:szCs w:val="20"/>
        </w:rPr>
        <w:tab/>
      </w:r>
      <w:r w:rsidRPr="006A3BBC">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A3BBC">
        <w:rPr>
          <w:rStyle w:val="af6"/>
          <w:rFonts w:ascii="GHEA Grapalat" w:hAnsi="GHEA Grapalat"/>
          <w:i/>
          <w:sz w:val="20"/>
          <w:szCs w:val="20"/>
        </w:rPr>
        <w:footnoteReference w:customMarkFollows="1" w:id="18"/>
        <w:t>23</w:t>
      </w:r>
      <w:r w:rsidRPr="006A3BBC">
        <w:rPr>
          <w:rFonts w:ascii="GHEA Grapalat" w:hAnsi="GHEA Grapalat"/>
          <w:i/>
          <w:sz w:val="20"/>
          <w:szCs w:val="20"/>
        </w:rPr>
        <w:t>.</w:t>
      </w:r>
    </w:p>
    <w:p w:rsidR="00071D1C" w:rsidRPr="006A3BBC" w:rsidRDefault="00071D1C" w:rsidP="00092AC5">
      <w:pPr>
        <w:widowControl w:val="0"/>
        <w:tabs>
          <w:tab w:val="left" w:pos="1134"/>
        </w:tabs>
        <w:ind w:firstLine="567"/>
        <w:jc w:val="both"/>
        <w:rPr>
          <w:rFonts w:ascii="GHEA Grapalat" w:hAnsi="GHEA Grapalat"/>
          <w:i/>
          <w:sz w:val="20"/>
          <w:szCs w:val="20"/>
        </w:rPr>
      </w:pPr>
      <w:r w:rsidRPr="006A3BBC">
        <w:rPr>
          <w:rFonts w:ascii="GHEA Grapalat" w:hAnsi="GHEA Grapalat"/>
          <w:i/>
          <w:sz w:val="20"/>
          <w:szCs w:val="20"/>
        </w:rPr>
        <w:t>8.</w:t>
      </w:r>
      <w:r w:rsidR="006E15CD" w:rsidRPr="006A3BBC">
        <w:rPr>
          <w:rFonts w:ascii="GHEA Grapalat" w:hAnsi="GHEA Grapalat"/>
          <w:i/>
          <w:sz w:val="20"/>
          <w:szCs w:val="20"/>
        </w:rPr>
        <w:t>8.</w:t>
      </w:r>
      <w:r w:rsidR="006E15CD" w:rsidRPr="006A3BBC">
        <w:rPr>
          <w:rFonts w:ascii="GHEA Grapalat" w:hAnsi="GHEA Grapalat"/>
          <w:i/>
          <w:sz w:val="20"/>
          <w:szCs w:val="20"/>
        </w:rPr>
        <w:tab/>
      </w:r>
      <w:r w:rsidRPr="006A3BBC">
        <w:rPr>
          <w:rFonts w:ascii="GHEA Grapalat" w:hAnsi="GHEA Grapalat"/>
          <w:i/>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6A3BBC">
        <w:rPr>
          <w:rFonts w:ascii="GHEA Grapalat" w:hAnsi="GHEA Grapalat"/>
          <w:i/>
          <w:sz w:val="20"/>
          <w:szCs w:val="20"/>
        </w:rPr>
        <w:t>товара</w:t>
      </w:r>
      <w:proofErr w:type="gramStart"/>
      <w:r w:rsidR="005A3009" w:rsidRPr="006A3BBC">
        <w:rPr>
          <w:rFonts w:ascii="GHEA Grapalat" w:hAnsi="GHEA Grapalat"/>
          <w:i/>
          <w:sz w:val="20"/>
          <w:szCs w:val="20"/>
        </w:rPr>
        <w:t>,а</w:t>
      </w:r>
      <w:proofErr w:type="spellEnd"/>
      <w:proofErr w:type="gramEnd"/>
      <w:r w:rsidR="005A3009" w:rsidRPr="006A3BBC">
        <w:rPr>
          <w:rFonts w:ascii="GHEA Grapalat" w:hAnsi="GHEA Grapalat"/>
          <w:i/>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A3BBC">
        <w:rPr>
          <w:rFonts w:ascii="GHEA Grapalat" w:hAnsi="GHEA Grapalat"/>
          <w:i/>
          <w:sz w:val="20"/>
          <w:szCs w:val="20"/>
          <w:lang w:val="hy-AM"/>
        </w:rPr>
        <w:t xml:space="preserve">. </w:t>
      </w:r>
      <w:r w:rsidRPr="006A3BBC">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A3BBC" w:rsidRDefault="00071D1C" w:rsidP="00092AC5">
      <w:pPr>
        <w:widowControl w:val="0"/>
        <w:tabs>
          <w:tab w:val="left" w:pos="1134"/>
        </w:tabs>
        <w:ind w:firstLine="567"/>
        <w:jc w:val="both"/>
        <w:rPr>
          <w:rFonts w:ascii="GHEA Grapalat" w:hAnsi="GHEA Grapalat"/>
          <w:i/>
          <w:sz w:val="20"/>
          <w:szCs w:val="20"/>
        </w:rPr>
      </w:pPr>
      <w:r w:rsidRPr="006A3BBC">
        <w:rPr>
          <w:rFonts w:ascii="GHEA Grapalat" w:hAnsi="GHEA Grapalat"/>
          <w:i/>
          <w:sz w:val="20"/>
          <w:szCs w:val="20"/>
        </w:rPr>
        <w:t>8.</w:t>
      </w:r>
      <w:r w:rsidR="006E15CD" w:rsidRPr="006A3BBC">
        <w:rPr>
          <w:rFonts w:ascii="GHEA Grapalat" w:hAnsi="GHEA Grapalat"/>
          <w:i/>
          <w:sz w:val="20"/>
          <w:szCs w:val="20"/>
        </w:rPr>
        <w:t>9.</w:t>
      </w:r>
      <w:r w:rsidR="006E15CD" w:rsidRPr="006A3BBC">
        <w:rPr>
          <w:rFonts w:ascii="GHEA Grapalat" w:hAnsi="GHEA Grapalat"/>
          <w:i/>
          <w:sz w:val="20"/>
          <w:szCs w:val="20"/>
        </w:rPr>
        <w:tab/>
      </w:r>
      <w:r w:rsidRPr="006A3BBC">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6A3BBC">
        <w:rPr>
          <w:rFonts w:ascii="GHEA Grapalat" w:hAnsi="GHEA Grapalat"/>
          <w:i/>
          <w:sz w:val="20"/>
          <w:szCs w:val="20"/>
        </w:rPr>
        <w:t>—</w:t>
      </w:r>
      <w:r w:rsidRPr="006A3BBC">
        <w:rPr>
          <w:rFonts w:ascii="GHEA Grapalat" w:hAnsi="GHEA Grapalat"/>
          <w:i/>
          <w:sz w:val="20"/>
          <w:szCs w:val="20"/>
        </w:rPr>
        <w:t xml:space="preserve"> это выгода или убытки, понесенные данной стороной.</w:t>
      </w:r>
      <w:r w:rsidR="003A39AC" w:rsidRPr="006A3BBC" w:rsidDel="003A39AC">
        <w:rPr>
          <w:rFonts w:ascii="GHEA Grapalat" w:hAnsi="GHEA Grapalat"/>
          <w:i/>
          <w:sz w:val="20"/>
          <w:szCs w:val="20"/>
        </w:rPr>
        <w:t xml:space="preserve"> </w:t>
      </w:r>
      <w:r w:rsidRPr="006A3BBC">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A3BBC" w:rsidRDefault="00071D1C" w:rsidP="00092AC5">
      <w:pPr>
        <w:widowControl w:val="0"/>
        <w:tabs>
          <w:tab w:val="left" w:pos="1276"/>
        </w:tabs>
        <w:ind w:firstLine="567"/>
        <w:jc w:val="both"/>
        <w:rPr>
          <w:rFonts w:ascii="GHEA Grapalat" w:hAnsi="GHEA Grapalat"/>
          <w:i/>
          <w:sz w:val="20"/>
          <w:szCs w:val="20"/>
        </w:rPr>
      </w:pPr>
      <w:r w:rsidRPr="006A3BBC">
        <w:rPr>
          <w:rFonts w:ascii="GHEA Grapalat" w:hAnsi="GHEA Grapalat"/>
          <w:i/>
          <w:sz w:val="20"/>
          <w:szCs w:val="20"/>
        </w:rPr>
        <w:t>8.1</w:t>
      </w:r>
      <w:r w:rsidR="00E3606B" w:rsidRPr="006A3BBC">
        <w:rPr>
          <w:rFonts w:ascii="GHEA Grapalat" w:hAnsi="GHEA Grapalat"/>
          <w:i/>
          <w:sz w:val="20"/>
          <w:szCs w:val="20"/>
        </w:rPr>
        <w:t>0.</w:t>
      </w:r>
      <w:r w:rsidR="00E3606B" w:rsidRPr="006A3BBC">
        <w:rPr>
          <w:rFonts w:ascii="GHEA Grapalat" w:hAnsi="GHEA Grapalat"/>
          <w:i/>
          <w:sz w:val="20"/>
          <w:szCs w:val="20"/>
        </w:rPr>
        <w:tab/>
      </w:r>
      <w:r w:rsidRPr="006A3BBC">
        <w:rPr>
          <w:rFonts w:ascii="GHEA Grapalat" w:hAnsi="GHEA Grapalat"/>
          <w:i/>
          <w:sz w:val="20"/>
          <w:szCs w:val="20"/>
        </w:rPr>
        <w:t>Договор не может быть изменен вследствие частичного неисполнения обязатель</w:t>
      </w:r>
      <w:proofErr w:type="gramStart"/>
      <w:r w:rsidRPr="006A3BBC">
        <w:rPr>
          <w:rFonts w:ascii="GHEA Grapalat" w:hAnsi="GHEA Grapalat"/>
          <w:i/>
          <w:sz w:val="20"/>
          <w:szCs w:val="20"/>
        </w:rPr>
        <w:t>ств ст</w:t>
      </w:r>
      <w:proofErr w:type="gramEnd"/>
      <w:r w:rsidRPr="006A3BBC">
        <w:rPr>
          <w:rFonts w:ascii="GHEA Grapalat" w:hAnsi="GHEA Grapalat"/>
          <w:i/>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A3BBC">
        <w:rPr>
          <w:rFonts w:ascii="Courier New" w:hAnsi="Courier New" w:cs="Courier New"/>
          <w:i/>
          <w:sz w:val="20"/>
          <w:szCs w:val="20"/>
          <w:lang w:val="en-US"/>
        </w:rPr>
        <w:t> </w:t>
      </w:r>
      <w:r w:rsidRPr="006A3BBC">
        <w:rPr>
          <w:rFonts w:ascii="GHEA Grapalat" w:hAnsi="GHEA Grapalat"/>
          <w:i/>
          <w:sz w:val="20"/>
          <w:szCs w:val="20"/>
        </w:rPr>
        <w:t xml:space="preserve">Армения. </w:t>
      </w:r>
    </w:p>
    <w:p w:rsidR="00071D1C" w:rsidRPr="006A3BBC" w:rsidRDefault="00071D1C" w:rsidP="00092AC5">
      <w:pPr>
        <w:widowControl w:val="0"/>
        <w:tabs>
          <w:tab w:val="left" w:pos="1276"/>
        </w:tabs>
        <w:ind w:firstLine="567"/>
        <w:jc w:val="both"/>
        <w:rPr>
          <w:rFonts w:ascii="GHEA Grapalat" w:hAnsi="GHEA Grapalat"/>
          <w:i/>
          <w:spacing w:val="-6"/>
          <w:sz w:val="20"/>
          <w:szCs w:val="20"/>
        </w:rPr>
      </w:pPr>
      <w:r w:rsidRPr="006A3BBC">
        <w:rPr>
          <w:rFonts w:ascii="GHEA Grapalat" w:hAnsi="GHEA Grapalat"/>
          <w:i/>
          <w:sz w:val="20"/>
          <w:szCs w:val="20"/>
        </w:rPr>
        <w:t>8.1</w:t>
      </w:r>
      <w:r w:rsidR="009D71F8" w:rsidRPr="006A3BBC">
        <w:rPr>
          <w:rFonts w:ascii="GHEA Grapalat" w:hAnsi="GHEA Grapalat"/>
          <w:i/>
          <w:sz w:val="20"/>
          <w:szCs w:val="20"/>
        </w:rPr>
        <w:t>1.</w:t>
      </w:r>
      <w:r w:rsidR="009D71F8" w:rsidRPr="006A3BBC">
        <w:rPr>
          <w:rFonts w:ascii="GHEA Grapalat" w:hAnsi="GHEA Grapalat"/>
          <w:i/>
          <w:sz w:val="20"/>
          <w:szCs w:val="20"/>
        </w:rPr>
        <w:tab/>
      </w:r>
      <w:r w:rsidRPr="006A3BBC">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A3BBC">
        <w:rPr>
          <w:rFonts w:ascii="Courier New" w:hAnsi="Courier New" w:cs="Courier New"/>
          <w:i/>
          <w:spacing w:val="-6"/>
          <w:sz w:val="20"/>
          <w:szCs w:val="20"/>
          <w:lang w:val="en-US"/>
        </w:rPr>
        <w:t> </w:t>
      </w:r>
      <w:r w:rsidRPr="006A3BBC">
        <w:rPr>
          <w:rFonts w:ascii="GHEA Grapalat" w:hAnsi="GHEA Grapalat"/>
          <w:i/>
          <w:spacing w:val="-6"/>
          <w:sz w:val="20"/>
          <w:szCs w:val="20"/>
        </w:rPr>
        <w:t xml:space="preserve">указанием даты опубликования. Продавец считается надлежащим </w:t>
      </w:r>
      <w:proofErr w:type="gramStart"/>
      <w:r w:rsidRPr="006A3BBC">
        <w:rPr>
          <w:rFonts w:ascii="GHEA Grapalat" w:hAnsi="GHEA Grapalat"/>
          <w:i/>
          <w:spacing w:val="-6"/>
          <w:sz w:val="20"/>
          <w:szCs w:val="20"/>
        </w:rPr>
        <w:t>образом</w:t>
      </w:r>
      <w:proofErr w:type="gramEnd"/>
      <w:r w:rsidRPr="006A3BBC">
        <w:rPr>
          <w:rFonts w:ascii="GHEA Grapalat" w:hAnsi="GHEA Grapalat"/>
          <w:i/>
          <w:spacing w:val="-6"/>
          <w:sz w:val="20"/>
          <w:szCs w:val="20"/>
        </w:rPr>
        <w:t xml:space="preserve"> уведомленным относительно одностороннего расторжения договора со</w:t>
      </w:r>
      <w:r w:rsidR="00E95CE6" w:rsidRPr="006A3BBC">
        <w:rPr>
          <w:rFonts w:ascii="Courier New" w:hAnsi="Courier New" w:cs="Courier New"/>
          <w:i/>
          <w:spacing w:val="-6"/>
          <w:sz w:val="20"/>
          <w:szCs w:val="20"/>
          <w:lang w:val="en-US"/>
        </w:rPr>
        <w:t> </w:t>
      </w:r>
      <w:r w:rsidRPr="006A3BBC">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6A3BBC">
        <w:rPr>
          <w:rFonts w:ascii="GHEA Grapalat" w:hAnsi="GHEA Grapalat"/>
          <w:i/>
          <w:sz w:val="20"/>
          <w:szCs w:val="20"/>
        </w:rPr>
        <w:t xml:space="preserve"> </w:t>
      </w:r>
      <w:r w:rsidR="00DD41E4" w:rsidRPr="006A3BBC">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6A3BBC">
        <w:rPr>
          <w:rFonts w:ascii="GHEA Grapalat" w:hAnsi="GHEA Grapalat"/>
          <w:i/>
          <w:spacing w:val="-6"/>
          <w:sz w:val="20"/>
          <w:szCs w:val="20"/>
        </w:rPr>
        <w:t xml:space="preserve">высылает </w:t>
      </w:r>
      <w:r w:rsidR="00DD41E4" w:rsidRPr="006A3BBC">
        <w:rPr>
          <w:rFonts w:ascii="GHEA Grapalat" w:hAnsi="GHEA Grapalat"/>
          <w:i/>
          <w:spacing w:val="-6"/>
          <w:sz w:val="20"/>
          <w:szCs w:val="20"/>
        </w:rPr>
        <w:t>его также на электронную почту Продавца.</w:t>
      </w:r>
    </w:p>
    <w:p w:rsidR="00071D1C" w:rsidRPr="006A3BBC" w:rsidRDefault="00071D1C" w:rsidP="00092AC5">
      <w:pPr>
        <w:widowControl w:val="0"/>
        <w:tabs>
          <w:tab w:val="left" w:pos="1276"/>
        </w:tabs>
        <w:jc w:val="both"/>
        <w:rPr>
          <w:rFonts w:ascii="GHEA Grapalat" w:hAnsi="GHEA Grapalat"/>
          <w:i/>
          <w:spacing w:val="-6"/>
          <w:sz w:val="20"/>
          <w:szCs w:val="20"/>
        </w:rPr>
      </w:pPr>
      <w:r w:rsidRPr="006A3BBC">
        <w:rPr>
          <w:rFonts w:ascii="GHEA Grapalat" w:hAnsi="GHEA Grapalat"/>
          <w:i/>
          <w:sz w:val="20"/>
          <w:szCs w:val="20"/>
        </w:rPr>
        <w:lastRenderedPageBreak/>
        <w:t>8.1</w:t>
      </w:r>
      <w:r w:rsidR="009D71F8" w:rsidRPr="006A3BBC">
        <w:rPr>
          <w:rFonts w:ascii="GHEA Grapalat" w:hAnsi="GHEA Grapalat"/>
          <w:i/>
          <w:sz w:val="20"/>
          <w:szCs w:val="20"/>
        </w:rPr>
        <w:t>2.</w:t>
      </w:r>
      <w:r w:rsidRPr="006A3BBC">
        <w:rPr>
          <w:rFonts w:ascii="GHEA Grapalat" w:hAnsi="GHEA Grapalat"/>
          <w:i/>
          <w:spacing w:val="-6"/>
          <w:sz w:val="20"/>
          <w:szCs w:val="20"/>
        </w:rPr>
        <w:t xml:space="preserve">Споры, возникшие в связи с договором, разрешаются путем переговоров. В случае </w:t>
      </w:r>
      <w:proofErr w:type="spellStart"/>
      <w:r w:rsidRPr="006A3BBC">
        <w:rPr>
          <w:rFonts w:ascii="GHEA Grapalat" w:hAnsi="GHEA Grapalat"/>
          <w:i/>
          <w:spacing w:val="-6"/>
          <w:sz w:val="20"/>
          <w:szCs w:val="20"/>
        </w:rPr>
        <w:t>недостижения</w:t>
      </w:r>
      <w:proofErr w:type="spellEnd"/>
      <w:r w:rsidRPr="006A3BBC">
        <w:rPr>
          <w:rFonts w:ascii="GHEA Grapalat" w:hAnsi="GHEA Grapalat"/>
          <w:i/>
          <w:spacing w:val="-6"/>
          <w:sz w:val="20"/>
          <w:szCs w:val="20"/>
        </w:rPr>
        <w:t xml:space="preserve"> согласия споры разрешаются в судебном порядке.</w:t>
      </w:r>
    </w:p>
    <w:p w:rsidR="00071D1C" w:rsidRPr="006A3BBC" w:rsidRDefault="00071D1C" w:rsidP="00092AC5">
      <w:pPr>
        <w:widowControl w:val="0"/>
        <w:tabs>
          <w:tab w:val="left" w:pos="1276"/>
        </w:tabs>
        <w:jc w:val="both"/>
        <w:rPr>
          <w:rFonts w:ascii="GHEA Grapalat" w:hAnsi="GHEA Grapalat"/>
          <w:i/>
          <w:sz w:val="20"/>
          <w:szCs w:val="20"/>
        </w:rPr>
      </w:pPr>
      <w:r w:rsidRPr="006A3BBC">
        <w:rPr>
          <w:rFonts w:ascii="GHEA Grapalat" w:hAnsi="GHEA Grapalat"/>
          <w:i/>
          <w:sz w:val="20"/>
          <w:szCs w:val="20"/>
        </w:rPr>
        <w:t>8.1</w:t>
      </w:r>
      <w:r w:rsidR="00092AC5" w:rsidRPr="006A3BBC">
        <w:rPr>
          <w:rFonts w:ascii="GHEA Grapalat" w:hAnsi="GHEA Grapalat"/>
          <w:i/>
          <w:sz w:val="20"/>
          <w:szCs w:val="20"/>
        </w:rPr>
        <w:t>3.</w:t>
      </w:r>
      <w:r w:rsidRPr="006A3BBC">
        <w:rPr>
          <w:rFonts w:ascii="GHEA Grapalat" w:hAnsi="GHEA Grapalat"/>
          <w:i/>
          <w:sz w:val="20"/>
          <w:szCs w:val="20"/>
        </w:rPr>
        <w:t>Договор составлен на ____</w:t>
      </w:r>
      <w:r w:rsidR="00E95CE6" w:rsidRPr="006A3BBC">
        <w:rPr>
          <w:rFonts w:ascii="GHEA Grapalat" w:hAnsi="GHEA Grapalat"/>
          <w:i/>
          <w:sz w:val="20"/>
          <w:szCs w:val="20"/>
        </w:rPr>
        <w:t>_______</w:t>
      </w:r>
      <w:r w:rsidRPr="006A3BBC">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A3BBC">
        <w:rPr>
          <w:rFonts w:ascii="GHEA Grapalat" w:hAnsi="GHEA Grapalat"/>
          <w:i/>
          <w:sz w:val="20"/>
          <w:szCs w:val="20"/>
        </w:rPr>
        <w:t>1.</w:t>
      </w:r>
      <w:r w:rsidR="00E95CE6" w:rsidRPr="006A3BBC">
        <w:rPr>
          <w:rFonts w:ascii="GHEA Grapalat" w:hAnsi="GHEA Grapalat"/>
          <w:i/>
          <w:sz w:val="20"/>
          <w:szCs w:val="20"/>
        </w:rPr>
        <w:t xml:space="preserve"> </w:t>
      </w:r>
      <w:r w:rsidRPr="006A3BBC">
        <w:rPr>
          <w:rFonts w:ascii="GHEA Grapalat" w:hAnsi="GHEA Grapalat"/>
          <w:i/>
          <w:sz w:val="20"/>
          <w:szCs w:val="20"/>
        </w:rPr>
        <w:t>к</w:t>
      </w:r>
      <w:r w:rsidR="00E95CE6" w:rsidRPr="006A3BBC">
        <w:rPr>
          <w:rFonts w:ascii="Courier New" w:hAnsi="Courier New" w:cs="Courier New"/>
          <w:i/>
          <w:sz w:val="20"/>
          <w:szCs w:val="20"/>
          <w:lang w:val="en-US"/>
        </w:rPr>
        <w:t> </w:t>
      </w:r>
      <w:r w:rsidRPr="006A3BBC">
        <w:rPr>
          <w:rFonts w:ascii="GHEA Grapalat" w:hAnsi="GHEA Grapalat"/>
          <w:i/>
          <w:sz w:val="20"/>
          <w:szCs w:val="20"/>
        </w:rPr>
        <w:t>договору считаются неотъемлемой частью договора.</w:t>
      </w:r>
    </w:p>
    <w:p w:rsidR="00071D1C" w:rsidRPr="006A3BBC" w:rsidRDefault="00071D1C" w:rsidP="00092AC5">
      <w:pPr>
        <w:widowControl w:val="0"/>
        <w:tabs>
          <w:tab w:val="left" w:pos="1276"/>
        </w:tabs>
        <w:jc w:val="both"/>
        <w:rPr>
          <w:rFonts w:ascii="GHEA Grapalat" w:hAnsi="GHEA Grapalat"/>
          <w:i/>
          <w:sz w:val="20"/>
          <w:szCs w:val="20"/>
        </w:rPr>
      </w:pPr>
      <w:r w:rsidRPr="006A3BBC">
        <w:rPr>
          <w:rFonts w:ascii="GHEA Grapalat" w:hAnsi="GHEA Grapalat"/>
          <w:i/>
          <w:sz w:val="20"/>
          <w:szCs w:val="20"/>
        </w:rPr>
        <w:t>8.1</w:t>
      </w:r>
      <w:r w:rsidR="00092AC5" w:rsidRPr="006A3BBC">
        <w:rPr>
          <w:rFonts w:ascii="GHEA Grapalat" w:hAnsi="GHEA Grapalat"/>
          <w:i/>
          <w:sz w:val="20"/>
          <w:szCs w:val="20"/>
        </w:rPr>
        <w:t>4.</w:t>
      </w:r>
      <w:r w:rsidRPr="006A3BBC">
        <w:rPr>
          <w:rFonts w:ascii="GHEA Grapalat" w:hAnsi="GHEA Grapalat"/>
          <w:i/>
          <w:sz w:val="20"/>
          <w:szCs w:val="20"/>
        </w:rPr>
        <w:t>К отношениям, связанным с договором, применяется право Республики Армения.</w:t>
      </w:r>
    </w:p>
    <w:p w:rsidR="00071D1C" w:rsidRPr="006A3BBC" w:rsidRDefault="00071D1C" w:rsidP="00092AC5">
      <w:pPr>
        <w:widowControl w:val="0"/>
        <w:tabs>
          <w:tab w:val="left" w:pos="1276"/>
        </w:tabs>
        <w:jc w:val="both"/>
        <w:rPr>
          <w:rFonts w:ascii="GHEA Grapalat" w:hAnsi="GHEA Grapalat"/>
          <w:i/>
          <w:sz w:val="20"/>
          <w:szCs w:val="20"/>
        </w:rPr>
      </w:pPr>
      <w:r w:rsidRPr="006A3BBC">
        <w:rPr>
          <w:rFonts w:ascii="GHEA Grapalat" w:hAnsi="GHEA Grapalat"/>
          <w:i/>
          <w:sz w:val="20"/>
          <w:szCs w:val="20"/>
        </w:rPr>
        <w:t>8.1</w:t>
      </w:r>
      <w:r w:rsidR="00092AC5" w:rsidRPr="006A3BBC">
        <w:rPr>
          <w:rFonts w:ascii="GHEA Grapalat" w:hAnsi="GHEA Grapalat"/>
          <w:i/>
          <w:sz w:val="20"/>
          <w:szCs w:val="20"/>
        </w:rPr>
        <w:t>5.</w:t>
      </w:r>
      <w:r w:rsidRPr="006A3BBC">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6A3BBC">
        <w:rPr>
          <w:rFonts w:ascii="GHEA Grapalat" w:hAnsi="GHEA Grapalat"/>
          <w:i/>
          <w:sz w:val="20"/>
          <w:szCs w:val="20"/>
        </w:rPr>
        <w:t>заключен</w:t>
      </w:r>
      <w:proofErr w:type="gramStart"/>
      <w:r w:rsidRPr="006A3BBC">
        <w:rPr>
          <w:rFonts w:ascii="GHEA Grapalat" w:hAnsi="GHEA Grapalat"/>
          <w:i/>
          <w:sz w:val="20"/>
          <w:szCs w:val="20"/>
        </w:rPr>
        <w:t>o</w:t>
      </w:r>
      <w:proofErr w:type="spellEnd"/>
      <w:proofErr w:type="gramEnd"/>
      <w:r w:rsidRPr="006A3BBC">
        <w:rPr>
          <w:rFonts w:ascii="GHEA Grapalat" w:hAnsi="GHEA Grapalat"/>
          <w:i/>
          <w:sz w:val="20"/>
          <w:szCs w:val="20"/>
        </w:rPr>
        <w:t xml:space="preserve"> соглашение в случае, если </w:t>
      </w:r>
      <w:r w:rsidR="009673B8" w:rsidRPr="006A3BBC">
        <w:rPr>
          <w:rFonts w:ascii="GHEA Grapalat" w:hAnsi="GHEA Grapalat"/>
          <w:i/>
          <w:sz w:val="20"/>
          <w:szCs w:val="20"/>
        </w:rPr>
        <w:t xml:space="preserve">представленные </w:t>
      </w:r>
      <w:r w:rsidRPr="006A3BBC">
        <w:rPr>
          <w:rFonts w:ascii="GHEA Grapalat" w:hAnsi="GHEA Grapalat"/>
          <w:i/>
          <w:sz w:val="20"/>
          <w:szCs w:val="20"/>
        </w:rPr>
        <w:t xml:space="preserve">Продавцом в виде неустойки </w:t>
      </w:r>
      <w:r w:rsidR="009673B8" w:rsidRPr="006A3BBC">
        <w:rPr>
          <w:rFonts w:ascii="GHEA Grapalat" w:hAnsi="GHEA Grapalat"/>
          <w:i/>
          <w:sz w:val="20"/>
          <w:szCs w:val="20"/>
        </w:rPr>
        <w:t xml:space="preserve">обеспечения квалификации и </w:t>
      </w:r>
      <w:r w:rsidRPr="006A3BBC">
        <w:rPr>
          <w:rFonts w:ascii="GHEA Grapalat" w:hAnsi="GHEA Grapalat"/>
          <w:i/>
          <w:sz w:val="20"/>
          <w:szCs w:val="20"/>
        </w:rPr>
        <w:t>договора в размере предусмот</w:t>
      </w:r>
      <w:r w:rsidR="008707D8" w:rsidRPr="006A3BBC">
        <w:rPr>
          <w:rFonts w:ascii="GHEA Grapalat" w:hAnsi="GHEA Grapalat"/>
          <w:i/>
          <w:sz w:val="20"/>
          <w:szCs w:val="20"/>
        </w:rPr>
        <w:t>ренных финансовых средств заменяю</w:t>
      </w:r>
      <w:r w:rsidRPr="006A3BBC">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6A3BBC">
        <w:rPr>
          <w:rFonts w:ascii="GHEA Grapalat" w:hAnsi="GHEA Grapalat"/>
          <w:i/>
          <w:sz w:val="20"/>
          <w:szCs w:val="20"/>
        </w:rPr>
        <w:t xml:space="preserve">17 </w:t>
      </w:r>
      <w:r w:rsidRPr="006A3BBC">
        <w:rPr>
          <w:rFonts w:ascii="GHEA Grapalat" w:hAnsi="GHEA Grapalat"/>
          <w:i/>
          <w:sz w:val="20"/>
          <w:szCs w:val="20"/>
        </w:rPr>
        <w:t xml:space="preserve">пункта 32 Приложения № </w:t>
      </w:r>
      <w:r w:rsidR="006E50E4" w:rsidRPr="006A3BBC">
        <w:rPr>
          <w:rFonts w:ascii="GHEA Grapalat" w:hAnsi="GHEA Grapalat"/>
          <w:i/>
          <w:sz w:val="20"/>
          <w:szCs w:val="20"/>
        </w:rPr>
        <w:t>1</w:t>
      </w:r>
      <w:r w:rsidR="006E50E4" w:rsidRPr="006A3BBC">
        <w:rPr>
          <w:rFonts w:ascii="GHEA Grapalat" w:hAnsi="GHEA Grapalat"/>
          <w:i/>
          <w:sz w:val="20"/>
          <w:szCs w:val="20"/>
          <w:lang w:val="hy-AM"/>
        </w:rPr>
        <w:t xml:space="preserve"> </w:t>
      </w:r>
      <w:r w:rsidRPr="006A3BBC">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6A3BBC">
        <w:rPr>
          <w:rFonts w:ascii="GHEA Grapalat" w:hAnsi="GHEA Grapalat"/>
          <w:i/>
          <w:sz w:val="20"/>
          <w:szCs w:val="20"/>
        </w:rPr>
        <w:t>и</w:t>
      </w:r>
      <w:r w:rsidRPr="006A3BBC">
        <w:rPr>
          <w:rFonts w:ascii="GHEA Grapalat" w:hAnsi="GHEA Grapalat"/>
          <w:i/>
          <w:sz w:val="20"/>
          <w:szCs w:val="20"/>
        </w:rPr>
        <w:t xml:space="preserve"> представляет Покупателю </w:t>
      </w:r>
      <w:r w:rsidR="00CD7A4F" w:rsidRPr="006A3BBC">
        <w:rPr>
          <w:rFonts w:ascii="GHEA Grapalat" w:hAnsi="GHEA Grapalat"/>
          <w:i/>
          <w:sz w:val="20"/>
          <w:szCs w:val="20"/>
        </w:rPr>
        <w:t xml:space="preserve">новые обеспечения </w:t>
      </w:r>
      <w:r w:rsidRPr="006A3BBC">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6A3BBC">
        <w:rPr>
          <w:rStyle w:val="af6"/>
          <w:rFonts w:ascii="GHEA Grapalat" w:hAnsi="GHEA Grapalat"/>
          <w:i/>
          <w:sz w:val="20"/>
          <w:szCs w:val="20"/>
        </w:rPr>
        <w:footnoteReference w:customMarkFollows="1" w:id="19"/>
        <w:t>24</w:t>
      </w:r>
    </w:p>
    <w:p w:rsidR="00092AC5" w:rsidRPr="006A3BBC" w:rsidRDefault="00092AC5" w:rsidP="00B46D58">
      <w:pPr>
        <w:widowControl w:val="0"/>
        <w:spacing w:after="160"/>
        <w:jc w:val="center"/>
        <w:rPr>
          <w:rFonts w:ascii="GHEA Grapalat" w:hAnsi="GHEA Grapalat"/>
          <w:b/>
        </w:rPr>
      </w:pPr>
    </w:p>
    <w:p w:rsidR="00071D1C" w:rsidRPr="006A3BBC" w:rsidRDefault="00071D1C" w:rsidP="00B46D58">
      <w:pPr>
        <w:widowControl w:val="0"/>
        <w:spacing w:after="160"/>
        <w:jc w:val="center"/>
        <w:rPr>
          <w:rFonts w:ascii="GHEA Grapalat" w:hAnsi="GHEA Grapalat"/>
          <w:b/>
          <w:sz w:val="20"/>
          <w:szCs w:val="20"/>
        </w:rPr>
      </w:pPr>
      <w:r w:rsidRPr="006A3BBC">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F50E67" w:rsidRPr="006A3BBC" w:rsidTr="00E32B4C">
        <w:tc>
          <w:tcPr>
            <w:tcW w:w="4536" w:type="dxa"/>
          </w:tcPr>
          <w:p w:rsidR="00F50E67" w:rsidRPr="006A3BBC" w:rsidRDefault="00F50E67" w:rsidP="00E32B4C">
            <w:pPr>
              <w:widowControl w:val="0"/>
              <w:spacing w:after="160"/>
              <w:jc w:val="center"/>
              <w:rPr>
                <w:rFonts w:ascii="GHEA Grapalat" w:hAnsi="GHEA Grapalat"/>
                <w:b/>
              </w:rPr>
            </w:pPr>
          </w:p>
          <w:p w:rsidR="00F50E67" w:rsidRPr="006A3BBC" w:rsidRDefault="00F50E67" w:rsidP="00E32B4C">
            <w:pPr>
              <w:widowControl w:val="0"/>
              <w:spacing w:after="160"/>
              <w:jc w:val="center"/>
              <w:rPr>
                <w:rFonts w:ascii="GHEA Grapalat" w:hAnsi="GHEA Grapalat"/>
                <w:b/>
              </w:rPr>
            </w:pPr>
            <w:r w:rsidRPr="006A3BBC">
              <w:rPr>
                <w:rFonts w:ascii="GHEA Grapalat" w:hAnsi="GHEA Grapalat"/>
                <w:b/>
              </w:rPr>
              <w:t>ПОКУПАТЕЛЬ</w:t>
            </w:r>
          </w:p>
          <w:p w:rsidR="00F50E67" w:rsidRPr="006A3BBC" w:rsidRDefault="00F50E67" w:rsidP="00E32B4C">
            <w:pPr>
              <w:widowControl w:val="0"/>
              <w:jc w:val="center"/>
              <w:rPr>
                <w:rFonts w:ascii="GHEA Grapalat" w:hAnsi="GHEA Grapalat" w:cs="Sylfaen"/>
                <w:b/>
                <w:bCs/>
                <w:i/>
                <w:sz w:val="20"/>
                <w:szCs w:val="20"/>
              </w:rPr>
            </w:pPr>
            <w:r w:rsidRPr="006A3BBC">
              <w:rPr>
                <w:rFonts w:ascii="GHEA Grapalat" w:hAnsi="GHEA Grapalat"/>
                <w:i/>
                <w:sz w:val="20"/>
                <w:szCs w:val="20"/>
                <w:lang w:eastAsia="en-US" w:bidi="ar-SA"/>
              </w:rPr>
              <w:t xml:space="preserve">Основная школа </w:t>
            </w:r>
            <w:r w:rsidRPr="006A3BBC">
              <w:rPr>
                <w:rFonts w:ascii="GHEA Grapalat" w:hAnsi="GHEA Grapalat"/>
                <w:i/>
                <w:sz w:val="20"/>
                <w:szCs w:val="20"/>
              </w:rPr>
              <w:t>"№ 1</w:t>
            </w:r>
            <w:r w:rsidRPr="006A3BBC">
              <w:rPr>
                <w:rFonts w:ascii="GHEA Grapalat" w:hAnsi="GHEA Grapalat"/>
                <w:i/>
                <w:sz w:val="20"/>
                <w:szCs w:val="20"/>
                <w:lang w:eastAsia="en-US" w:bidi="ar-SA"/>
              </w:rPr>
              <w:t xml:space="preserve"> </w:t>
            </w:r>
            <w:proofErr w:type="spellStart"/>
            <w:r w:rsidRPr="006A3BBC">
              <w:rPr>
                <w:rFonts w:ascii="GHEA Grapalat" w:hAnsi="GHEA Grapalat"/>
                <w:i/>
                <w:sz w:val="20"/>
                <w:szCs w:val="20"/>
                <w:lang w:eastAsia="en-US" w:bidi="ar-SA"/>
              </w:rPr>
              <w:t>г</w:t>
            </w:r>
            <w:proofErr w:type="gramStart"/>
            <w:r w:rsidRPr="006A3BBC">
              <w:rPr>
                <w:rFonts w:ascii="GHEA Grapalat" w:hAnsi="GHEA Grapalat"/>
                <w:i/>
                <w:sz w:val="20"/>
                <w:szCs w:val="20"/>
                <w:lang w:eastAsia="en-US" w:bidi="ar-SA"/>
              </w:rPr>
              <w:t>.А</w:t>
            </w:r>
            <w:proofErr w:type="gramEnd"/>
            <w:r w:rsidRPr="006A3BBC">
              <w:rPr>
                <w:rFonts w:ascii="GHEA Grapalat" w:hAnsi="GHEA Grapalat"/>
                <w:i/>
                <w:sz w:val="20"/>
                <w:szCs w:val="20"/>
                <w:lang w:eastAsia="en-US" w:bidi="ar-SA"/>
              </w:rPr>
              <w:t>рташат</w:t>
            </w:r>
            <w:proofErr w:type="spellEnd"/>
            <w:r w:rsidRPr="006A3BBC">
              <w:rPr>
                <w:rFonts w:ascii="GHEA Grapalat" w:hAnsi="GHEA Grapalat"/>
                <w:i/>
                <w:sz w:val="20"/>
                <w:szCs w:val="20"/>
                <w:lang w:eastAsia="en-US" w:bidi="ar-SA"/>
              </w:rPr>
              <w:t xml:space="preserve">  имени </w:t>
            </w:r>
            <w:proofErr w:type="spellStart"/>
            <w:r w:rsidRPr="006A3BBC">
              <w:rPr>
                <w:rFonts w:ascii="GHEA Grapalat" w:hAnsi="GHEA Grapalat"/>
                <w:i/>
                <w:sz w:val="20"/>
                <w:szCs w:val="20"/>
                <w:lang w:eastAsia="en-US" w:bidi="ar-SA"/>
              </w:rPr>
              <w:t>А.Голецяна</w:t>
            </w:r>
            <w:proofErr w:type="spellEnd"/>
            <w:r w:rsidRPr="006A3BBC">
              <w:rPr>
                <w:rFonts w:ascii="GHEA Grapalat" w:hAnsi="GHEA Grapalat"/>
                <w:i/>
                <w:sz w:val="20"/>
                <w:szCs w:val="20"/>
                <w:lang w:eastAsia="en-US" w:bidi="ar-SA"/>
              </w:rPr>
              <w:t>» ГНКО</w:t>
            </w:r>
          </w:p>
          <w:p w:rsidR="00F50E67" w:rsidRPr="006A3BBC" w:rsidRDefault="00F50E67" w:rsidP="00E32B4C">
            <w:pPr>
              <w:widowControl w:val="0"/>
              <w:jc w:val="center"/>
              <w:rPr>
                <w:rFonts w:ascii="GHEA Grapalat" w:hAnsi="GHEA Grapalat"/>
                <w:i/>
                <w:sz w:val="20"/>
                <w:szCs w:val="20"/>
              </w:rPr>
            </w:pPr>
            <w:proofErr w:type="gramStart"/>
            <w:r w:rsidRPr="006A3BBC">
              <w:rPr>
                <w:rFonts w:ascii="GHEA Grapalat" w:hAnsi="GHEA Grapalat"/>
                <w:i/>
                <w:sz w:val="20"/>
                <w:szCs w:val="20"/>
              </w:rPr>
              <w:t>О</w:t>
            </w:r>
            <w:proofErr w:type="gramEnd"/>
            <w:r w:rsidRPr="006A3BBC">
              <w:rPr>
                <w:rFonts w:ascii="GHEA Grapalat" w:hAnsi="GHEA Grapalat"/>
                <w:i/>
                <w:sz w:val="20"/>
                <w:szCs w:val="20"/>
              </w:rPr>
              <w:t xml:space="preserve"> Арташат   улица Маркса  13</w:t>
            </w:r>
          </w:p>
          <w:p w:rsidR="00F50E67" w:rsidRPr="006A3BBC" w:rsidRDefault="00F50E67" w:rsidP="00E32B4C">
            <w:pPr>
              <w:widowControl w:val="0"/>
              <w:jc w:val="center"/>
              <w:rPr>
                <w:rFonts w:ascii="GHEA Grapalat" w:hAnsi="GHEA Grapalat"/>
                <w:sz w:val="20"/>
                <w:szCs w:val="20"/>
                <w:lang w:eastAsia="en-US" w:bidi="ar-SA"/>
              </w:rPr>
            </w:pPr>
            <w:r w:rsidRPr="006A3BBC">
              <w:rPr>
                <w:rFonts w:ascii="GHEA Grapalat" w:hAnsi="GHEA Grapalat"/>
                <w:sz w:val="20"/>
                <w:szCs w:val="20"/>
                <w:lang w:eastAsia="en-US" w:bidi="ar-SA"/>
              </w:rPr>
              <w:t>Н/С 900418000395</w:t>
            </w:r>
          </w:p>
          <w:p w:rsidR="00F50E67" w:rsidRPr="006A3BBC" w:rsidRDefault="00F50E67" w:rsidP="00E32B4C">
            <w:pPr>
              <w:widowControl w:val="0"/>
              <w:jc w:val="center"/>
              <w:rPr>
                <w:rFonts w:ascii="GHEA Grapalat" w:hAnsi="GHEA Grapalat"/>
                <w:i/>
                <w:sz w:val="20"/>
                <w:szCs w:val="20"/>
                <w:lang w:eastAsia="en-US" w:bidi="ar-SA"/>
              </w:rPr>
            </w:pPr>
            <w:proofErr w:type="spellStart"/>
            <w:r w:rsidRPr="006A3BBC">
              <w:rPr>
                <w:rFonts w:ascii="GHEA Grapalat" w:hAnsi="GHEA Grapalat"/>
                <w:i/>
                <w:sz w:val="20"/>
                <w:szCs w:val="20"/>
                <w:lang w:eastAsia="en-US" w:bidi="ar-SA"/>
              </w:rPr>
              <w:t>Операционний</w:t>
            </w:r>
            <w:proofErr w:type="spellEnd"/>
            <w:r w:rsidRPr="006A3BBC">
              <w:rPr>
                <w:rFonts w:ascii="GHEA Grapalat" w:hAnsi="GHEA Grapalat"/>
                <w:i/>
                <w:sz w:val="20"/>
                <w:szCs w:val="20"/>
                <w:lang w:eastAsia="en-US" w:bidi="ar-SA"/>
              </w:rPr>
              <w:t xml:space="preserve"> отдел МФ РА</w:t>
            </w:r>
          </w:p>
          <w:p w:rsidR="00F50E67" w:rsidRPr="006A3BBC" w:rsidRDefault="00F50E67" w:rsidP="00E32B4C">
            <w:pPr>
              <w:widowControl w:val="0"/>
              <w:jc w:val="center"/>
              <w:rPr>
                <w:rFonts w:ascii="GHEA Grapalat" w:hAnsi="GHEA Grapalat"/>
                <w:sz w:val="20"/>
                <w:szCs w:val="20"/>
                <w:lang w:eastAsia="en-US" w:bidi="ar-SA"/>
              </w:rPr>
            </w:pPr>
            <w:r w:rsidRPr="006A3BBC">
              <w:rPr>
                <w:rFonts w:ascii="GHEA Grapalat" w:hAnsi="GHEA Grapalat"/>
                <w:sz w:val="20"/>
                <w:szCs w:val="20"/>
                <w:lang w:eastAsia="en-US" w:bidi="ar-SA"/>
              </w:rPr>
              <w:t xml:space="preserve">УНН </w:t>
            </w:r>
            <w:r w:rsidRPr="006A3BBC">
              <w:rPr>
                <w:rFonts w:ascii="GHEA Grapalat" w:hAnsi="GHEA Grapalat"/>
                <w:sz w:val="20"/>
                <w:szCs w:val="20"/>
                <w:lang w:val="hy-AM" w:eastAsia="en-US" w:bidi="ar-SA"/>
              </w:rPr>
              <w:t>042</w:t>
            </w:r>
            <w:r w:rsidRPr="006A3BBC">
              <w:rPr>
                <w:rFonts w:ascii="GHEA Grapalat" w:hAnsi="GHEA Grapalat"/>
                <w:sz w:val="20"/>
                <w:szCs w:val="20"/>
                <w:lang w:eastAsia="en-US" w:bidi="ar-SA"/>
              </w:rPr>
              <w:t>06708</w:t>
            </w:r>
          </w:p>
          <w:p w:rsidR="00F50E67" w:rsidRPr="006A3BBC" w:rsidRDefault="00F50E67" w:rsidP="00E32B4C">
            <w:pPr>
              <w:widowControl w:val="0"/>
              <w:jc w:val="center"/>
              <w:rPr>
                <w:rFonts w:ascii="GHEA Grapalat" w:hAnsi="GHEA Grapalat"/>
              </w:rPr>
            </w:pPr>
            <w:r w:rsidRPr="006A3BBC">
              <w:rPr>
                <w:rFonts w:ascii="GHEA Grapalat" w:hAnsi="GHEA Grapalat"/>
              </w:rPr>
              <w:t>______________</w:t>
            </w:r>
          </w:p>
          <w:p w:rsidR="00F50E67" w:rsidRPr="006A3BBC" w:rsidRDefault="00F50E67" w:rsidP="00E32B4C">
            <w:pPr>
              <w:widowControl w:val="0"/>
              <w:spacing w:after="160"/>
              <w:jc w:val="center"/>
              <w:rPr>
                <w:rFonts w:ascii="GHEA Grapalat" w:hAnsi="GHEA Grapalat"/>
                <w:sz w:val="16"/>
                <w:szCs w:val="16"/>
              </w:rPr>
            </w:pPr>
            <w:r w:rsidRPr="006A3BBC">
              <w:rPr>
                <w:rFonts w:ascii="GHEA Grapalat" w:hAnsi="GHEA Grapalat"/>
                <w:sz w:val="16"/>
                <w:szCs w:val="16"/>
              </w:rPr>
              <w:t>/подпись/</w:t>
            </w:r>
          </w:p>
          <w:p w:rsidR="00F50E67" w:rsidRPr="006A3BBC" w:rsidRDefault="00F50E67" w:rsidP="00E32B4C">
            <w:pPr>
              <w:widowControl w:val="0"/>
              <w:spacing w:after="160"/>
              <w:jc w:val="center"/>
              <w:rPr>
                <w:rFonts w:ascii="GHEA Grapalat" w:hAnsi="GHEA Grapalat"/>
                <w:sz w:val="20"/>
                <w:szCs w:val="20"/>
              </w:rPr>
            </w:pPr>
            <w:r w:rsidRPr="006A3BBC">
              <w:rPr>
                <w:rFonts w:ascii="GHEA Grapalat" w:hAnsi="GHEA Grapalat"/>
                <w:sz w:val="20"/>
                <w:szCs w:val="20"/>
              </w:rPr>
              <w:t>М. П.</w:t>
            </w:r>
          </w:p>
        </w:tc>
        <w:tc>
          <w:tcPr>
            <w:tcW w:w="760" w:type="dxa"/>
          </w:tcPr>
          <w:p w:rsidR="00F50E67" w:rsidRPr="006A3BBC" w:rsidRDefault="00F50E67" w:rsidP="00E32B4C">
            <w:pPr>
              <w:widowControl w:val="0"/>
              <w:spacing w:after="160"/>
              <w:jc w:val="center"/>
              <w:rPr>
                <w:rFonts w:ascii="GHEA Grapalat" w:hAnsi="GHEA Grapalat"/>
              </w:rPr>
            </w:pPr>
          </w:p>
        </w:tc>
        <w:tc>
          <w:tcPr>
            <w:tcW w:w="4343" w:type="dxa"/>
          </w:tcPr>
          <w:p w:rsidR="00F50E67" w:rsidRPr="006A3BBC" w:rsidRDefault="00F50E67" w:rsidP="00E32B4C">
            <w:pPr>
              <w:widowControl w:val="0"/>
              <w:spacing w:after="160"/>
              <w:jc w:val="center"/>
              <w:rPr>
                <w:rFonts w:ascii="GHEA Grapalat" w:hAnsi="GHEA Grapalat"/>
                <w:b/>
              </w:rPr>
            </w:pPr>
          </w:p>
          <w:p w:rsidR="00F50E67" w:rsidRPr="006A3BBC" w:rsidRDefault="00F50E67" w:rsidP="00E32B4C">
            <w:pPr>
              <w:widowControl w:val="0"/>
              <w:spacing w:after="160"/>
              <w:jc w:val="center"/>
              <w:rPr>
                <w:rFonts w:ascii="GHEA Grapalat" w:hAnsi="GHEA Grapalat" w:cs="Sylfaen"/>
                <w:b/>
                <w:bCs/>
              </w:rPr>
            </w:pPr>
            <w:r w:rsidRPr="006A3BBC">
              <w:rPr>
                <w:rFonts w:ascii="GHEA Grapalat" w:hAnsi="GHEA Grapalat"/>
                <w:b/>
              </w:rPr>
              <w:t>ПРОДАВЕЦ</w:t>
            </w:r>
          </w:p>
          <w:p w:rsidR="00F50E67" w:rsidRPr="006A3BBC" w:rsidRDefault="00F50E67" w:rsidP="00E32B4C">
            <w:pPr>
              <w:widowControl w:val="0"/>
              <w:jc w:val="center"/>
              <w:rPr>
                <w:rFonts w:ascii="GHEA Grapalat" w:hAnsi="GHEA Grapalat"/>
              </w:rPr>
            </w:pPr>
          </w:p>
          <w:p w:rsidR="00F50E67" w:rsidRPr="006A3BBC" w:rsidRDefault="00F50E67" w:rsidP="00E32B4C">
            <w:pPr>
              <w:widowControl w:val="0"/>
              <w:jc w:val="center"/>
              <w:rPr>
                <w:rFonts w:ascii="GHEA Grapalat" w:hAnsi="GHEA Grapalat"/>
              </w:rPr>
            </w:pPr>
          </w:p>
          <w:p w:rsidR="00F50E67" w:rsidRPr="006A3BBC" w:rsidRDefault="00F50E67" w:rsidP="00E32B4C">
            <w:pPr>
              <w:widowControl w:val="0"/>
              <w:rPr>
                <w:rFonts w:ascii="GHEA Grapalat" w:hAnsi="GHEA Grapalat"/>
              </w:rPr>
            </w:pPr>
          </w:p>
          <w:p w:rsidR="00F50E67" w:rsidRPr="006A3BBC" w:rsidRDefault="00F50E67" w:rsidP="00E32B4C">
            <w:pPr>
              <w:widowControl w:val="0"/>
              <w:jc w:val="center"/>
              <w:rPr>
                <w:rFonts w:ascii="GHEA Grapalat" w:hAnsi="GHEA Grapalat"/>
              </w:rPr>
            </w:pPr>
          </w:p>
          <w:p w:rsidR="00F50E67" w:rsidRPr="006A3BBC" w:rsidRDefault="00F50E67" w:rsidP="00E32B4C">
            <w:pPr>
              <w:widowControl w:val="0"/>
              <w:jc w:val="center"/>
              <w:rPr>
                <w:rFonts w:ascii="GHEA Grapalat" w:hAnsi="GHEA Grapalat"/>
              </w:rPr>
            </w:pPr>
            <w:r w:rsidRPr="006A3BBC">
              <w:rPr>
                <w:rFonts w:ascii="GHEA Grapalat" w:hAnsi="GHEA Grapalat"/>
              </w:rPr>
              <w:t>______________________</w:t>
            </w:r>
          </w:p>
          <w:p w:rsidR="00F50E67" w:rsidRPr="006A3BBC" w:rsidRDefault="00F50E67" w:rsidP="00E32B4C">
            <w:pPr>
              <w:widowControl w:val="0"/>
              <w:spacing w:after="160"/>
              <w:jc w:val="center"/>
              <w:rPr>
                <w:rFonts w:ascii="GHEA Grapalat" w:hAnsi="GHEA Grapalat"/>
                <w:sz w:val="16"/>
                <w:szCs w:val="16"/>
              </w:rPr>
            </w:pPr>
            <w:r w:rsidRPr="006A3BBC">
              <w:rPr>
                <w:rFonts w:ascii="GHEA Grapalat" w:hAnsi="GHEA Grapalat"/>
                <w:sz w:val="16"/>
                <w:szCs w:val="16"/>
              </w:rPr>
              <w:t>/подпись/</w:t>
            </w:r>
          </w:p>
          <w:p w:rsidR="00F50E67" w:rsidRPr="006A3BBC" w:rsidRDefault="00F50E67" w:rsidP="00E32B4C">
            <w:pPr>
              <w:widowControl w:val="0"/>
              <w:spacing w:after="160"/>
              <w:jc w:val="center"/>
              <w:rPr>
                <w:rFonts w:ascii="GHEA Grapalat" w:hAnsi="GHEA Grapalat"/>
                <w:sz w:val="20"/>
                <w:szCs w:val="20"/>
              </w:rPr>
            </w:pPr>
            <w:r w:rsidRPr="006A3BBC">
              <w:rPr>
                <w:rFonts w:ascii="GHEA Grapalat" w:hAnsi="GHEA Grapalat"/>
                <w:sz w:val="20"/>
                <w:szCs w:val="20"/>
              </w:rPr>
              <w:t>М. П.</w:t>
            </w:r>
          </w:p>
        </w:tc>
      </w:tr>
    </w:tbl>
    <w:p w:rsidR="00382B60" w:rsidRPr="006A3BBC" w:rsidRDefault="00382B60" w:rsidP="00B46D58">
      <w:pPr>
        <w:widowControl w:val="0"/>
        <w:spacing w:after="160"/>
        <w:ind w:firstLine="567"/>
        <w:jc w:val="both"/>
        <w:rPr>
          <w:rFonts w:ascii="GHEA Grapalat" w:hAnsi="GHEA Grapalat"/>
          <w:i/>
          <w:lang w:val="hy-AM"/>
        </w:rPr>
      </w:pPr>
    </w:p>
    <w:p w:rsidR="00092AC5" w:rsidRPr="006A3BBC" w:rsidRDefault="00092AC5" w:rsidP="00B46D58">
      <w:pPr>
        <w:widowControl w:val="0"/>
        <w:spacing w:after="160"/>
        <w:ind w:firstLine="567"/>
        <w:jc w:val="both"/>
        <w:rPr>
          <w:rFonts w:ascii="GHEA Grapalat" w:hAnsi="GHEA Grapalat"/>
          <w:i/>
          <w:sz w:val="16"/>
          <w:szCs w:val="16"/>
        </w:rPr>
      </w:pPr>
    </w:p>
    <w:p w:rsidR="00071D1C" w:rsidRPr="006A3BBC" w:rsidRDefault="00071D1C" w:rsidP="00B46D58">
      <w:pPr>
        <w:widowControl w:val="0"/>
        <w:spacing w:after="160"/>
        <w:ind w:firstLine="567"/>
        <w:jc w:val="both"/>
        <w:rPr>
          <w:rFonts w:ascii="GHEA Grapalat" w:hAnsi="GHEA Grapalat"/>
          <w:sz w:val="16"/>
          <w:szCs w:val="16"/>
        </w:rPr>
      </w:pPr>
      <w:r w:rsidRPr="006A3BBC">
        <w:rPr>
          <w:rFonts w:ascii="GHEA Grapalat" w:hAnsi="GHEA Grapalat"/>
          <w:i/>
          <w:sz w:val="16"/>
          <w:szCs w:val="16"/>
        </w:rPr>
        <w:t>В случае необходимости в договор могут быть включены не</w:t>
      </w:r>
      <w:r w:rsidR="001D0249" w:rsidRPr="006A3BBC">
        <w:rPr>
          <w:rFonts w:ascii="Courier New" w:hAnsi="Courier New" w:cs="Courier New"/>
          <w:i/>
          <w:sz w:val="16"/>
          <w:szCs w:val="16"/>
          <w:lang w:val="en-US"/>
        </w:rPr>
        <w:t> </w:t>
      </w:r>
      <w:r w:rsidRPr="006A3BBC">
        <w:rPr>
          <w:rFonts w:ascii="GHEA Grapalat" w:hAnsi="GHEA Grapalat"/>
          <w:i/>
          <w:sz w:val="16"/>
          <w:szCs w:val="16"/>
        </w:rPr>
        <w:t>противоречащие законодательству Республики Армения положения.</w:t>
      </w:r>
    </w:p>
    <w:p w:rsidR="00071D1C" w:rsidRPr="006A3BBC" w:rsidRDefault="00071D1C" w:rsidP="00B46D58">
      <w:pPr>
        <w:widowControl w:val="0"/>
        <w:spacing w:after="160"/>
        <w:rPr>
          <w:rFonts w:ascii="GHEA Grapalat" w:hAnsi="GHEA Grapalat"/>
        </w:rPr>
      </w:pPr>
    </w:p>
    <w:p w:rsidR="00071D1C" w:rsidRPr="006A3BBC" w:rsidRDefault="00071D1C" w:rsidP="00B46D58">
      <w:pPr>
        <w:widowControl w:val="0"/>
        <w:spacing w:after="160"/>
        <w:jc w:val="right"/>
        <w:rPr>
          <w:rFonts w:ascii="GHEA Grapalat" w:hAnsi="GHEA Grapalat"/>
        </w:rPr>
        <w:sectPr w:rsidR="00071D1C" w:rsidRPr="006A3BBC" w:rsidSect="00565FC8">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6" w:h="16838" w:code="9"/>
          <w:pgMar w:top="0" w:right="707" w:bottom="0" w:left="709" w:header="561" w:footer="561" w:gutter="0"/>
          <w:cols w:space="720"/>
          <w:docGrid w:linePitch="326"/>
        </w:sectPr>
      </w:pPr>
    </w:p>
    <w:p w:rsidR="00071D1C" w:rsidRPr="006A3BBC" w:rsidRDefault="00071D1C" w:rsidP="008A7430">
      <w:pPr>
        <w:widowControl w:val="0"/>
        <w:jc w:val="right"/>
        <w:rPr>
          <w:rFonts w:ascii="GHEA Grapalat" w:hAnsi="GHEA Grapalat"/>
          <w:i/>
          <w:sz w:val="20"/>
          <w:szCs w:val="20"/>
        </w:rPr>
      </w:pPr>
      <w:r w:rsidRPr="006A3BBC">
        <w:rPr>
          <w:rFonts w:ascii="GHEA Grapalat" w:hAnsi="GHEA Grapalat"/>
          <w:i/>
          <w:sz w:val="20"/>
          <w:szCs w:val="20"/>
        </w:rPr>
        <w:lastRenderedPageBreak/>
        <w:t>Приложение № 1</w:t>
      </w:r>
    </w:p>
    <w:p w:rsidR="00565FC8" w:rsidRPr="006A3BBC" w:rsidRDefault="00071D1C" w:rsidP="008A7430">
      <w:pPr>
        <w:pStyle w:val="a3"/>
        <w:spacing w:line="240" w:lineRule="auto"/>
        <w:jc w:val="right"/>
        <w:rPr>
          <w:rFonts w:ascii="GHEA Grapalat" w:hAnsi="GHEA Grapalat"/>
          <w:b/>
          <w:lang w:eastAsia="en-US" w:bidi="ar-SA"/>
        </w:rPr>
      </w:pPr>
      <w:r w:rsidRPr="006A3BBC">
        <w:rPr>
          <w:rFonts w:ascii="GHEA Grapalat" w:hAnsi="GHEA Grapalat"/>
          <w:i w:val="0"/>
        </w:rPr>
        <w:t xml:space="preserve">к Договору под кодом </w:t>
      </w:r>
      <w:r w:rsidR="00396B45" w:rsidRPr="006A3BBC">
        <w:rPr>
          <w:rFonts w:ascii="GHEA Grapalat" w:hAnsi="GHEA Grapalat"/>
          <w:b/>
          <w:lang w:eastAsia="en-US" w:bidi="ar-SA"/>
        </w:rPr>
        <w:t>АMAHHD1-GHAPDZB-19/02</w:t>
      </w:r>
    </w:p>
    <w:p w:rsidR="00071D1C" w:rsidRPr="006A3BBC" w:rsidRDefault="00565FC8" w:rsidP="008A7430">
      <w:pPr>
        <w:widowControl w:val="0"/>
        <w:jc w:val="right"/>
        <w:rPr>
          <w:rFonts w:ascii="GHEA Grapalat" w:hAnsi="GHEA Grapalat"/>
          <w:i/>
          <w:sz w:val="20"/>
          <w:szCs w:val="20"/>
        </w:rPr>
      </w:pPr>
      <w:r w:rsidRPr="006A3BBC">
        <w:rPr>
          <w:rFonts w:ascii="GHEA Grapalat" w:hAnsi="GHEA Grapalat"/>
          <w:i/>
          <w:sz w:val="20"/>
          <w:szCs w:val="20"/>
        </w:rPr>
        <w:t xml:space="preserve">                                                                                                                                           </w:t>
      </w:r>
      <w:r w:rsidR="00071D1C" w:rsidRPr="006A3BBC">
        <w:rPr>
          <w:rFonts w:ascii="GHEA Grapalat" w:hAnsi="GHEA Grapalat"/>
          <w:i/>
          <w:sz w:val="20"/>
          <w:szCs w:val="20"/>
        </w:rPr>
        <w:t xml:space="preserve">заключенному </w:t>
      </w:r>
      <w:r w:rsidR="006132ED" w:rsidRPr="006A3BBC">
        <w:rPr>
          <w:rFonts w:ascii="GHEA Grapalat" w:hAnsi="GHEA Grapalat"/>
          <w:i/>
          <w:sz w:val="20"/>
          <w:szCs w:val="20"/>
        </w:rPr>
        <w:t>"</w:t>
      </w:r>
      <w:r w:rsidR="00D52566" w:rsidRPr="006A3BBC">
        <w:rPr>
          <w:rFonts w:ascii="GHEA Grapalat" w:hAnsi="GHEA Grapalat"/>
          <w:i/>
          <w:sz w:val="20"/>
          <w:szCs w:val="20"/>
        </w:rPr>
        <w:tab/>
      </w:r>
      <w:r w:rsidR="006132ED" w:rsidRPr="006A3BBC">
        <w:rPr>
          <w:rFonts w:ascii="GHEA Grapalat" w:hAnsi="GHEA Grapalat"/>
          <w:i/>
          <w:sz w:val="20"/>
          <w:szCs w:val="20"/>
        </w:rPr>
        <w:t>"</w:t>
      </w:r>
      <w:r w:rsidR="00D52566" w:rsidRPr="006A3BBC">
        <w:rPr>
          <w:rFonts w:ascii="GHEA Grapalat" w:hAnsi="GHEA Grapalat"/>
          <w:i/>
          <w:sz w:val="20"/>
          <w:szCs w:val="20"/>
        </w:rPr>
        <w:tab/>
      </w:r>
      <w:r w:rsidR="00071D1C" w:rsidRPr="006A3BBC">
        <w:rPr>
          <w:rFonts w:ascii="GHEA Grapalat" w:hAnsi="GHEA Grapalat"/>
          <w:i/>
          <w:sz w:val="20"/>
          <w:szCs w:val="20"/>
        </w:rPr>
        <w:t>20</w:t>
      </w:r>
      <w:r w:rsidRPr="006A3BBC">
        <w:rPr>
          <w:rFonts w:ascii="GHEA Grapalat" w:hAnsi="GHEA Grapalat"/>
          <w:i/>
          <w:sz w:val="20"/>
          <w:szCs w:val="20"/>
          <w:lang w:val="en-US"/>
        </w:rPr>
        <w:t>19</w:t>
      </w:r>
      <w:r w:rsidR="00071D1C" w:rsidRPr="006A3BBC">
        <w:rPr>
          <w:rFonts w:ascii="GHEA Grapalat" w:hAnsi="GHEA Grapalat"/>
          <w:i/>
          <w:sz w:val="20"/>
          <w:szCs w:val="20"/>
        </w:rPr>
        <w:t>г.</w:t>
      </w:r>
    </w:p>
    <w:p w:rsidR="00565FC8" w:rsidRPr="006A3BBC" w:rsidRDefault="00565FC8" w:rsidP="00B46D58">
      <w:pPr>
        <w:widowControl w:val="0"/>
        <w:spacing w:after="160"/>
        <w:jc w:val="center"/>
        <w:rPr>
          <w:rFonts w:ascii="GHEA Grapalat" w:hAnsi="GHEA Grapalat"/>
          <w:lang w:val="en-US"/>
        </w:rPr>
      </w:pPr>
    </w:p>
    <w:p w:rsidR="00565FC8" w:rsidRPr="006A3BBC" w:rsidRDefault="00565FC8" w:rsidP="00B46D58">
      <w:pPr>
        <w:widowControl w:val="0"/>
        <w:spacing w:after="160"/>
        <w:jc w:val="center"/>
        <w:rPr>
          <w:rFonts w:ascii="GHEA Grapalat" w:hAnsi="GHEA Grapalat"/>
          <w:lang w:val="en-US"/>
        </w:rPr>
      </w:pPr>
    </w:p>
    <w:p w:rsidR="00071D1C" w:rsidRPr="006A3BBC" w:rsidRDefault="00071D1C" w:rsidP="00B46D58">
      <w:pPr>
        <w:widowControl w:val="0"/>
        <w:spacing w:after="160"/>
        <w:jc w:val="center"/>
        <w:rPr>
          <w:rFonts w:ascii="GHEA Grapalat" w:hAnsi="GHEA Grapalat"/>
          <w:sz w:val="20"/>
          <w:szCs w:val="20"/>
        </w:rPr>
      </w:pPr>
      <w:r w:rsidRPr="006A3BBC">
        <w:rPr>
          <w:rFonts w:ascii="GHEA Grapalat" w:hAnsi="GHEA Grapalat"/>
          <w:sz w:val="20"/>
          <w:szCs w:val="20"/>
        </w:rPr>
        <w:t>ТЕХНИЧЕСКА</w:t>
      </w:r>
      <w:r w:rsidR="001D0249" w:rsidRPr="006A3BBC">
        <w:rPr>
          <w:rFonts w:ascii="GHEA Grapalat" w:hAnsi="GHEA Grapalat"/>
          <w:sz w:val="20"/>
          <w:szCs w:val="20"/>
        </w:rPr>
        <w:t>Я ХАРАКТЕРИСТИКА-ГРАФИК ЗАКУПКИ</w:t>
      </w:r>
      <w:r w:rsidR="001D0249" w:rsidRPr="006A3BBC">
        <w:rPr>
          <w:rStyle w:val="af6"/>
          <w:rFonts w:ascii="GHEA Grapalat" w:hAnsi="GHEA Grapalat"/>
          <w:sz w:val="20"/>
          <w:szCs w:val="20"/>
        </w:rPr>
        <w:footnoteReference w:customMarkFollows="1" w:id="20"/>
        <w:t>*</w:t>
      </w:r>
    </w:p>
    <w:p w:rsidR="00071D1C" w:rsidRPr="006A3BBC" w:rsidRDefault="00071D1C" w:rsidP="00B46D58">
      <w:pPr>
        <w:widowControl w:val="0"/>
        <w:spacing w:after="160"/>
        <w:jc w:val="right"/>
        <w:rPr>
          <w:rFonts w:ascii="GHEA Grapalat" w:hAnsi="GHEA Grapalat"/>
          <w:sz w:val="20"/>
          <w:szCs w:val="20"/>
        </w:rPr>
      </w:pPr>
      <w:proofErr w:type="spellStart"/>
      <w:r w:rsidRPr="006A3BBC">
        <w:rPr>
          <w:rFonts w:ascii="GHEA Grapalat" w:hAnsi="GHEA Grapalat"/>
          <w:sz w:val="20"/>
          <w:szCs w:val="20"/>
        </w:rPr>
        <w:t>Драмов</w:t>
      </w:r>
      <w:proofErr w:type="spellEnd"/>
      <w:r w:rsidRPr="006A3BBC">
        <w:rPr>
          <w:rFonts w:ascii="GHEA Grapalat" w:hAnsi="GHEA Grapalat"/>
          <w:sz w:val="20"/>
          <w:szCs w:val="20"/>
        </w:rPr>
        <w:t xml:space="preserve"> РА</w:t>
      </w:r>
    </w:p>
    <w:tbl>
      <w:tblPr>
        <w:tblW w:w="161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1701"/>
        <w:gridCol w:w="1559"/>
        <w:gridCol w:w="936"/>
        <w:gridCol w:w="3261"/>
        <w:gridCol w:w="992"/>
        <w:gridCol w:w="709"/>
        <w:gridCol w:w="693"/>
        <w:gridCol w:w="992"/>
        <w:gridCol w:w="1276"/>
        <w:gridCol w:w="1172"/>
        <w:gridCol w:w="1284"/>
      </w:tblGrid>
      <w:tr w:rsidR="00B138F3" w:rsidRPr="006A3BBC" w:rsidTr="00E15766">
        <w:tc>
          <w:tcPr>
            <w:tcW w:w="16164" w:type="dxa"/>
            <w:gridSpan w:val="12"/>
          </w:tcPr>
          <w:p w:rsidR="00071D1C" w:rsidRPr="006A3BBC" w:rsidRDefault="00071D1C" w:rsidP="008A7430">
            <w:pPr>
              <w:widowControl w:val="0"/>
              <w:ind w:left="-84" w:firstLine="709"/>
              <w:jc w:val="center"/>
              <w:rPr>
                <w:rFonts w:ascii="GHEA Grapalat" w:hAnsi="GHEA Grapalat"/>
                <w:sz w:val="16"/>
                <w:szCs w:val="16"/>
              </w:rPr>
            </w:pPr>
            <w:r w:rsidRPr="006A3BBC">
              <w:rPr>
                <w:rFonts w:ascii="GHEA Grapalat" w:hAnsi="GHEA Grapalat"/>
                <w:sz w:val="16"/>
                <w:szCs w:val="16"/>
              </w:rPr>
              <w:t>Товар</w:t>
            </w:r>
          </w:p>
        </w:tc>
      </w:tr>
      <w:tr w:rsidR="00AE7592" w:rsidRPr="006A3BBC" w:rsidTr="00E15766">
        <w:trPr>
          <w:trHeight w:val="219"/>
        </w:trPr>
        <w:tc>
          <w:tcPr>
            <w:tcW w:w="1589" w:type="dxa"/>
            <w:vMerge w:val="restart"/>
            <w:vAlign w:val="center"/>
          </w:tcPr>
          <w:p w:rsidR="00071D1C" w:rsidRPr="006A3BBC" w:rsidRDefault="00071D1C" w:rsidP="008A7430">
            <w:pPr>
              <w:widowControl w:val="0"/>
              <w:ind w:left="434"/>
              <w:jc w:val="center"/>
              <w:rPr>
                <w:rFonts w:ascii="GHEA Grapalat" w:hAnsi="GHEA Grapalat"/>
                <w:sz w:val="16"/>
                <w:szCs w:val="16"/>
              </w:rPr>
            </w:pPr>
            <w:r w:rsidRPr="006A3BBC">
              <w:rPr>
                <w:rFonts w:ascii="GHEA Grapalat" w:hAnsi="GHEA Grapalat"/>
                <w:sz w:val="16"/>
                <w:szCs w:val="16"/>
              </w:rPr>
              <w:t xml:space="preserve">номер предусмотренного </w:t>
            </w:r>
            <w:r w:rsidRPr="006A3BBC">
              <w:rPr>
                <w:rFonts w:ascii="GHEA Grapalat" w:hAnsi="GHEA Grapalat"/>
                <w:spacing w:val="-6"/>
                <w:sz w:val="16"/>
                <w:szCs w:val="16"/>
              </w:rPr>
              <w:t>приглашением</w:t>
            </w:r>
            <w:r w:rsidRPr="006A3BBC">
              <w:rPr>
                <w:rFonts w:ascii="GHEA Grapalat" w:hAnsi="GHEA Grapalat"/>
                <w:sz w:val="16"/>
                <w:szCs w:val="16"/>
              </w:rPr>
              <w:t xml:space="preserve"> лота</w:t>
            </w:r>
          </w:p>
        </w:tc>
        <w:tc>
          <w:tcPr>
            <w:tcW w:w="1701" w:type="dxa"/>
            <w:vMerge w:val="restart"/>
            <w:vAlign w:val="center"/>
          </w:tcPr>
          <w:p w:rsidR="00071D1C" w:rsidRPr="006A3BBC" w:rsidRDefault="00071D1C" w:rsidP="00B46D58">
            <w:pPr>
              <w:widowControl w:val="0"/>
              <w:jc w:val="center"/>
              <w:rPr>
                <w:rFonts w:ascii="GHEA Grapalat" w:hAnsi="GHEA Grapalat"/>
                <w:sz w:val="16"/>
                <w:szCs w:val="16"/>
              </w:rPr>
            </w:pPr>
            <w:r w:rsidRPr="006A3BBC">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6A3BBC" w:rsidRDefault="001D0249" w:rsidP="00B64ECA">
            <w:pPr>
              <w:widowControl w:val="0"/>
              <w:jc w:val="center"/>
              <w:rPr>
                <w:rFonts w:ascii="GHEA Grapalat" w:hAnsi="GHEA Grapalat"/>
                <w:sz w:val="16"/>
                <w:szCs w:val="16"/>
                <w:lang w:val="en-US"/>
              </w:rPr>
            </w:pPr>
            <w:r w:rsidRPr="006A3BBC">
              <w:rPr>
                <w:rFonts w:ascii="GHEA Grapalat" w:hAnsi="GHEA Grapalat"/>
                <w:sz w:val="16"/>
                <w:szCs w:val="16"/>
              </w:rPr>
              <w:t xml:space="preserve">наименование </w:t>
            </w:r>
          </w:p>
        </w:tc>
        <w:tc>
          <w:tcPr>
            <w:tcW w:w="936" w:type="dxa"/>
            <w:vMerge w:val="restart"/>
            <w:vAlign w:val="center"/>
          </w:tcPr>
          <w:p w:rsidR="00071D1C" w:rsidRPr="006A3BBC" w:rsidRDefault="00A205BF" w:rsidP="00B64ECA">
            <w:pPr>
              <w:widowControl w:val="0"/>
              <w:ind w:left="-96" w:right="-108"/>
              <w:jc w:val="center"/>
              <w:rPr>
                <w:rFonts w:ascii="GHEA Grapalat" w:hAnsi="GHEA Grapalat"/>
                <w:sz w:val="16"/>
                <w:szCs w:val="16"/>
              </w:rPr>
            </w:pPr>
            <w:r w:rsidRPr="006A3BBC">
              <w:rPr>
                <w:rFonts w:ascii="GHEA Grapalat" w:hAnsi="GHEA Grapalat"/>
                <w:sz w:val="16"/>
                <w:szCs w:val="16"/>
              </w:rPr>
              <w:t>товарный знак,</w:t>
            </w:r>
            <w:r w:rsidRPr="006A3BBC">
              <w:rPr>
                <w:rFonts w:ascii="GHEA Grapalat" w:hAnsi="GHEA Grapalat"/>
                <w:sz w:val="16"/>
                <w:szCs w:val="16"/>
                <w:lang w:val="hy-AM"/>
              </w:rPr>
              <w:t xml:space="preserve"> </w:t>
            </w:r>
            <w:r w:rsidRPr="006A3BBC">
              <w:rPr>
                <w:rFonts w:ascii="GHEA Grapalat" w:hAnsi="GHEA Grapalat"/>
                <w:sz w:val="16"/>
                <w:szCs w:val="16"/>
              </w:rPr>
              <w:t>марка</w:t>
            </w:r>
            <w:r w:rsidR="00317BD2" w:rsidRPr="006A3BBC">
              <w:rPr>
                <w:rFonts w:ascii="GHEA Grapalat" w:hAnsi="GHEA Grapalat"/>
                <w:sz w:val="16"/>
                <w:szCs w:val="16"/>
                <w:lang w:val="hy-AM"/>
              </w:rPr>
              <w:t xml:space="preserve"> </w:t>
            </w:r>
            <w:r w:rsidR="00CC6362" w:rsidRPr="006A3BBC">
              <w:rPr>
                <w:rFonts w:ascii="GHEA Grapalat" w:hAnsi="GHEA Grapalat"/>
                <w:sz w:val="16"/>
                <w:szCs w:val="16"/>
              </w:rPr>
              <w:t xml:space="preserve">и </w:t>
            </w:r>
            <w:r w:rsidR="009F06BA" w:rsidRPr="006A3BBC">
              <w:rPr>
                <w:rFonts w:ascii="GHEA Grapalat" w:hAnsi="GHEA Grapalat"/>
                <w:sz w:val="16"/>
                <w:szCs w:val="16"/>
              </w:rPr>
              <w:t xml:space="preserve">наименование производителя </w:t>
            </w:r>
            <w:r w:rsidR="00B64ECA" w:rsidRPr="006A3BBC">
              <w:rPr>
                <w:rStyle w:val="af6"/>
                <w:rFonts w:ascii="GHEA Grapalat" w:hAnsi="GHEA Grapalat"/>
                <w:sz w:val="16"/>
                <w:szCs w:val="16"/>
              </w:rPr>
              <w:footnoteReference w:customMarkFollows="1" w:id="21"/>
              <w:t>**</w:t>
            </w:r>
          </w:p>
        </w:tc>
        <w:tc>
          <w:tcPr>
            <w:tcW w:w="3261" w:type="dxa"/>
            <w:vMerge w:val="restart"/>
            <w:vAlign w:val="center"/>
          </w:tcPr>
          <w:p w:rsidR="00071D1C" w:rsidRPr="006A3BBC" w:rsidRDefault="00071D1C" w:rsidP="00B46D58">
            <w:pPr>
              <w:widowControl w:val="0"/>
              <w:ind w:left="-108" w:right="-59"/>
              <w:jc w:val="center"/>
              <w:rPr>
                <w:rFonts w:ascii="GHEA Grapalat" w:hAnsi="GHEA Grapalat"/>
                <w:sz w:val="16"/>
                <w:szCs w:val="16"/>
              </w:rPr>
            </w:pPr>
            <w:r w:rsidRPr="006A3BBC">
              <w:rPr>
                <w:rFonts w:ascii="GHEA Grapalat" w:hAnsi="GHEA Grapalat"/>
                <w:sz w:val="16"/>
                <w:szCs w:val="16"/>
              </w:rPr>
              <w:t>техническая характеристика</w:t>
            </w:r>
          </w:p>
        </w:tc>
        <w:tc>
          <w:tcPr>
            <w:tcW w:w="992" w:type="dxa"/>
            <w:vMerge w:val="restart"/>
            <w:vAlign w:val="center"/>
          </w:tcPr>
          <w:p w:rsidR="00071D1C" w:rsidRPr="006A3BBC" w:rsidRDefault="00071D1C" w:rsidP="00B46D58">
            <w:pPr>
              <w:widowControl w:val="0"/>
              <w:ind w:left="-48" w:right="-108"/>
              <w:jc w:val="center"/>
              <w:rPr>
                <w:rFonts w:ascii="GHEA Grapalat" w:hAnsi="GHEA Grapalat"/>
                <w:sz w:val="16"/>
                <w:szCs w:val="16"/>
              </w:rPr>
            </w:pPr>
            <w:r w:rsidRPr="006A3BBC">
              <w:rPr>
                <w:rFonts w:ascii="GHEA Grapalat" w:hAnsi="GHEA Grapalat"/>
                <w:sz w:val="16"/>
                <w:szCs w:val="16"/>
              </w:rPr>
              <w:t>единица измерения</w:t>
            </w:r>
          </w:p>
        </w:tc>
        <w:tc>
          <w:tcPr>
            <w:tcW w:w="709" w:type="dxa"/>
            <w:vMerge w:val="restart"/>
            <w:vAlign w:val="center"/>
          </w:tcPr>
          <w:p w:rsidR="00071D1C" w:rsidRPr="006A3BBC" w:rsidRDefault="00071D1C" w:rsidP="008A7430">
            <w:pPr>
              <w:widowControl w:val="0"/>
              <w:ind w:left="-108" w:right="-108" w:hanging="228"/>
              <w:jc w:val="center"/>
              <w:rPr>
                <w:rFonts w:ascii="GHEA Grapalat" w:hAnsi="GHEA Grapalat"/>
                <w:sz w:val="16"/>
                <w:szCs w:val="16"/>
              </w:rPr>
            </w:pPr>
            <w:r w:rsidRPr="006A3BBC">
              <w:rPr>
                <w:rFonts w:ascii="GHEA Grapalat" w:hAnsi="GHEA Grapalat"/>
                <w:sz w:val="16"/>
                <w:szCs w:val="16"/>
              </w:rPr>
              <w:t>цена единицы/</w:t>
            </w:r>
            <w:proofErr w:type="spellStart"/>
            <w:r w:rsidRPr="006A3BBC">
              <w:rPr>
                <w:rFonts w:ascii="GHEA Grapalat" w:hAnsi="GHEA Grapalat"/>
                <w:sz w:val="16"/>
                <w:szCs w:val="16"/>
              </w:rPr>
              <w:t>драмов</w:t>
            </w:r>
            <w:proofErr w:type="spellEnd"/>
            <w:r w:rsidRPr="006A3BBC">
              <w:rPr>
                <w:rFonts w:ascii="GHEA Grapalat" w:hAnsi="GHEA Grapalat"/>
                <w:sz w:val="16"/>
                <w:szCs w:val="16"/>
              </w:rPr>
              <w:t xml:space="preserve"> РА</w:t>
            </w:r>
          </w:p>
        </w:tc>
        <w:tc>
          <w:tcPr>
            <w:tcW w:w="693" w:type="dxa"/>
            <w:vMerge w:val="restart"/>
            <w:vAlign w:val="center"/>
          </w:tcPr>
          <w:p w:rsidR="00071D1C" w:rsidRPr="006A3BBC" w:rsidRDefault="00071D1C" w:rsidP="00B46D58">
            <w:pPr>
              <w:widowControl w:val="0"/>
              <w:ind w:left="-108" w:right="-108"/>
              <w:jc w:val="center"/>
              <w:rPr>
                <w:rFonts w:ascii="GHEA Grapalat" w:hAnsi="GHEA Grapalat"/>
                <w:sz w:val="16"/>
                <w:szCs w:val="16"/>
              </w:rPr>
            </w:pPr>
            <w:r w:rsidRPr="006A3BBC">
              <w:rPr>
                <w:rFonts w:ascii="GHEA Grapalat" w:hAnsi="GHEA Grapalat"/>
                <w:sz w:val="16"/>
                <w:szCs w:val="16"/>
              </w:rPr>
              <w:t>общая цена/</w:t>
            </w:r>
            <w:proofErr w:type="spellStart"/>
            <w:r w:rsidRPr="006A3BBC">
              <w:rPr>
                <w:rFonts w:ascii="GHEA Grapalat" w:hAnsi="GHEA Grapalat"/>
                <w:sz w:val="16"/>
                <w:szCs w:val="16"/>
              </w:rPr>
              <w:t>драмов</w:t>
            </w:r>
            <w:proofErr w:type="spellEnd"/>
            <w:r w:rsidRPr="006A3BBC">
              <w:rPr>
                <w:rFonts w:ascii="GHEA Grapalat" w:hAnsi="GHEA Grapalat"/>
                <w:sz w:val="16"/>
                <w:szCs w:val="16"/>
              </w:rPr>
              <w:t xml:space="preserve"> РА</w:t>
            </w:r>
          </w:p>
        </w:tc>
        <w:tc>
          <w:tcPr>
            <w:tcW w:w="992" w:type="dxa"/>
            <w:vMerge w:val="restart"/>
            <w:vAlign w:val="center"/>
          </w:tcPr>
          <w:p w:rsidR="00AE7592" w:rsidRPr="006A3BBC" w:rsidRDefault="00071D1C" w:rsidP="00B46D58">
            <w:pPr>
              <w:widowControl w:val="0"/>
              <w:ind w:left="-126" w:right="-108"/>
              <w:jc w:val="center"/>
              <w:rPr>
                <w:rFonts w:ascii="GHEA Grapalat" w:hAnsi="GHEA Grapalat"/>
                <w:sz w:val="16"/>
                <w:szCs w:val="16"/>
                <w:lang w:val="en-US"/>
              </w:rPr>
            </w:pPr>
            <w:r w:rsidRPr="006A3BBC">
              <w:rPr>
                <w:rFonts w:ascii="GHEA Grapalat" w:hAnsi="GHEA Grapalat"/>
                <w:sz w:val="16"/>
                <w:szCs w:val="16"/>
              </w:rPr>
              <w:t xml:space="preserve">общий </w:t>
            </w:r>
          </w:p>
          <w:p w:rsidR="00071D1C" w:rsidRPr="006A3BBC" w:rsidRDefault="00071D1C" w:rsidP="00B46D58">
            <w:pPr>
              <w:widowControl w:val="0"/>
              <w:ind w:left="-126" w:right="-108"/>
              <w:jc w:val="center"/>
              <w:rPr>
                <w:rFonts w:ascii="GHEA Grapalat" w:hAnsi="GHEA Grapalat"/>
                <w:sz w:val="16"/>
                <w:szCs w:val="16"/>
              </w:rPr>
            </w:pPr>
            <w:r w:rsidRPr="006A3BBC">
              <w:rPr>
                <w:rFonts w:ascii="GHEA Grapalat" w:hAnsi="GHEA Grapalat"/>
                <w:sz w:val="16"/>
                <w:szCs w:val="16"/>
              </w:rPr>
              <w:t>объем</w:t>
            </w:r>
          </w:p>
        </w:tc>
        <w:tc>
          <w:tcPr>
            <w:tcW w:w="3732" w:type="dxa"/>
            <w:gridSpan w:val="3"/>
            <w:vAlign w:val="center"/>
          </w:tcPr>
          <w:p w:rsidR="00071D1C" w:rsidRPr="006A3BBC" w:rsidRDefault="00071D1C" w:rsidP="00B46D58">
            <w:pPr>
              <w:widowControl w:val="0"/>
              <w:jc w:val="center"/>
              <w:rPr>
                <w:rFonts w:ascii="GHEA Grapalat" w:hAnsi="GHEA Grapalat"/>
                <w:sz w:val="16"/>
                <w:szCs w:val="16"/>
              </w:rPr>
            </w:pPr>
            <w:r w:rsidRPr="006A3BBC">
              <w:rPr>
                <w:rFonts w:ascii="GHEA Grapalat" w:hAnsi="GHEA Grapalat"/>
                <w:sz w:val="16"/>
                <w:szCs w:val="16"/>
              </w:rPr>
              <w:t>поставки</w:t>
            </w:r>
          </w:p>
        </w:tc>
      </w:tr>
      <w:tr w:rsidR="00AE7592" w:rsidRPr="006A3BBC" w:rsidTr="00E15766">
        <w:trPr>
          <w:trHeight w:val="445"/>
        </w:trPr>
        <w:tc>
          <w:tcPr>
            <w:tcW w:w="1589" w:type="dxa"/>
            <w:vMerge/>
            <w:vAlign w:val="center"/>
          </w:tcPr>
          <w:p w:rsidR="00071D1C" w:rsidRPr="006A3BBC" w:rsidRDefault="00071D1C" w:rsidP="00B46D58">
            <w:pPr>
              <w:widowControl w:val="0"/>
              <w:jc w:val="center"/>
              <w:rPr>
                <w:rFonts w:ascii="GHEA Grapalat" w:hAnsi="GHEA Grapalat"/>
                <w:sz w:val="16"/>
                <w:szCs w:val="16"/>
              </w:rPr>
            </w:pPr>
          </w:p>
        </w:tc>
        <w:tc>
          <w:tcPr>
            <w:tcW w:w="1701" w:type="dxa"/>
            <w:vMerge/>
            <w:vAlign w:val="center"/>
          </w:tcPr>
          <w:p w:rsidR="00071D1C" w:rsidRPr="006A3BBC" w:rsidRDefault="00071D1C" w:rsidP="00B46D58">
            <w:pPr>
              <w:widowControl w:val="0"/>
              <w:jc w:val="center"/>
              <w:rPr>
                <w:rFonts w:ascii="GHEA Grapalat" w:hAnsi="GHEA Grapalat"/>
                <w:sz w:val="16"/>
                <w:szCs w:val="16"/>
              </w:rPr>
            </w:pPr>
          </w:p>
        </w:tc>
        <w:tc>
          <w:tcPr>
            <w:tcW w:w="1559" w:type="dxa"/>
            <w:vMerge/>
            <w:vAlign w:val="center"/>
          </w:tcPr>
          <w:p w:rsidR="00071D1C" w:rsidRPr="006A3BBC" w:rsidRDefault="00071D1C" w:rsidP="00B46D58">
            <w:pPr>
              <w:widowControl w:val="0"/>
              <w:jc w:val="center"/>
              <w:rPr>
                <w:rFonts w:ascii="GHEA Grapalat" w:hAnsi="GHEA Grapalat"/>
                <w:sz w:val="16"/>
                <w:szCs w:val="16"/>
              </w:rPr>
            </w:pPr>
          </w:p>
        </w:tc>
        <w:tc>
          <w:tcPr>
            <w:tcW w:w="936" w:type="dxa"/>
            <w:vMerge/>
            <w:vAlign w:val="center"/>
          </w:tcPr>
          <w:p w:rsidR="00071D1C" w:rsidRPr="006A3BBC" w:rsidRDefault="00071D1C" w:rsidP="00B46D58">
            <w:pPr>
              <w:widowControl w:val="0"/>
              <w:jc w:val="center"/>
              <w:rPr>
                <w:rFonts w:ascii="GHEA Grapalat" w:hAnsi="GHEA Grapalat"/>
                <w:sz w:val="16"/>
                <w:szCs w:val="16"/>
              </w:rPr>
            </w:pPr>
          </w:p>
        </w:tc>
        <w:tc>
          <w:tcPr>
            <w:tcW w:w="3261" w:type="dxa"/>
            <w:vMerge/>
            <w:vAlign w:val="center"/>
          </w:tcPr>
          <w:p w:rsidR="00071D1C" w:rsidRPr="006A3BBC" w:rsidRDefault="00071D1C" w:rsidP="00B46D58">
            <w:pPr>
              <w:widowControl w:val="0"/>
              <w:jc w:val="center"/>
              <w:rPr>
                <w:rFonts w:ascii="GHEA Grapalat" w:hAnsi="GHEA Grapalat"/>
                <w:sz w:val="16"/>
                <w:szCs w:val="16"/>
              </w:rPr>
            </w:pPr>
          </w:p>
        </w:tc>
        <w:tc>
          <w:tcPr>
            <w:tcW w:w="992" w:type="dxa"/>
            <w:vMerge/>
            <w:vAlign w:val="center"/>
          </w:tcPr>
          <w:p w:rsidR="00071D1C" w:rsidRPr="006A3BBC" w:rsidRDefault="00071D1C" w:rsidP="00B46D58">
            <w:pPr>
              <w:widowControl w:val="0"/>
              <w:jc w:val="center"/>
              <w:rPr>
                <w:rFonts w:ascii="GHEA Grapalat" w:hAnsi="GHEA Grapalat"/>
                <w:sz w:val="16"/>
                <w:szCs w:val="16"/>
              </w:rPr>
            </w:pPr>
          </w:p>
        </w:tc>
        <w:tc>
          <w:tcPr>
            <w:tcW w:w="709" w:type="dxa"/>
            <w:vMerge/>
            <w:vAlign w:val="center"/>
          </w:tcPr>
          <w:p w:rsidR="00071D1C" w:rsidRPr="006A3BBC" w:rsidRDefault="00071D1C" w:rsidP="00B46D58">
            <w:pPr>
              <w:widowControl w:val="0"/>
              <w:jc w:val="center"/>
              <w:rPr>
                <w:rFonts w:ascii="GHEA Grapalat" w:hAnsi="GHEA Grapalat"/>
                <w:sz w:val="16"/>
                <w:szCs w:val="16"/>
              </w:rPr>
            </w:pPr>
          </w:p>
        </w:tc>
        <w:tc>
          <w:tcPr>
            <w:tcW w:w="693" w:type="dxa"/>
            <w:vMerge/>
            <w:vAlign w:val="center"/>
          </w:tcPr>
          <w:p w:rsidR="00071D1C" w:rsidRPr="006A3BBC" w:rsidRDefault="00071D1C" w:rsidP="00B46D58">
            <w:pPr>
              <w:widowControl w:val="0"/>
              <w:jc w:val="center"/>
              <w:rPr>
                <w:rFonts w:ascii="GHEA Grapalat" w:hAnsi="GHEA Grapalat"/>
                <w:sz w:val="16"/>
                <w:szCs w:val="16"/>
              </w:rPr>
            </w:pPr>
          </w:p>
        </w:tc>
        <w:tc>
          <w:tcPr>
            <w:tcW w:w="992" w:type="dxa"/>
            <w:vMerge/>
            <w:vAlign w:val="center"/>
          </w:tcPr>
          <w:p w:rsidR="00071D1C" w:rsidRPr="006A3BBC" w:rsidRDefault="00071D1C" w:rsidP="00B46D58">
            <w:pPr>
              <w:widowControl w:val="0"/>
              <w:jc w:val="center"/>
              <w:rPr>
                <w:rFonts w:ascii="GHEA Grapalat" w:hAnsi="GHEA Grapalat"/>
                <w:sz w:val="16"/>
                <w:szCs w:val="16"/>
              </w:rPr>
            </w:pPr>
          </w:p>
        </w:tc>
        <w:tc>
          <w:tcPr>
            <w:tcW w:w="1276" w:type="dxa"/>
            <w:vAlign w:val="center"/>
          </w:tcPr>
          <w:p w:rsidR="00071D1C" w:rsidRPr="006A3BBC" w:rsidRDefault="00071D1C" w:rsidP="00B46D58">
            <w:pPr>
              <w:widowControl w:val="0"/>
              <w:ind w:left="-108" w:right="-108"/>
              <w:jc w:val="center"/>
              <w:rPr>
                <w:rFonts w:ascii="GHEA Grapalat" w:hAnsi="GHEA Grapalat"/>
                <w:sz w:val="16"/>
                <w:szCs w:val="16"/>
              </w:rPr>
            </w:pPr>
            <w:r w:rsidRPr="006A3BBC">
              <w:rPr>
                <w:rFonts w:ascii="GHEA Grapalat" w:hAnsi="GHEA Grapalat"/>
                <w:sz w:val="16"/>
                <w:szCs w:val="16"/>
              </w:rPr>
              <w:t>адрес</w:t>
            </w:r>
          </w:p>
        </w:tc>
        <w:tc>
          <w:tcPr>
            <w:tcW w:w="1172" w:type="dxa"/>
            <w:vAlign w:val="center"/>
          </w:tcPr>
          <w:p w:rsidR="00071D1C" w:rsidRPr="006A3BBC" w:rsidRDefault="00071D1C" w:rsidP="00B46D58">
            <w:pPr>
              <w:widowControl w:val="0"/>
              <w:ind w:left="-46" w:right="-84"/>
              <w:jc w:val="center"/>
              <w:rPr>
                <w:rFonts w:ascii="GHEA Grapalat" w:hAnsi="GHEA Grapalat"/>
                <w:sz w:val="16"/>
                <w:szCs w:val="16"/>
              </w:rPr>
            </w:pPr>
            <w:r w:rsidRPr="006A3BBC">
              <w:rPr>
                <w:rFonts w:ascii="GHEA Grapalat" w:hAnsi="GHEA Grapalat"/>
                <w:sz w:val="16"/>
                <w:szCs w:val="16"/>
              </w:rPr>
              <w:t>подлежащее поставке количество товара</w:t>
            </w:r>
          </w:p>
        </w:tc>
        <w:tc>
          <w:tcPr>
            <w:tcW w:w="1284" w:type="dxa"/>
            <w:vAlign w:val="center"/>
          </w:tcPr>
          <w:p w:rsidR="00700C81" w:rsidRPr="006A3BBC" w:rsidRDefault="005646FC" w:rsidP="00B46D58">
            <w:pPr>
              <w:widowControl w:val="0"/>
              <w:ind w:left="-132" w:right="-129"/>
              <w:jc w:val="center"/>
              <w:rPr>
                <w:rFonts w:ascii="GHEA Grapalat" w:hAnsi="GHEA Grapalat"/>
                <w:sz w:val="16"/>
                <w:szCs w:val="16"/>
                <w:lang w:val="en-US"/>
              </w:rPr>
            </w:pPr>
            <w:r w:rsidRPr="006A3BBC">
              <w:rPr>
                <w:rFonts w:ascii="GHEA Grapalat" w:hAnsi="GHEA Grapalat"/>
                <w:sz w:val="16"/>
                <w:szCs w:val="16"/>
              </w:rPr>
              <w:t>с</w:t>
            </w:r>
            <w:r w:rsidR="00700C81" w:rsidRPr="006A3BBC">
              <w:rPr>
                <w:rFonts w:ascii="GHEA Grapalat" w:hAnsi="GHEA Grapalat"/>
                <w:sz w:val="16"/>
                <w:szCs w:val="16"/>
              </w:rPr>
              <w:t>рок</w:t>
            </w:r>
            <w:r w:rsidR="005A57B8" w:rsidRPr="006A3BBC">
              <w:rPr>
                <w:rStyle w:val="af6"/>
                <w:rFonts w:ascii="GHEA Grapalat" w:hAnsi="GHEA Grapalat"/>
                <w:sz w:val="16"/>
                <w:szCs w:val="16"/>
              </w:rPr>
              <w:footnoteReference w:customMarkFollows="1" w:id="22"/>
              <w:t>***</w:t>
            </w:r>
          </w:p>
        </w:tc>
      </w:tr>
      <w:tr w:rsidR="005A11D4" w:rsidRPr="006A3BBC" w:rsidTr="005A11D4">
        <w:trPr>
          <w:trHeight w:val="246"/>
        </w:trPr>
        <w:tc>
          <w:tcPr>
            <w:tcW w:w="1589" w:type="dxa"/>
            <w:vAlign w:val="center"/>
          </w:tcPr>
          <w:p w:rsidR="005A11D4" w:rsidRPr="006A3BBC" w:rsidRDefault="005A11D4" w:rsidP="001E2402">
            <w:pPr>
              <w:widowControl w:val="0"/>
              <w:ind w:left="2" w:firstLine="149"/>
              <w:jc w:val="center"/>
              <w:rPr>
                <w:rFonts w:ascii="GHEA Grapalat" w:hAnsi="GHEA Grapalat"/>
                <w:sz w:val="16"/>
                <w:szCs w:val="16"/>
                <w:lang w:val="en-US"/>
              </w:rPr>
            </w:pPr>
            <w:r w:rsidRPr="006A3BBC">
              <w:rPr>
                <w:rFonts w:ascii="GHEA Grapalat" w:hAnsi="GHEA Grapalat"/>
                <w:sz w:val="16"/>
                <w:szCs w:val="16"/>
                <w:lang w:val="en-US"/>
              </w:rPr>
              <w:t>1</w:t>
            </w:r>
          </w:p>
        </w:tc>
        <w:tc>
          <w:tcPr>
            <w:tcW w:w="1701" w:type="dxa"/>
            <w:vAlign w:val="center"/>
          </w:tcPr>
          <w:p w:rsidR="005A11D4" w:rsidRPr="006A3BBC" w:rsidRDefault="005A11D4" w:rsidP="001E2402">
            <w:pPr>
              <w:jc w:val="center"/>
              <w:rPr>
                <w:rFonts w:ascii="GHEA Grapalat" w:hAnsi="GHEA Grapalat" w:cs="Arial"/>
                <w:bCs/>
                <w:sz w:val="18"/>
                <w:szCs w:val="18"/>
              </w:rPr>
            </w:pPr>
            <w:r w:rsidRPr="006A3BBC">
              <w:rPr>
                <w:rFonts w:ascii="GHEA Grapalat" w:hAnsi="GHEA Grapalat" w:cs="Arial"/>
                <w:bCs/>
                <w:sz w:val="18"/>
                <w:szCs w:val="18"/>
              </w:rPr>
              <w:t>15811100</w:t>
            </w:r>
          </w:p>
        </w:tc>
        <w:tc>
          <w:tcPr>
            <w:tcW w:w="1559" w:type="dxa"/>
          </w:tcPr>
          <w:p w:rsidR="005A11D4" w:rsidRPr="006A3BBC" w:rsidRDefault="005A11D4" w:rsidP="00E32B4C">
            <w:pPr>
              <w:rPr>
                <w:rFonts w:ascii="GHEA Grapalat" w:hAnsi="GHEA Grapalat"/>
                <w:i/>
                <w:sz w:val="20"/>
                <w:szCs w:val="20"/>
              </w:rPr>
            </w:pPr>
            <w:r w:rsidRPr="006A3BBC">
              <w:rPr>
                <w:rFonts w:ascii="GHEA Grapalat" w:hAnsi="GHEA Grapalat"/>
                <w:i/>
                <w:sz w:val="20"/>
                <w:szCs w:val="20"/>
              </w:rPr>
              <w:t>хлеб</w:t>
            </w:r>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tcPr>
          <w:p w:rsidR="005A11D4" w:rsidRPr="006A3BBC" w:rsidRDefault="005A11D4" w:rsidP="001E2402">
            <w:pPr>
              <w:jc w:val="center"/>
              <w:rPr>
                <w:rFonts w:ascii="GHEA Grapalat" w:hAnsi="GHEA Grapalat"/>
                <w:sz w:val="18"/>
                <w:szCs w:val="18"/>
              </w:rPr>
            </w:pPr>
            <w:r w:rsidRPr="006A3BBC">
              <w:rPr>
                <w:rFonts w:ascii="GHEA Grapalat" w:hAnsi="GHEA Grapalat"/>
                <w:color w:val="000000"/>
                <w:sz w:val="18"/>
                <w:szCs w:val="18"/>
              </w:rPr>
              <w:t xml:space="preserve">Тип </w:t>
            </w:r>
            <w:proofErr w:type="spellStart"/>
            <w:r w:rsidRPr="006A3BBC">
              <w:rPr>
                <w:rFonts w:ascii="GHEA Grapalat" w:hAnsi="GHEA Grapalat"/>
                <w:color w:val="000000"/>
                <w:sz w:val="18"/>
                <w:szCs w:val="18"/>
              </w:rPr>
              <w:t>матнакаш</w:t>
            </w:r>
            <w:proofErr w:type="spellEnd"/>
            <w:r w:rsidRPr="006A3BBC">
              <w:rPr>
                <w:rFonts w:ascii="GHEA Grapalat" w:hAnsi="GHEA Grapalat"/>
                <w:color w:val="000000"/>
                <w:sz w:val="18"/>
                <w:szCs w:val="18"/>
              </w:rPr>
              <w:t>, Мука пшеничная высшего сорта, АСТ 31-99. Безопасность согласно гигиеническим нормам N 2-III-4.9-01-2010 и статье 8 Закона РА «О безопасности пищевых продуктов».</w:t>
            </w:r>
          </w:p>
        </w:tc>
        <w:tc>
          <w:tcPr>
            <w:tcW w:w="992" w:type="dxa"/>
            <w:vAlign w:val="center"/>
          </w:tcPr>
          <w:p w:rsidR="005A11D4" w:rsidRPr="006A3BBC" w:rsidRDefault="005A11D4" w:rsidP="001E2402">
            <w:pPr>
              <w:jc w:val="center"/>
              <w:rPr>
                <w:rFonts w:ascii="GHEA Grapalat" w:hAnsi="GHEA Grapalat"/>
                <w:bCs/>
                <w:sz w:val="16"/>
                <w:szCs w:val="16"/>
                <w:lang w:val="en-US"/>
              </w:rPr>
            </w:pPr>
            <w:proofErr w:type="spellStart"/>
            <w:r w:rsidRPr="006A3BBC">
              <w:rPr>
                <w:rFonts w:ascii="GHEA Grapalat" w:hAnsi="GHEA Grapalat"/>
                <w:bCs/>
                <w:sz w:val="16"/>
                <w:szCs w:val="16"/>
                <w:lang w:val="en-US"/>
              </w:rPr>
              <w:t>кг</w:t>
            </w:r>
            <w:proofErr w:type="spellEnd"/>
          </w:p>
        </w:tc>
        <w:tc>
          <w:tcPr>
            <w:tcW w:w="709" w:type="dxa"/>
            <w:vAlign w:val="center"/>
          </w:tcPr>
          <w:p w:rsidR="005A11D4" w:rsidRPr="006A3BBC" w:rsidRDefault="005A11D4" w:rsidP="001E2402">
            <w:pPr>
              <w:jc w:val="center"/>
              <w:rPr>
                <w:rFonts w:ascii="GHEA Grapalat" w:hAnsi="GHEA Grapalat"/>
                <w:sz w:val="16"/>
                <w:szCs w:val="16"/>
              </w:rPr>
            </w:pPr>
          </w:p>
        </w:tc>
        <w:tc>
          <w:tcPr>
            <w:tcW w:w="693" w:type="dxa"/>
            <w:vAlign w:val="center"/>
          </w:tcPr>
          <w:p w:rsidR="005A11D4" w:rsidRPr="006A3BBC" w:rsidRDefault="005A11D4" w:rsidP="001E2402">
            <w:pPr>
              <w:jc w:val="center"/>
              <w:rPr>
                <w:rFonts w:ascii="GHEA Grapalat" w:hAnsi="GHEA Grapalat"/>
                <w:sz w:val="16"/>
                <w:szCs w:val="16"/>
              </w:rPr>
            </w:pPr>
          </w:p>
        </w:tc>
        <w:tc>
          <w:tcPr>
            <w:tcW w:w="992" w:type="dxa"/>
            <w:vAlign w:val="center"/>
          </w:tcPr>
          <w:p w:rsidR="005A11D4" w:rsidRPr="005A11D4" w:rsidRDefault="005A11D4" w:rsidP="005A11D4">
            <w:pPr>
              <w:jc w:val="center"/>
              <w:rPr>
                <w:sz w:val="18"/>
                <w:szCs w:val="18"/>
              </w:rPr>
            </w:pPr>
            <w:r w:rsidRPr="005A11D4">
              <w:rPr>
                <w:sz w:val="18"/>
                <w:szCs w:val="18"/>
              </w:rPr>
              <w:t>6720</w:t>
            </w:r>
          </w:p>
        </w:tc>
        <w:tc>
          <w:tcPr>
            <w:tcW w:w="1276" w:type="dxa"/>
            <w:vAlign w:val="center"/>
          </w:tcPr>
          <w:p w:rsidR="005A11D4" w:rsidRPr="006A3BBC" w:rsidRDefault="005A11D4" w:rsidP="001E2402">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 xml:space="preserve">2-ая </w:t>
            </w:r>
            <w:r w:rsidRPr="006A3BBC">
              <w:rPr>
                <w:rFonts w:ascii="Cambria Math" w:hAnsi="Cambria Math" w:cs="Cambria Math"/>
                <w:i/>
                <w:sz w:val="16"/>
                <w:szCs w:val="16"/>
              </w:rPr>
              <w:t>​​</w:t>
            </w:r>
            <w:r w:rsidRPr="006A3BBC">
              <w:rPr>
                <w:rFonts w:ascii="GHEA Grapalat" w:hAnsi="GHEA Grapalat" w:cs="GHEA Grapalat"/>
                <w:i/>
                <w:sz w:val="16"/>
                <w:szCs w:val="16"/>
              </w:rPr>
              <w:t>доставка</w:t>
            </w:r>
            <w:r w:rsidRPr="006A3BBC">
              <w:rPr>
                <w:rFonts w:ascii="GHEA Grapalat" w:hAnsi="GHEA Grapalat"/>
                <w:i/>
                <w:sz w:val="16"/>
                <w:szCs w:val="16"/>
              </w:rPr>
              <w:t xml:space="preserve"> </w:t>
            </w:r>
            <w:r w:rsidRPr="006A3BBC">
              <w:rPr>
                <w:rFonts w:ascii="GHEA Grapalat" w:hAnsi="GHEA Grapalat" w:cs="GHEA Grapalat"/>
                <w:i/>
                <w:sz w:val="16"/>
                <w:szCs w:val="16"/>
              </w:rPr>
              <w:t>по</w:t>
            </w:r>
            <w:r w:rsidRPr="006A3BBC">
              <w:rPr>
                <w:rFonts w:ascii="GHEA Grapalat" w:hAnsi="GHEA Grapalat"/>
                <w:i/>
                <w:sz w:val="16"/>
                <w:szCs w:val="16"/>
              </w:rPr>
              <w:t xml:space="preserve"> </w:t>
            </w:r>
            <w:r w:rsidRPr="006A3BBC">
              <w:rPr>
                <w:rFonts w:ascii="GHEA Grapalat" w:hAnsi="GHEA Grapalat" w:cs="GHEA Grapalat"/>
                <w:i/>
                <w:sz w:val="16"/>
                <w:szCs w:val="16"/>
              </w:rPr>
              <w:t>предварительному</w:t>
            </w:r>
            <w:r w:rsidRPr="006A3BBC">
              <w:rPr>
                <w:rFonts w:ascii="GHEA Grapalat" w:hAnsi="GHEA Grapalat"/>
                <w:i/>
                <w:sz w:val="16"/>
                <w:szCs w:val="16"/>
              </w:rPr>
              <w:t xml:space="preserve"> </w:t>
            </w:r>
            <w:r w:rsidRPr="006A3BBC">
              <w:rPr>
                <w:rFonts w:ascii="GHEA Grapalat" w:hAnsi="GHEA Grapalat" w:cs="GHEA Grapalat"/>
                <w:i/>
                <w:sz w:val="16"/>
                <w:szCs w:val="16"/>
              </w:rPr>
              <w:t>заказу</w:t>
            </w:r>
            <w:r w:rsidRPr="006A3BBC">
              <w:rPr>
                <w:rFonts w:ascii="GHEA Grapalat" w:hAnsi="GHEA Grapalat"/>
                <w:i/>
                <w:sz w:val="16"/>
                <w:szCs w:val="16"/>
              </w:rPr>
              <w:t xml:space="preserve"> </w:t>
            </w:r>
          </w:p>
        </w:tc>
        <w:tc>
          <w:tcPr>
            <w:tcW w:w="1284"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заключения договора</w:t>
            </w:r>
          </w:p>
        </w:tc>
      </w:tr>
      <w:tr w:rsidR="005A11D4" w:rsidRPr="006A3BBC" w:rsidTr="005A11D4">
        <w:tc>
          <w:tcPr>
            <w:tcW w:w="1589" w:type="dxa"/>
            <w:vAlign w:val="center"/>
          </w:tcPr>
          <w:p w:rsidR="005A11D4" w:rsidRPr="006A3BBC" w:rsidRDefault="005A11D4" w:rsidP="001E2402">
            <w:pPr>
              <w:widowControl w:val="0"/>
              <w:jc w:val="center"/>
              <w:rPr>
                <w:rFonts w:ascii="GHEA Grapalat" w:hAnsi="GHEA Grapalat"/>
                <w:sz w:val="16"/>
                <w:szCs w:val="16"/>
                <w:lang w:val="en-US"/>
              </w:rPr>
            </w:pPr>
            <w:r w:rsidRPr="006A3BBC">
              <w:rPr>
                <w:rFonts w:ascii="GHEA Grapalat" w:hAnsi="GHEA Grapalat"/>
                <w:sz w:val="16"/>
                <w:szCs w:val="16"/>
                <w:lang w:val="en-US"/>
              </w:rPr>
              <w:t>2</w:t>
            </w:r>
          </w:p>
        </w:tc>
        <w:tc>
          <w:tcPr>
            <w:tcW w:w="1701" w:type="dxa"/>
            <w:vAlign w:val="center"/>
          </w:tcPr>
          <w:p w:rsidR="005A11D4" w:rsidRPr="006A3BBC" w:rsidRDefault="005A11D4" w:rsidP="001E2402">
            <w:pPr>
              <w:jc w:val="center"/>
              <w:rPr>
                <w:rFonts w:ascii="GHEA Grapalat" w:hAnsi="GHEA Grapalat" w:cs="Arial"/>
                <w:bCs/>
                <w:sz w:val="18"/>
                <w:szCs w:val="18"/>
              </w:rPr>
            </w:pPr>
            <w:r w:rsidRPr="006A3BBC">
              <w:rPr>
                <w:rFonts w:ascii="GHEA Grapalat" w:hAnsi="GHEA Grapalat" w:cs="Arial"/>
                <w:bCs/>
                <w:sz w:val="18"/>
                <w:szCs w:val="18"/>
              </w:rPr>
              <w:t>03211300</w:t>
            </w:r>
          </w:p>
        </w:tc>
        <w:tc>
          <w:tcPr>
            <w:tcW w:w="1559" w:type="dxa"/>
          </w:tcPr>
          <w:p w:rsidR="005A11D4" w:rsidRPr="006A3BBC" w:rsidRDefault="005A11D4" w:rsidP="00E32B4C">
            <w:pPr>
              <w:rPr>
                <w:rFonts w:ascii="GHEA Grapalat" w:hAnsi="GHEA Grapalat"/>
                <w:i/>
                <w:sz w:val="20"/>
                <w:szCs w:val="20"/>
              </w:rPr>
            </w:pPr>
            <w:r w:rsidRPr="006A3BBC">
              <w:rPr>
                <w:rFonts w:ascii="GHEA Grapalat" w:hAnsi="GHEA Grapalat"/>
                <w:i/>
                <w:sz w:val="20"/>
                <w:szCs w:val="20"/>
              </w:rPr>
              <w:t>рис</w:t>
            </w:r>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tcPr>
          <w:p w:rsidR="005A11D4" w:rsidRPr="006A3BBC" w:rsidRDefault="005A11D4" w:rsidP="001E2402">
            <w:pPr>
              <w:jc w:val="center"/>
              <w:rPr>
                <w:rFonts w:ascii="GHEA Grapalat" w:hAnsi="GHEA Grapalat"/>
                <w:sz w:val="18"/>
                <w:szCs w:val="18"/>
              </w:rPr>
            </w:pPr>
            <w:r w:rsidRPr="006A3BBC">
              <w:rPr>
                <w:rFonts w:ascii="GHEA Grapalat" w:hAnsi="GHEA Grapalat"/>
                <w:color w:val="000000"/>
                <w:sz w:val="18"/>
                <w:szCs w:val="18"/>
              </w:rPr>
              <w:t xml:space="preserve">Белый, крупный, высокий, длинный тип, неразбитый, разделенный по ширине от 1 до 4 типов, с влажностью от 13% до 15%, ГОСТ 6293-90. Безопасность и маркировка правительством РА 2007. Статья 8 Закона Республики Армения "О техническом регулировании требований к зерновым культурам, его производству, хранению, переработке и уборке урожая", </w:t>
            </w:r>
            <w:r w:rsidRPr="006A3BBC">
              <w:rPr>
                <w:rFonts w:ascii="GHEA Grapalat" w:hAnsi="GHEA Grapalat"/>
                <w:color w:val="000000"/>
                <w:sz w:val="18"/>
                <w:szCs w:val="18"/>
              </w:rPr>
              <w:lastRenderedPageBreak/>
              <w:t>принятая Указом № 22-Н от 11 января</w:t>
            </w:r>
          </w:p>
        </w:tc>
        <w:tc>
          <w:tcPr>
            <w:tcW w:w="992" w:type="dxa"/>
            <w:vAlign w:val="center"/>
          </w:tcPr>
          <w:p w:rsidR="005A11D4" w:rsidRPr="006A3BBC" w:rsidRDefault="005A11D4" w:rsidP="001E2402">
            <w:pPr>
              <w:jc w:val="center"/>
              <w:rPr>
                <w:rFonts w:ascii="GHEA Grapalat" w:hAnsi="GHEA Grapalat"/>
                <w:sz w:val="16"/>
                <w:szCs w:val="16"/>
                <w:lang w:val="en-US"/>
              </w:rPr>
            </w:pPr>
            <w:proofErr w:type="spellStart"/>
            <w:r w:rsidRPr="006A3BBC">
              <w:rPr>
                <w:rFonts w:ascii="GHEA Grapalat" w:hAnsi="GHEA Grapalat"/>
                <w:bCs/>
                <w:sz w:val="16"/>
                <w:szCs w:val="16"/>
                <w:lang w:val="en-US"/>
              </w:rPr>
              <w:lastRenderedPageBreak/>
              <w:t>кг</w:t>
            </w:r>
            <w:proofErr w:type="spellEnd"/>
          </w:p>
        </w:tc>
        <w:tc>
          <w:tcPr>
            <w:tcW w:w="709" w:type="dxa"/>
            <w:vAlign w:val="center"/>
          </w:tcPr>
          <w:p w:rsidR="005A11D4" w:rsidRPr="006A3BBC" w:rsidRDefault="005A11D4" w:rsidP="001E2402">
            <w:pPr>
              <w:jc w:val="center"/>
              <w:rPr>
                <w:rFonts w:ascii="GHEA Grapalat" w:hAnsi="GHEA Grapalat"/>
                <w:sz w:val="16"/>
                <w:szCs w:val="16"/>
                <w:lang w:val="hy-AM"/>
              </w:rPr>
            </w:pPr>
          </w:p>
        </w:tc>
        <w:tc>
          <w:tcPr>
            <w:tcW w:w="693" w:type="dxa"/>
            <w:vAlign w:val="center"/>
          </w:tcPr>
          <w:p w:rsidR="005A11D4" w:rsidRPr="006A3BBC" w:rsidRDefault="005A11D4" w:rsidP="001E2402">
            <w:pPr>
              <w:jc w:val="center"/>
              <w:rPr>
                <w:rFonts w:ascii="GHEA Grapalat" w:hAnsi="GHEA Grapalat"/>
                <w:sz w:val="16"/>
                <w:szCs w:val="16"/>
                <w:lang w:val="hy-AM"/>
              </w:rPr>
            </w:pPr>
          </w:p>
        </w:tc>
        <w:tc>
          <w:tcPr>
            <w:tcW w:w="992" w:type="dxa"/>
            <w:vAlign w:val="center"/>
          </w:tcPr>
          <w:p w:rsidR="005A11D4" w:rsidRPr="005A11D4" w:rsidRDefault="005A11D4" w:rsidP="005A11D4">
            <w:pPr>
              <w:jc w:val="center"/>
              <w:rPr>
                <w:sz w:val="18"/>
                <w:szCs w:val="18"/>
              </w:rPr>
            </w:pPr>
            <w:r w:rsidRPr="005A11D4">
              <w:rPr>
                <w:sz w:val="18"/>
                <w:szCs w:val="18"/>
              </w:rPr>
              <w:t>840</w:t>
            </w:r>
          </w:p>
        </w:tc>
        <w:tc>
          <w:tcPr>
            <w:tcW w:w="1276" w:type="dxa"/>
            <w:vAlign w:val="center"/>
          </w:tcPr>
          <w:p w:rsidR="005A11D4" w:rsidRPr="006A3BBC" w:rsidRDefault="005A11D4" w:rsidP="001E2402">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 xml:space="preserve">2-ая </w:t>
            </w:r>
            <w:r w:rsidRPr="006A3BBC">
              <w:rPr>
                <w:rFonts w:ascii="Cambria Math" w:hAnsi="Cambria Math" w:cs="Cambria Math"/>
                <w:i/>
                <w:sz w:val="16"/>
                <w:szCs w:val="16"/>
              </w:rPr>
              <w:t>​​</w:t>
            </w:r>
            <w:r w:rsidRPr="006A3BBC">
              <w:rPr>
                <w:rFonts w:ascii="GHEA Grapalat" w:hAnsi="GHEA Grapalat" w:cs="GHEA Grapalat"/>
                <w:i/>
                <w:sz w:val="16"/>
                <w:szCs w:val="16"/>
              </w:rPr>
              <w:t>доставка</w:t>
            </w:r>
            <w:r w:rsidRPr="006A3BBC">
              <w:rPr>
                <w:rFonts w:ascii="GHEA Grapalat" w:hAnsi="GHEA Grapalat"/>
                <w:i/>
                <w:sz w:val="16"/>
                <w:szCs w:val="16"/>
              </w:rPr>
              <w:t xml:space="preserve"> </w:t>
            </w:r>
            <w:r w:rsidRPr="006A3BBC">
              <w:rPr>
                <w:rFonts w:ascii="GHEA Grapalat" w:hAnsi="GHEA Grapalat" w:cs="GHEA Grapalat"/>
                <w:i/>
                <w:sz w:val="16"/>
                <w:szCs w:val="16"/>
              </w:rPr>
              <w:t>по</w:t>
            </w:r>
            <w:r w:rsidRPr="006A3BBC">
              <w:rPr>
                <w:rFonts w:ascii="GHEA Grapalat" w:hAnsi="GHEA Grapalat"/>
                <w:i/>
                <w:sz w:val="16"/>
                <w:szCs w:val="16"/>
              </w:rPr>
              <w:t xml:space="preserve"> </w:t>
            </w:r>
            <w:r w:rsidRPr="006A3BBC">
              <w:rPr>
                <w:rFonts w:ascii="GHEA Grapalat" w:hAnsi="GHEA Grapalat" w:cs="GHEA Grapalat"/>
                <w:i/>
                <w:sz w:val="16"/>
                <w:szCs w:val="16"/>
              </w:rPr>
              <w:t>предварительному</w:t>
            </w:r>
            <w:r w:rsidRPr="006A3BBC">
              <w:rPr>
                <w:rFonts w:ascii="GHEA Grapalat" w:hAnsi="GHEA Grapalat"/>
                <w:i/>
                <w:sz w:val="16"/>
                <w:szCs w:val="16"/>
              </w:rPr>
              <w:t xml:space="preserve"> </w:t>
            </w:r>
            <w:r w:rsidRPr="006A3BBC">
              <w:rPr>
                <w:rFonts w:ascii="GHEA Grapalat" w:hAnsi="GHEA Grapalat" w:cs="GHEA Grapalat"/>
                <w:i/>
                <w:sz w:val="16"/>
                <w:szCs w:val="16"/>
              </w:rPr>
              <w:t>заказу</w:t>
            </w:r>
            <w:r w:rsidRPr="006A3BBC">
              <w:rPr>
                <w:rFonts w:ascii="GHEA Grapalat" w:hAnsi="GHEA Grapalat"/>
                <w:i/>
                <w:sz w:val="16"/>
                <w:szCs w:val="16"/>
              </w:rPr>
              <w:t xml:space="preserve"> </w:t>
            </w:r>
          </w:p>
        </w:tc>
        <w:tc>
          <w:tcPr>
            <w:tcW w:w="1284"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заключения договора</w:t>
            </w:r>
          </w:p>
        </w:tc>
      </w:tr>
      <w:tr w:rsidR="005A11D4" w:rsidRPr="006A3BBC" w:rsidTr="005A11D4">
        <w:tc>
          <w:tcPr>
            <w:tcW w:w="1589" w:type="dxa"/>
            <w:vAlign w:val="center"/>
          </w:tcPr>
          <w:p w:rsidR="005A11D4" w:rsidRPr="006A3BBC" w:rsidRDefault="005A11D4" w:rsidP="001E2402">
            <w:pPr>
              <w:widowControl w:val="0"/>
              <w:jc w:val="center"/>
              <w:rPr>
                <w:rFonts w:ascii="GHEA Grapalat" w:hAnsi="GHEA Grapalat"/>
                <w:sz w:val="16"/>
                <w:szCs w:val="16"/>
                <w:lang w:val="en-US"/>
              </w:rPr>
            </w:pPr>
            <w:r w:rsidRPr="006A3BBC">
              <w:rPr>
                <w:rFonts w:ascii="GHEA Grapalat" w:hAnsi="GHEA Grapalat"/>
                <w:sz w:val="16"/>
                <w:szCs w:val="16"/>
                <w:lang w:val="en-US"/>
              </w:rPr>
              <w:lastRenderedPageBreak/>
              <w:t>3</w:t>
            </w:r>
          </w:p>
        </w:tc>
        <w:tc>
          <w:tcPr>
            <w:tcW w:w="1701" w:type="dxa"/>
            <w:vAlign w:val="center"/>
          </w:tcPr>
          <w:p w:rsidR="005A11D4" w:rsidRPr="006A3BBC" w:rsidRDefault="005A11D4" w:rsidP="001E2402">
            <w:pPr>
              <w:jc w:val="center"/>
              <w:rPr>
                <w:rFonts w:ascii="GHEA Grapalat" w:hAnsi="GHEA Grapalat" w:cs="Arial"/>
                <w:bCs/>
                <w:sz w:val="18"/>
                <w:szCs w:val="18"/>
              </w:rPr>
            </w:pPr>
            <w:r w:rsidRPr="006A3BBC">
              <w:rPr>
                <w:rFonts w:ascii="GHEA Grapalat" w:hAnsi="GHEA Grapalat"/>
                <w:sz w:val="18"/>
                <w:szCs w:val="18"/>
              </w:rPr>
              <w:t>15851100</w:t>
            </w:r>
          </w:p>
        </w:tc>
        <w:tc>
          <w:tcPr>
            <w:tcW w:w="1559" w:type="dxa"/>
          </w:tcPr>
          <w:p w:rsidR="005A11D4" w:rsidRPr="006A3BBC" w:rsidRDefault="005A11D4" w:rsidP="00E32B4C">
            <w:pPr>
              <w:rPr>
                <w:rFonts w:ascii="GHEA Grapalat" w:hAnsi="GHEA Grapalat"/>
                <w:i/>
                <w:sz w:val="20"/>
                <w:szCs w:val="20"/>
                <w:lang w:val="en-US"/>
              </w:rPr>
            </w:pPr>
            <w:r w:rsidRPr="006A3BBC">
              <w:rPr>
                <w:rFonts w:ascii="GHEA Grapalat" w:hAnsi="GHEA Grapalat"/>
                <w:i/>
                <w:sz w:val="20"/>
                <w:szCs w:val="20"/>
              </w:rPr>
              <w:t>макарон</w:t>
            </w:r>
            <w:r w:rsidRPr="006A3BBC">
              <w:rPr>
                <w:rFonts w:ascii="GHEA Grapalat" w:hAnsi="GHEA Grapalat"/>
                <w:i/>
                <w:sz w:val="20"/>
                <w:szCs w:val="20"/>
                <w:lang w:val="en-US"/>
              </w:rPr>
              <w:t>а</w:t>
            </w:r>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tcPr>
          <w:p w:rsidR="005A11D4" w:rsidRPr="006A3BBC" w:rsidRDefault="005A11D4" w:rsidP="001E2402">
            <w:pPr>
              <w:jc w:val="center"/>
              <w:rPr>
                <w:rFonts w:ascii="GHEA Grapalat" w:hAnsi="GHEA Grapalat"/>
                <w:sz w:val="18"/>
                <w:szCs w:val="18"/>
              </w:rPr>
            </w:pPr>
            <w:r w:rsidRPr="006A3BBC">
              <w:rPr>
                <w:rFonts w:ascii="GHEA Grapalat" w:hAnsi="GHEA Grapalat"/>
                <w:color w:val="000000"/>
                <w:sz w:val="18"/>
                <w:szCs w:val="18"/>
              </w:rPr>
              <w:t>Паста обыкновенная из теста, сваренного вкрутую, в зависимости от типа и качества муки: A (мука из твердой пшеницы), B (мука из мягкой глазури), B (пшеничная мука для выпечки), жареная и не жареная, ГОСТ 875-92. Безопасность в соответствии с N 2-III-4.9-01-2010 гигиеническими нормами и маркировкой - Статья 8 Закона РА о безопасности пищевых продуктов:</w:t>
            </w:r>
          </w:p>
        </w:tc>
        <w:tc>
          <w:tcPr>
            <w:tcW w:w="992" w:type="dxa"/>
            <w:vAlign w:val="center"/>
          </w:tcPr>
          <w:p w:rsidR="005A11D4" w:rsidRPr="006A3BBC" w:rsidRDefault="005A11D4" w:rsidP="001E2402">
            <w:pPr>
              <w:jc w:val="center"/>
              <w:rPr>
                <w:rFonts w:ascii="GHEA Grapalat" w:hAnsi="GHEA Grapalat"/>
                <w:sz w:val="16"/>
                <w:szCs w:val="16"/>
                <w:lang w:val="en-US"/>
              </w:rPr>
            </w:pPr>
            <w:proofErr w:type="spellStart"/>
            <w:r w:rsidRPr="006A3BBC">
              <w:rPr>
                <w:rFonts w:ascii="GHEA Grapalat" w:hAnsi="GHEA Grapalat"/>
                <w:bCs/>
                <w:sz w:val="16"/>
                <w:szCs w:val="16"/>
                <w:lang w:val="en-US"/>
              </w:rPr>
              <w:t>кг</w:t>
            </w:r>
            <w:proofErr w:type="spellEnd"/>
          </w:p>
        </w:tc>
        <w:tc>
          <w:tcPr>
            <w:tcW w:w="709" w:type="dxa"/>
            <w:vAlign w:val="center"/>
          </w:tcPr>
          <w:p w:rsidR="005A11D4" w:rsidRPr="006A3BBC" w:rsidRDefault="005A11D4" w:rsidP="001E2402">
            <w:pPr>
              <w:jc w:val="center"/>
              <w:rPr>
                <w:rFonts w:ascii="GHEA Grapalat" w:hAnsi="GHEA Grapalat"/>
                <w:sz w:val="16"/>
                <w:szCs w:val="16"/>
              </w:rPr>
            </w:pPr>
          </w:p>
        </w:tc>
        <w:tc>
          <w:tcPr>
            <w:tcW w:w="693" w:type="dxa"/>
            <w:vAlign w:val="center"/>
          </w:tcPr>
          <w:p w:rsidR="005A11D4" w:rsidRPr="006A3BBC" w:rsidRDefault="005A11D4" w:rsidP="001E2402">
            <w:pPr>
              <w:jc w:val="center"/>
              <w:rPr>
                <w:rFonts w:ascii="GHEA Grapalat" w:hAnsi="GHEA Grapalat"/>
                <w:sz w:val="16"/>
                <w:szCs w:val="16"/>
              </w:rPr>
            </w:pPr>
          </w:p>
        </w:tc>
        <w:tc>
          <w:tcPr>
            <w:tcW w:w="992" w:type="dxa"/>
            <w:vAlign w:val="center"/>
          </w:tcPr>
          <w:p w:rsidR="005A11D4" w:rsidRPr="005A11D4" w:rsidRDefault="005A11D4" w:rsidP="005A11D4">
            <w:pPr>
              <w:jc w:val="center"/>
              <w:rPr>
                <w:sz w:val="18"/>
                <w:szCs w:val="18"/>
              </w:rPr>
            </w:pPr>
            <w:r w:rsidRPr="005A11D4">
              <w:rPr>
                <w:sz w:val="18"/>
                <w:szCs w:val="18"/>
              </w:rPr>
              <w:t>840</w:t>
            </w:r>
          </w:p>
        </w:tc>
        <w:tc>
          <w:tcPr>
            <w:tcW w:w="1276" w:type="dxa"/>
            <w:vAlign w:val="center"/>
          </w:tcPr>
          <w:p w:rsidR="005A11D4" w:rsidRPr="006A3BBC" w:rsidRDefault="005A11D4" w:rsidP="001E2402">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 xml:space="preserve">2-ая </w:t>
            </w:r>
            <w:r w:rsidRPr="006A3BBC">
              <w:rPr>
                <w:rFonts w:ascii="Cambria Math" w:hAnsi="Cambria Math" w:cs="Cambria Math"/>
                <w:i/>
                <w:sz w:val="16"/>
                <w:szCs w:val="16"/>
              </w:rPr>
              <w:t>​​</w:t>
            </w:r>
            <w:r w:rsidRPr="006A3BBC">
              <w:rPr>
                <w:rFonts w:ascii="GHEA Grapalat" w:hAnsi="GHEA Grapalat" w:cs="GHEA Grapalat"/>
                <w:i/>
                <w:sz w:val="16"/>
                <w:szCs w:val="16"/>
              </w:rPr>
              <w:t>доставка</w:t>
            </w:r>
            <w:r w:rsidRPr="006A3BBC">
              <w:rPr>
                <w:rFonts w:ascii="GHEA Grapalat" w:hAnsi="GHEA Grapalat"/>
                <w:i/>
                <w:sz w:val="16"/>
                <w:szCs w:val="16"/>
              </w:rPr>
              <w:t xml:space="preserve"> </w:t>
            </w:r>
            <w:r w:rsidRPr="006A3BBC">
              <w:rPr>
                <w:rFonts w:ascii="GHEA Grapalat" w:hAnsi="GHEA Grapalat" w:cs="GHEA Grapalat"/>
                <w:i/>
                <w:sz w:val="16"/>
                <w:szCs w:val="16"/>
              </w:rPr>
              <w:t>по</w:t>
            </w:r>
            <w:r w:rsidRPr="006A3BBC">
              <w:rPr>
                <w:rFonts w:ascii="GHEA Grapalat" w:hAnsi="GHEA Grapalat"/>
                <w:i/>
                <w:sz w:val="16"/>
                <w:szCs w:val="16"/>
              </w:rPr>
              <w:t xml:space="preserve"> </w:t>
            </w:r>
            <w:r w:rsidRPr="006A3BBC">
              <w:rPr>
                <w:rFonts w:ascii="GHEA Grapalat" w:hAnsi="GHEA Grapalat" w:cs="GHEA Grapalat"/>
                <w:i/>
                <w:sz w:val="16"/>
                <w:szCs w:val="16"/>
              </w:rPr>
              <w:t>предварительному</w:t>
            </w:r>
            <w:r w:rsidRPr="006A3BBC">
              <w:rPr>
                <w:rFonts w:ascii="GHEA Grapalat" w:hAnsi="GHEA Grapalat"/>
                <w:i/>
                <w:sz w:val="16"/>
                <w:szCs w:val="16"/>
              </w:rPr>
              <w:t xml:space="preserve"> </w:t>
            </w:r>
            <w:r w:rsidRPr="006A3BBC">
              <w:rPr>
                <w:rFonts w:ascii="GHEA Grapalat" w:hAnsi="GHEA Grapalat" w:cs="GHEA Grapalat"/>
                <w:i/>
                <w:sz w:val="16"/>
                <w:szCs w:val="16"/>
              </w:rPr>
              <w:t>заказу</w:t>
            </w:r>
            <w:r w:rsidRPr="006A3BBC">
              <w:rPr>
                <w:rFonts w:ascii="GHEA Grapalat" w:hAnsi="GHEA Grapalat"/>
                <w:i/>
                <w:sz w:val="16"/>
                <w:szCs w:val="16"/>
              </w:rPr>
              <w:t xml:space="preserve"> </w:t>
            </w:r>
          </w:p>
        </w:tc>
        <w:tc>
          <w:tcPr>
            <w:tcW w:w="1284"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после заключения договора</w:t>
            </w:r>
          </w:p>
        </w:tc>
      </w:tr>
      <w:tr w:rsidR="005A11D4" w:rsidRPr="006A3BBC" w:rsidTr="005A11D4">
        <w:tc>
          <w:tcPr>
            <w:tcW w:w="1589" w:type="dxa"/>
            <w:vAlign w:val="center"/>
          </w:tcPr>
          <w:p w:rsidR="005A11D4" w:rsidRPr="006A3BBC" w:rsidRDefault="005A11D4" w:rsidP="001E2402">
            <w:pPr>
              <w:widowControl w:val="0"/>
              <w:jc w:val="center"/>
              <w:rPr>
                <w:rFonts w:ascii="GHEA Grapalat" w:hAnsi="GHEA Grapalat"/>
                <w:sz w:val="16"/>
                <w:szCs w:val="16"/>
                <w:lang w:val="en-US"/>
              </w:rPr>
            </w:pPr>
            <w:r w:rsidRPr="006A3BBC">
              <w:rPr>
                <w:rFonts w:ascii="GHEA Grapalat" w:hAnsi="GHEA Grapalat"/>
                <w:sz w:val="16"/>
                <w:szCs w:val="16"/>
                <w:lang w:val="en-US"/>
              </w:rPr>
              <w:t>4</w:t>
            </w:r>
          </w:p>
        </w:tc>
        <w:tc>
          <w:tcPr>
            <w:tcW w:w="1701" w:type="dxa"/>
            <w:vAlign w:val="center"/>
          </w:tcPr>
          <w:p w:rsidR="005A11D4" w:rsidRPr="006A3BBC" w:rsidRDefault="005A11D4" w:rsidP="001E2402">
            <w:pPr>
              <w:jc w:val="center"/>
              <w:rPr>
                <w:rFonts w:ascii="GHEA Grapalat" w:hAnsi="GHEA Grapalat"/>
                <w:sz w:val="18"/>
                <w:szCs w:val="18"/>
              </w:rPr>
            </w:pPr>
            <w:r w:rsidRPr="006A3BBC">
              <w:rPr>
                <w:rFonts w:ascii="GHEA Grapalat" w:hAnsi="GHEA Grapalat"/>
                <w:sz w:val="18"/>
                <w:szCs w:val="18"/>
              </w:rPr>
              <w:t>15616000</w:t>
            </w:r>
          </w:p>
        </w:tc>
        <w:tc>
          <w:tcPr>
            <w:tcW w:w="1559" w:type="dxa"/>
          </w:tcPr>
          <w:p w:rsidR="005A11D4" w:rsidRPr="006A3BBC" w:rsidRDefault="005A11D4" w:rsidP="00E32B4C">
            <w:pPr>
              <w:rPr>
                <w:rFonts w:ascii="GHEA Grapalat" w:hAnsi="GHEA Grapalat"/>
                <w:i/>
                <w:sz w:val="20"/>
                <w:szCs w:val="20"/>
              </w:rPr>
            </w:pPr>
            <w:r w:rsidRPr="006A3BBC">
              <w:rPr>
                <w:rFonts w:ascii="GHEA Grapalat" w:hAnsi="GHEA Grapalat"/>
                <w:i/>
                <w:sz w:val="20"/>
                <w:szCs w:val="20"/>
              </w:rPr>
              <w:t>гречиха</w:t>
            </w:r>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tcPr>
          <w:p w:rsidR="005A11D4" w:rsidRPr="006A3BBC" w:rsidRDefault="005A11D4" w:rsidP="001E2402">
            <w:pPr>
              <w:jc w:val="center"/>
              <w:rPr>
                <w:rFonts w:ascii="GHEA Grapalat" w:hAnsi="GHEA Grapalat"/>
                <w:sz w:val="16"/>
                <w:szCs w:val="16"/>
              </w:rPr>
            </w:pPr>
            <w:r w:rsidRPr="006A3BBC">
              <w:rPr>
                <w:rFonts w:ascii="GHEA Grapalat" w:hAnsi="GHEA Grapalat"/>
                <w:color w:val="000000"/>
                <w:sz w:val="18"/>
                <w:szCs w:val="18"/>
              </w:rPr>
              <w:t xml:space="preserve">Гречневая крупа I или II сортов, влажность не более 14,0%, крупы не менее 97,5%. Безопасность и маркировка согласно Правительству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w:t>
            </w:r>
            <w:proofErr w:type="spellStart"/>
            <w:r w:rsidRPr="006A3BBC">
              <w:rPr>
                <w:rFonts w:ascii="GHEA Grapalat" w:hAnsi="GHEA Grapalat"/>
                <w:color w:val="000000"/>
                <w:sz w:val="18"/>
                <w:szCs w:val="18"/>
              </w:rPr>
              <w:t>продуктов.ի</w:t>
            </w:r>
            <w:proofErr w:type="spellEnd"/>
            <w:r w:rsidRPr="006A3BBC">
              <w:rPr>
                <w:rFonts w:ascii="GHEA Grapalat" w:hAnsi="GHEA Grapalat"/>
                <w:color w:val="000000"/>
                <w:sz w:val="16"/>
                <w:szCs w:val="16"/>
              </w:rPr>
              <w:t>։</w:t>
            </w:r>
          </w:p>
        </w:tc>
        <w:tc>
          <w:tcPr>
            <w:tcW w:w="992" w:type="dxa"/>
            <w:vAlign w:val="center"/>
          </w:tcPr>
          <w:p w:rsidR="005A11D4" w:rsidRPr="006A3BBC" w:rsidRDefault="005A11D4" w:rsidP="001E2402">
            <w:pPr>
              <w:jc w:val="center"/>
              <w:rPr>
                <w:rFonts w:ascii="GHEA Grapalat" w:hAnsi="GHEA Grapalat"/>
                <w:sz w:val="16"/>
                <w:szCs w:val="16"/>
                <w:lang w:val="en-US"/>
              </w:rPr>
            </w:pPr>
            <w:proofErr w:type="spellStart"/>
            <w:r w:rsidRPr="006A3BBC">
              <w:rPr>
                <w:rFonts w:ascii="GHEA Grapalat" w:hAnsi="GHEA Grapalat"/>
                <w:bCs/>
                <w:sz w:val="16"/>
                <w:szCs w:val="16"/>
                <w:lang w:val="en-US"/>
              </w:rPr>
              <w:t>кг</w:t>
            </w:r>
            <w:proofErr w:type="spellEnd"/>
          </w:p>
        </w:tc>
        <w:tc>
          <w:tcPr>
            <w:tcW w:w="709" w:type="dxa"/>
            <w:vAlign w:val="center"/>
          </w:tcPr>
          <w:p w:rsidR="005A11D4" w:rsidRPr="006A3BBC" w:rsidRDefault="005A11D4" w:rsidP="001E2402">
            <w:pPr>
              <w:jc w:val="center"/>
              <w:rPr>
                <w:rFonts w:ascii="GHEA Grapalat" w:hAnsi="GHEA Grapalat"/>
                <w:sz w:val="16"/>
                <w:szCs w:val="16"/>
              </w:rPr>
            </w:pPr>
          </w:p>
        </w:tc>
        <w:tc>
          <w:tcPr>
            <w:tcW w:w="693" w:type="dxa"/>
            <w:vAlign w:val="center"/>
          </w:tcPr>
          <w:p w:rsidR="005A11D4" w:rsidRPr="006A3BBC" w:rsidRDefault="005A11D4" w:rsidP="001E2402">
            <w:pPr>
              <w:jc w:val="center"/>
              <w:rPr>
                <w:rFonts w:ascii="GHEA Grapalat" w:hAnsi="GHEA Grapalat"/>
                <w:sz w:val="16"/>
                <w:szCs w:val="16"/>
              </w:rPr>
            </w:pPr>
          </w:p>
        </w:tc>
        <w:tc>
          <w:tcPr>
            <w:tcW w:w="992" w:type="dxa"/>
            <w:vAlign w:val="center"/>
          </w:tcPr>
          <w:p w:rsidR="005A11D4" w:rsidRPr="005A11D4" w:rsidRDefault="005A11D4" w:rsidP="005A11D4">
            <w:pPr>
              <w:jc w:val="center"/>
              <w:rPr>
                <w:sz w:val="18"/>
                <w:szCs w:val="18"/>
              </w:rPr>
            </w:pPr>
            <w:r w:rsidRPr="005A11D4">
              <w:rPr>
                <w:sz w:val="18"/>
                <w:szCs w:val="18"/>
              </w:rPr>
              <w:t>840</w:t>
            </w:r>
          </w:p>
        </w:tc>
        <w:tc>
          <w:tcPr>
            <w:tcW w:w="1276" w:type="dxa"/>
            <w:vAlign w:val="center"/>
          </w:tcPr>
          <w:p w:rsidR="005A11D4" w:rsidRPr="006A3BBC" w:rsidRDefault="005A11D4" w:rsidP="001E2402">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 xml:space="preserve">2-ая </w:t>
            </w:r>
            <w:r w:rsidRPr="006A3BBC">
              <w:rPr>
                <w:rFonts w:ascii="Cambria Math" w:hAnsi="Cambria Math" w:cs="Cambria Math"/>
                <w:i/>
                <w:sz w:val="16"/>
                <w:szCs w:val="16"/>
              </w:rPr>
              <w:t>​​</w:t>
            </w:r>
            <w:r w:rsidRPr="006A3BBC">
              <w:rPr>
                <w:rFonts w:ascii="GHEA Grapalat" w:hAnsi="GHEA Grapalat" w:cs="GHEA Grapalat"/>
                <w:i/>
                <w:sz w:val="16"/>
                <w:szCs w:val="16"/>
              </w:rPr>
              <w:t>доставка</w:t>
            </w:r>
            <w:r w:rsidRPr="006A3BBC">
              <w:rPr>
                <w:rFonts w:ascii="GHEA Grapalat" w:hAnsi="GHEA Grapalat"/>
                <w:i/>
                <w:sz w:val="16"/>
                <w:szCs w:val="16"/>
              </w:rPr>
              <w:t xml:space="preserve"> </w:t>
            </w:r>
            <w:r w:rsidRPr="006A3BBC">
              <w:rPr>
                <w:rFonts w:ascii="GHEA Grapalat" w:hAnsi="GHEA Grapalat" w:cs="GHEA Grapalat"/>
                <w:i/>
                <w:sz w:val="16"/>
                <w:szCs w:val="16"/>
              </w:rPr>
              <w:t>по</w:t>
            </w:r>
            <w:r w:rsidRPr="006A3BBC">
              <w:rPr>
                <w:rFonts w:ascii="GHEA Grapalat" w:hAnsi="GHEA Grapalat"/>
                <w:i/>
                <w:sz w:val="16"/>
                <w:szCs w:val="16"/>
              </w:rPr>
              <w:t xml:space="preserve"> </w:t>
            </w:r>
            <w:r w:rsidRPr="006A3BBC">
              <w:rPr>
                <w:rFonts w:ascii="GHEA Grapalat" w:hAnsi="GHEA Grapalat" w:cs="GHEA Grapalat"/>
                <w:i/>
                <w:sz w:val="16"/>
                <w:szCs w:val="16"/>
              </w:rPr>
              <w:t>предварительному</w:t>
            </w:r>
            <w:r w:rsidRPr="006A3BBC">
              <w:rPr>
                <w:rFonts w:ascii="GHEA Grapalat" w:hAnsi="GHEA Grapalat"/>
                <w:i/>
                <w:sz w:val="16"/>
                <w:szCs w:val="16"/>
              </w:rPr>
              <w:t xml:space="preserve"> </w:t>
            </w:r>
            <w:r w:rsidRPr="006A3BBC">
              <w:rPr>
                <w:rFonts w:ascii="GHEA Grapalat" w:hAnsi="GHEA Grapalat" w:cs="GHEA Grapalat"/>
                <w:i/>
                <w:sz w:val="16"/>
                <w:szCs w:val="16"/>
              </w:rPr>
              <w:t>заказу</w:t>
            </w:r>
            <w:r w:rsidRPr="006A3BBC">
              <w:rPr>
                <w:rFonts w:ascii="GHEA Grapalat" w:hAnsi="GHEA Grapalat"/>
                <w:i/>
                <w:sz w:val="16"/>
                <w:szCs w:val="16"/>
              </w:rPr>
              <w:t xml:space="preserve"> </w:t>
            </w:r>
          </w:p>
        </w:tc>
        <w:tc>
          <w:tcPr>
            <w:tcW w:w="1284"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после заключения договора</w:t>
            </w:r>
          </w:p>
        </w:tc>
      </w:tr>
      <w:tr w:rsidR="005A11D4" w:rsidRPr="006A3BBC" w:rsidTr="005A11D4">
        <w:tc>
          <w:tcPr>
            <w:tcW w:w="1589" w:type="dxa"/>
            <w:vAlign w:val="center"/>
          </w:tcPr>
          <w:p w:rsidR="005A11D4" w:rsidRPr="006A3BBC" w:rsidRDefault="005A11D4" w:rsidP="001E2402">
            <w:pPr>
              <w:widowControl w:val="0"/>
              <w:jc w:val="center"/>
              <w:rPr>
                <w:rFonts w:ascii="GHEA Grapalat" w:hAnsi="GHEA Grapalat"/>
                <w:sz w:val="16"/>
                <w:szCs w:val="16"/>
                <w:lang w:val="en-US"/>
              </w:rPr>
            </w:pPr>
            <w:r w:rsidRPr="006A3BBC">
              <w:rPr>
                <w:rFonts w:ascii="GHEA Grapalat" w:hAnsi="GHEA Grapalat"/>
                <w:sz w:val="16"/>
                <w:szCs w:val="16"/>
                <w:lang w:val="en-US"/>
              </w:rPr>
              <w:t>5</w:t>
            </w:r>
          </w:p>
        </w:tc>
        <w:tc>
          <w:tcPr>
            <w:tcW w:w="1701" w:type="dxa"/>
            <w:vAlign w:val="center"/>
          </w:tcPr>
          <w:p w:rsidR="005A11D4" w:rsidRPr="006A3BBC" w:rsidRDefault="005A11D4" w:rsidP="001E2402">
            <w:pPr>
              <w:jc w:val="center"/>
              <w:rPr>
                <w:rFonts w:ascii="GHEA Grapalat" w:hAnsi="GHEA Grapalat"/>
                <w:sz w:val="18"/>
                <w:szCs w:val="18"/>
              </w:rPr>
            </w:pPr>
            <w:r w:rsidRPr="006A3BBC">
              <w:rPr>
                <w:rFonts w:ascii="GHEA Grapalat" w:hAnsi="GHEA Grapalat"/>
                <w:sz w:val="18"/>
                <w:szCs w:val="18"/>
              </w:rPr>
              <w:t>15331153</w:t>
            </w:r>
          </w:p>
        </w:tc>
        <w:tc>
          <w:tcPr>
            <w:tcW w:w="1559" w:type="dxa"/>
          </w:tcPr>
          <w:p w:rsidR="005A11D4" w:rsidRPr="006A3BBC" w:rsidRDefault="005A11D4" w:rsidP="00E32B4C">
            <w:pPr>
              <w:rPr>
                <w:rFonts w:ascii="GHEA Grapalat" w:hAnsi="GHEA Grapalat"/>
                <w:i/>
                <w:sz w:val="20"/>
                <w:szCs w:val="20"/>
              </w:rPr>
            </w:pPr>
            <w:r w:rsidRPr="006A3BBC">
              <w:rPr>
                <w:rFonts w:ascii="GHEA Grapalat" w:hAnsi="GHEA Grapalat"/>
                <w:i/>
                <w:sz w:val="20"/>
                <w:szCs w:val="20"/>
              </w:rPr>
              <w:t>чечевица</w:t>
            </w:r>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tcPr>
          <w:p w:rsidR="005A11D4" w:rsidRPr="006A3BBC" w:rsidRDefault="005A11D4" w:rsidP="001E2402">
            <w:pPr>
              <w:jc w:val="center"/>
              <w:rPr>
                <w:rFonts w:ascii="GHEA Grapalat" w:hAnsi="GHEA Grapalat"/>
                <w:sz w:val="18"/>
                <w:szCs w:val="18"/>
              </w:rPr>
            </w:pPr>
            <w:r w:rsidRPr="006A3BBC">
              <w:rPr>
                <w:rFonts w:ascii="GHEA Grapalat" w:hAnsi="GHEA Grapalat"/>
                <w:color w:val="000000"/>
                <w:sz w:val="18"/>
                <w:szCs w:val="18"/>
              </w:rPr>
              <w:t>Три типа, однородный, чистый, сухой - влажность (14,0-17,0)% не является необходимой. Безопасность согласно гигиеническим нормам N 8-III-4.9-01-2010, ст. 8 Закона РА о безопасности пищевых продуктов.</w:t>
            </w:r>
          </w:p>
        </w:tc>
        <w:tc>
          <w:tcPr>
            <w:tcW w:w="992" w:type="dxa"/>
            <w:vAlign w:val="center"/>
          </w:tcPr>
          <w:p w:rsidR="005A11D4" w:rsidRPr="006A3BBC" w:rsidRDefault="005A11D4" w:rsidP="001E2402">
            <w:pPr>
              <w:jc w:val="center"/>
              <w:rPr>
                <w:rFonts w:ascii="GHEA Grapalat" w:hAnsi="GHEA Grapalat"/>
                <w:sz w:val="16"/>
                <w:szCs w:val="16"/>
                <w:lang w:val="en-US"/>
              </w:rPr>
            </w:pPr>
            <w:proofErr w:type="spellStart"/>
            <w:r w:rsidRPr="006A3BBC">
              <w:rPr>
                <w:rFonts w:ascii="GHEA Grapalat" w:hAnsi="GHEA Grapalat"/>
                <w:bCs/>
                <w:sz w:val="16"/>
                <w:szCs w:val="16"/>
                <w:lang w:val="en-US"/>
              </w:rPr>
              <w:t>кг</w:t>
            </w:r>
            <w:proofErr w:type="spellEnd"/>
          </w:p>
        </w:tc>
        <w:tc>
          <w:tcPr>
            <w:tcW w:w="709" w:type="dxa"/>
            <w:vAlign w:val="center"/>
          </w:tcPr>
          <w:p w:rsidR="005A11D4" w:rsidRPr="006A3BBC" w:rsidRDefault="005A11D4" w:rsidP="001E2402">
            <w:pPr>
              <w:jc w:val="center"/>
              <w:rPr>
                <w:rFonts w:ascii="GHEA Grapalat" w:hAnsi="GHEA Grapalat"/>
                <w:sz w:val="16"/>
                <w:szCs w:val="16"/>
              </w:rPr>
            </w:pPr>
          </w:p>
        </w:tc>
        <w:tc>
          <w:tcPr>
            <w:tcW w:w="693" w:type="dxa"/>
            <w:vAlign w:val="center"/>
          </w:tcPr>
          <w:p w:rsidR="005A11D4" w:rsidRPr="006A3BBC" w:rsidRDefault="005A11D4" w:rsidP="001E2402">
            <w:pPr>
              <w:jc w:val="center"/>
              <w:rPr>
                <w:rFonts w:ascii="GHEA Grapalat" w:hAnsi="GHEA Grapalat"/>
                <w:sz w:val="16"/>
                <w:szCs w:val="16"/>
              </w:rPr>
            </w:pPr>
          </w:p>
        </w:tc>
        <w:tc>
          <w:tcPr>
            <w:tcW w:w="992" w:type="dxa"/>
            <w:vAlign w:val="center"/>
          </w:tcPr>
          <w:p w:rsidR="005A11D4" w:rsidRPr="005A11D4" w:rsidRDefault="005A11D4" w:rsidP="005A11D4">
            <w:pPr>
              <w:jc w:val="center"/>
              <w:rPr>
                <w:sz w:val="18"/>
                <w:szCs w:val="18"/>
              </w:rPr>
            </w:pPr>
            <w:r w:rsidRPr="005A11D4">
              <w:rPr>
                <w:sz w:val="18"/>
                <w:szCs w:val="18"/>
              </w:rPr>
              <w:t>840</w:t>
            </w:r>
          </w:p>
        </w:tc>
        <w:tc>
          <w:tcPr>
            <w:tcW w:w="1276" w:type="dxa"/>
            <w:vAlign w:val="center"/>
          </w:tcPr>
          <w:p w:rsidR="005A11D4" w:rsidRPr="006A3BBC" w:rsidRDefault="005A11D4" w:rsidP="001E2402">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 xml:space="preserve">По предварительному заказу </w:t>
            </w:r>
          </w:p>
        </w:tc>
        <w:tc>
          <w:tcPr>
            <w:tcW w:w="1284"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после заключения договора</w:t>
            </w:r>
          </w:p>
        </w:tc>
      </w:tr>
      <w:tr w:rsidR="005A11D4" w:rsidRPr="006A3BBC" w:rsidTr="005A11D4">
        <w:tc>
          <w:tcPr>
            <w:tcW w:w="1589" w:type="dxa"/>
            <w:vAlign w:val="center"/>
          </w:tcPr>
          <w:p w:rsidR="005A11D4" w:rsidRPr="006A3BBC" w:rsidRDefault="005A11D4" w:rsidP="001E2402">
            <w:pPr>
              <w:widowControl w:val="0"/>
              <w:jc w:val="center"/>
              <w:rPr>
                <w:rFonts w:ascii="GHEA Grapalat" w:hAnsi="GHEA Grapalat"/>
                <w:sz w:val="16"/>
                <w:szCs w:val="16"/>
                <w:lang w:val="en-US"/>
              </w:rPr>
            </w:pPr>
            <w:r w:rsidRPr="006A3BBC">
              <w:rPr>
                <w:rFonts w:ascii="GHEA Grapalat" w:hAnsi="GHEA Grapalat"/>
                <w:sz w:val="16"/>
                <w:szCs w:val="16"/>
                <w:lang w:val="en-US"/>
              </w:rPr>
              <w:t>6</w:t>
            </w:r>
          </w:p>
        </w:tc>
        <w:tc>
          <w:tcPr>
            <w:tcW w:w="1701" w:type="dxa"/>
            <w:vAlign w:val="center"/>
          </w:tcPr>
          <w:p w:rsidR="005A11D4" w:rsidRPr="006A3BBC" w:rsidRDefault="005A11D4" w:rsidP="001E2402">
            <w:pPr>
              <w:jc w:val="center"/>
              <w:rPr>
                <w:rFonts w:ascii="GHEA Grapalat" w:hAnsi="GHEA Grapalat" w:cs="Calibri"/>
                <w:sz w:val="18"/>
                <w:szCs w:val="18"/>
              </w:rPr>
            </w:pPr>
            <w:r w:rsidRPr="006A3BBC">
              <w:rPr>
                <w:rFonts w:ascii="GHEA Grapalat" w:hAnsi="GHEA Grapalat" w:cs="Calibri"/>
                <w:sz w:val="18"/>
                <w:szCs w:val="18"/>
              </w:rPr>
              <w:t>15331152</w:t>
            </w:r>
          </w:p>
        </w:tc>
        <w:tc>
          <w:tcPr>
            <w:tcW w:w="1559" w:type="dxa"/>
          </w:tcPr>
          <w:p w:rsidR="005A11D4" w:rsidRPr="006A3BBC" w:rsidRDefault="005A11D4" w:rsidP="00E32B4C">
            <w:pPr>
              <w:rPr>
                <w:rFonts w:ascii="GHEA Grapalat" w:hAnsi="GHEA Grapalat"/>
                <w:i/>
                <w:sz w:val="20"/>
                <w:szCs w:val="20"/>
                <w:lang w:val="en-US"/>
              </w:rPr>
            </w:pPr>
            <w:proofErr w:type="spellStart"/>
            <w:r w:rsidRPr="006A3BBC">
              <w:rPr>
                <w:rFonts w:ascii="GHEA Grapalat" w:hAnsi="GHEA Grapalat"/>
                <w:i/>
                <w:sz w:val="20"/>
                <w:szCs w:val="20"/>
                <w:lang w:val="en-US"/>
              </w:rPr>
              <w:t>гарох</w:t>
            </w:r>
            <w:proofErr w:type="spellEnd"/>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vAlign w:val="center"/>
          </w:tcPr>
          <w:p w:rsidR="005A11D4" w:rsidRPr="006A3BBC" w:rsidRDefault="005A11D4" w:rsidP="001E2402">
            <w:pPr>
              <w:pStyle w:val="HTML"/>
              <w:jc w:val="center"/>
              <w:rPr>
                <w:rFonts w:ascii="GHEA Grapalat" w:hAnsi="GHEA Grapalat"/>
                <w:i/>
                <w:sz w:val="18"/>
                <w:szCs w:val="18"/>
              </w:rPr>
            </w:pPr>
            <w:r w:rsidRPr="006A3BBC">
              <w:rPr>
                <w:rFonts w:ascii="GHEA Grapalat" w:hAnsi="GHEA Grapalat"/>
                <w:i/>
                <w:sz w:val="18"/>
                <w:szCs w:val="18"/>
              </w:rPr>
              <w:t xml:space="preserve">Свежие, высокие и зеленые, полезные для здоровья стручки I-типа, заводские мешки до 50 кг, срок годности не менее 70%. Безопасность в соответствии с N 2-III-4.9-01-2010 гигиеническими </w:t>
            </w:r>
            <w:r w:rsidRPr="006A3BBC">
              <w:rPr>
                <w:rFonts w:ascii="GHEA Grapalat" w:hAnsi="GHEA Grapalat"/>
                <w:i/>
                <w:sz w:val="18"/>
                <w:szCs w:val="18"/>
              </w:rPr>
              <w:lastRenderedPageBreak/>
              <w:t>нормами и маркировкой - Статья 8 Закона РА «О безопасности пищевых продуктов»</w:t>
            </w:r>
          </w:p>
        </w:tc>
        <w:tc>
          <w:tcPr>
            <w:tcW w:w="992" w:type="dxa"/>
            <w:vAlign w:val="center"/>
          </w:tcPr>
          <w:p w:rsidR="005A11D4" w:rsidRPr="006A3BBC" w:rsidRDefault="005A11D4" w:rsidP="001E2402">
            <w:pPr>
              <w:jc w:val="center"/>
              <w:rPr>
                <w:rFonts w:ascii="GHEA Grapalat" w:hAnsi="GHEA Grapalat" w:cs="Sylfaen"/>
                <w:bCs/>
                <w:sz w:val="16"/>
                <w:szCs w:val="16"/>
                <w:lang w:val="en-US"/>
              </w:rPr>
            </w:pPr>
            <w:proofErr w:type="spellStart"/>
            <w:r w:rsidRPr="006A3BBC">
              <w:rPr>
                <w:rFonts w:ascii="GHEA Grapalat" w:hAnsi="GHEA Grapalat" w:cs="Sylfaen"/>
                <w:bCs/>
                <w:sz w:val="16"/>
                <w:szCs w:val="16"/>
                <w:lang w:val="en-US"/>
              </w:rPr>
              <w:lastRenderedPageBreak/>
              <w:t>кг</w:t>
            </w:r>
            <w:proofErr w:type="spellEnd"/>
          </w:p>
        </w:tc>
        <w:tc>
          <w:tcPr>
            <w:tcW w:w="709" w:type="dxa"/>
            <w:vAlign w:val="center"/>
          </w:tcPr>
          <w:p w:rsidR="005A11D4" w:rsidRPr="006A3BBC" w:rsidRDefault="005A11D4" w:rsidP="001E2402">
            <w:pPr>
              <w:jc w:val="center"/>
              <w:rPr>
                <w:rFonts w:ascii="GHEA Grapalat" w:hAnsi="GHEA Grapalat"/>
                <w:sz w:val="16"/>
                <w:szCs w:val="16"/>
              </w:rPr>
            </w:pPr>
          </w:p>
        </w:tc>
        <w:tc>
          <w:tcPr>
            <w:tcW w:w="693" w:type="dxa"/>
            <w:vAlign w:val="center"/>
          </w:tcPr>
          <w:p w:rsidR="005A11D4" w:rsidRPr="006A3BBC" w:rsidRDefault="005A11D4" w:rsidP="001E2402">
            <w:pPr>
              <w:jc w:val="center"/>
              <w:rPr>
                <w:rFonts w:ascii="GHEA Grapalat" w:hAnsi="GHEA Grapalat"/>
                <w:sz w:val="16"/>
                <w:szCs w:val="16"/>
              </w:rPr>
            </w:pPr>
          </w:p>
        </w:tc>
        <w:tc>
          <w:tcPr>
            <w:tcW w:w="992" w:type="dxa"/>
            <w:vAlign w:val="center"/>
          </w:tcPr>
          <w:p w:rsidR="005A11D4" w:rsidRPr="005A11D4" w:rsidRDefault="005A11D4" w:rsidP="005A11D4">
            <w:pPr>
              <w:jc w:val="center"/>
              <w:rPr>
                <w:sz w:val="18"/>
                <w:szCs w:val="18"/>
              </w:rPr>
            </w:pPr>
            <w:r w:rsidRPr="005A11D4">
              <w:rPr>
                <w:sz w:val="18"/>
                <w:szCs w:val="18"/>
              </w:rPr>
              <w:t>840</w:t>
            </w:r>
          </w:p>
        </w:tc>
        <w:tc>
          <w:tcPr>
            <w:tcW w:w="1276" w:type="dxa"/>
            <w:vAlign w:val="center"/>
          </w:tcPr>
          <w:p w:rsidR="005A11D4" w:rsidRPr="006A3BBC" w:rsidRDefault="005A11D4" w:rsidP="001E2402">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 xml:space="preserve">2-ая </w:t>
            </w:r>
            <w:r w:rsidRPr="006A3BBC">
              <w:rPr>
                <w:rFonts w:ascii="Cambria Math" w:hAnsi="Cambria Math" w:cs="Cambria Math"/>
                <w:i/>
                <w:sz w:val="16"/>
                <w:szCs w:val="16"/>
              </w:rPr>
              <w:t>​​</w:t>
            </w:r>
            <w:r w:rsidRPr="006A3BBC">
              <w:rPr>
                <w:rFonts w:ascii="GHEA Grapalat" w:hAnsi="GHEA Grapalat" w:cs="GHEA Grapalat"/>
                <w:i/>
                <w:sz w:val="16"/>
                <w:szCs w:val="16"/>
              </w:rPr>
              <w:t>доставка</w:t>
            </w:r>
            <w:r w:rsidRPr="006A3BBC">
              <w:rPr>
                <w:rFonts w:ascii="GHEA Grapalat" w:hAnsi="GHEA Grapalat"/>
                <w:i/>
                <w:sz w:val="16"/>
                <w:szCs w:val="16"/>
              </w:rPr>
              <w:t xml:space="preserve"> </w:t>
            </w:r>
            <w:r w:rsidRPr="006A3BBC">
              <w:rPr>
                <w:rFonts w:ascii="GHEA Grapalat" w:hAnsi="GHEA Grapalat" w:cs="GHEA Grapalat"/>
                <w:i/>
                <w:sz w:val="16"/>
                <w:szCs w:val="16"/>
              </w:rPr>
              <w:t>по</w:t>
            </w:r>
            <w:r w:rsidRPr="006A3BBC">
              <w:rPr>
                <w:rFonts w:ascii="GHEA Grapalat" w:hAnsi="GHEA Grapalat"/>
                <w:i/>
                <w:sz w:val="16"/>
                <w:szCs w:val="16"/>
              </w:rPr>
              <w:t xml:space="preserve"> </w:t>
            </w:r>
            <w:r w:rsidRPr="006A3BBC">
              <w:rPr>
                <w:rFonts w:ascii="GHEA Grapalat" w:hAnsi="GHEA Grapalat" w:cs="GHEA Grapalat"/>
                <w:i/>
                <w:sz w:val="16"/>
                <w:szCs w:val="16"/>
              </w:rPr>
              <w:t>предварительному</w:t>
            </w:r>
            <w:r w:rsidRPr="006A3BBC">
              <w:rPr>
                <w:rFonts w:ascii="GHEA Grapalat" w:hAnsi="GHEA Grapalat"/>
                <w:i/>
                <w:sz w:val="16"/>
                <w:szCs w:val="16"/>
              </w:rPr>
              <w:t xml:space="preserve"> </w:t>
            </w:r>
            <w:r w:rsidRPr="006A3BBC">
              <w:rPr>
                <w:rFonts w:ascii="GHEA Grapalat" w:hAnsi="GHEA Grapalat" w:cs="GHEA Grapalat"/>
                <w:i/>
                <w:sz w:val="16"/>
                <w:szCs w:val="16"/>
              </w:rPr>
              <w:t>заказу</w:t>
            </w:r>
            <w:r w:rsidRPr="006A3BBC">
              <w:rPr>
                <w:rFonts w:ascii="GHEA Grapalat" w:hAnsi="GHEA Grapalat"/>
                <w:i/>
                <w:sz w:val="16"/>
                <w:szCs w:val="16"/>
              </w:rPr>
              <w:t xml:space="preserve"> </w:t>
            </w:r>
          </w:p>
        </w:tc>
        <w:tc>
          <w:tcPr>
            <w:tcW w:w="1284"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после заключения договора</w:t>
            </w:r>
          </w:p>
        </w:tc>
      </w:tr>
      <w:tr w:rsidR="005A11D4" w:rsidRPr="006A3BBC" w:rsidTr="005A11D4">
        <w:trPr>
          <w:trHeight w:val="1748"/>
        </w:trPr>
        <w:tc>
          <w:tcPr>
            <w:tcW w:w="1589" w:type="dxa"/>
            <w:vAlign w:val="center"/>
          </w:tcPr>
          <w:p w:rsidR="005A11D4" w:rsidRPr="006A3BBC" w:rsidRDefault="005A11D4" w:rsidP="001E2402">
            <w:pPr>
              <w:widowControl w:val="0"/>
              <w:jc w:val="center"/>
              <w:rPr>
                <w:rFonts w:ascii="GHEA Grapalat" w:hAnsi="GHEA Grapalat"/>
                <w:sz w:val="16"/>
                <w:szCs w:val="16"/>
                <w:lang w:val="en-US"/>
              </w:rPr>
            </w:pPr>
            <w:r w:rsidRPr="006A3BBC">
              <w:rPr>
                <w:rFonts w:ascii="GHEA Grapalat" w:hAnsi="GHEA Grapalat"/>
                <w:sz w:val="16"/>
                <w:szCs w:val="16"/>
                <w:lang w:val="en-US"/>
              </w:rPr>
              <w:lastRenderedPageBreak/>
              <w:t>7</w:t>
            </w:r>
          </w:p>
        </w:tc>
        <w:tc>
          <w:tcPr>
            <w:tcW w:w="1701" w:type="dxa"/>
            <w:vAlign w:val="center"/>
          </w:tcPr>
          <w:p w:rsidR="005A11D4" w:rsidRPr="006A3BBC" w:rsidRDefault="005A11D4" w:rsidP="001E2402">
            <w:pPr>
              <w:jc w:val="center"/>
              <w:rPr>
                <w:rFonts w:ascii="GHEA Grapalat" w:hAnsi="GHEA Grapalat" w:cs="Arial"/>
                <w:bCs/>
                <w:sz w:val="18"/>
                <w:szCs w:val="18"/>
              </w:rPr>
            </w:pPr>
            <w:r w:rsidRPr="006A3BBC">
              <w:rPr>
                <w:rFonts w:ascii="GHEA Grapalat" w:hAnsi="GHEA Grapalat"/>
                <w:sz w:val="18"/>
                <w:szCs w:val="18"/>
              </w:rPr>
              <w:t>15421100</w:t>
            </w:r>
          </w:p>
        </w:tc>
        <w:tc>
          <w:tcPr>
            <w:tcW w:w="1559" w:type="dxa"/>
          </w:tcPr>
          <w:p w:rsidR="005A11D4" w:rsidRPr="006A3BBC" w:rsidRDefault="005A11D4" w:rsidP="00E32B4C">
            <w:pPr>
              <w:rPr>
                <w:rFonts w:ascii="GHEA Grapalat" w:hAnsi="GHEA Grapalat"/>
                <w:i/>
                <w:sz w:val="20"/>
                <w:szCs w:val="20"/>
              </w:rPr>
            </w:pPr>
            <w:r w:rsidRPr="006A3BBC">
              <w:rPr>
                <w:rFonts w:ascii="GHEA Grapalat" w:hAnsi="GHEA Grapalat"/>
                <w:i/>
                <w:sz w:val="20"/>
                <w:szCs w:val="20"/>
              </w:rPr>
              <w:t xml:space="preserve"> Растительное масло</w:t>
            </w:r>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tcPr>
          <w:p w:rsidR="005A11D4" w:rsidRPr="006A3BBC" w:rsidRDefault="005A11D4" w:rsidP="001E2402">
            <w:pPr>
              <w:jc w:val="center"/>
              <w:rPr>
                <w:rFonts w:ascii="GHEA Grapalat" w:hAnsi="GHEA Grapalat"/>
                <w:sz w:val="16"/>
                <w:szCs w:val="16"/>
              </w:rPr>
            </w:pPr>
            <w:r w:rsidRPr="006A3BBC">
              <w:rPr>
                <w:rFonts w:ascii="GHEA Grapalat" w:hAnsi="GHEA Grapalat"/>
                <w:color w:val="000000"/>
                <w:sz w:val="18"/>
                <w:szCs w:val="18"/>
              </w:rPr>
              <w:t>Масло подсолнечное рафинированное (рафинированное). Готовится путем отжима и отжима семян подсолнечника, высококачественный, рафинированный, без запаха, ГОСТ 1129-93. Безопасность: N 2-III-4.9-01-2010 гигиенические нормы, маркировка: статья 8 Закона РА о безопасности пищевых продуктов</w:t>
            </w:r>
            <w:r w:rsidRPr="006A3BBC">
              <w:rPr>
                <w:rFonts w:ascii="GHEA Grapalat" w:hAnsi="GHEA Grapalat"/>
                <w:color w:val="000000"/>
                <w:sz w:val="16"/>
                <w:szCs w:val="16"/>
              </w:rPr>
              <w:t>։</w:t>
            </w:r>
          </w:p>
        </w:tc>
        <w:tc>
          <w:tcPr>
            <w:tcW w:w="992" w:type="dxa"/>
            <w:vAlign w:val="center"/>
          </w:tcPr>
          <w:p w:rsidR="005A11D4" w:rsidRPr="006A3BBC" w:rsidRDefault="005A11D4" w:rsidP="001E2402">
            <w:pPr>
              <w:jc w:val="center"/>
              <w:rPr>
                <w:rFonts w:ascii="GHEA Grapalat" w:hAnsi="GHEA Grapalat"/>
                <w:sz w:val="16"/>
                <w:szCs w:val="16"/>
                <w:lang w:val="en-US"/>
              </w:rPr>
            </w:pPr>
            <w:proofErr w:type="spellStart"/>
            <w:r w:rsidRPr="006A3BBC">
              <w:rPr>
                <w:rFonts w:ascii="GHEA Grapalat" w:hAnsi="GHEA Grapalat"/>
                <w:bCs/>
                <w:sz w:val="16"/>
                <w:szCs w:val="16"/>
                <w:lang w:val="en-US"/>
              </w:rPr>
              <w:t>литр</w:t>
            </w:r>
            <w:proofErr w:type="spellEnd"/>
          </w:p>
        </w:tc>
        <w:tc>
          <w:tcPr>
            <w:tcW w:w="709" w:type="dxa"/>
            <w:vAlign w:val="center"/>
          </w:tcPr>
          <w:p w:rsidR="005A11D4" w:rsidRPr="006A3BBC" w:rsidRDefault="005A11D4" w:rsidP="001E2402">
            <w:pPr>
              <w:jc w:val="center"/>
              <w:rPr>
                <w:rFonts w:ascii="GHEA Grapalat" w:hAnsi="GHEA Grapalat"/>
                <w:sz w:val="16"/>
                <w:szCs w:val="16"/>
              </w:rPr>
            </w:pPr>
          </w:p>
        </w:tc>
        <w:tc>
          <w:tcPr>
            <w:tcW w:w="693" w:type="dxa"/>
            <w:vAlign w:val="center"/>
          </w:tcPr>
          <w:p w:rsidR="005A11D4" w:rsidRPr="006A3BBC" w:rsidRDefault="005A11D4" w:rsidP="001E2402">
            <w:pPr>
              <w:jc w:val="center"/>
              <w:rPr>
                <w:rFonts w:ascii="GHEA Grapalat" w:hAnsi="GHEA Grapalat"/>
                <w:sz w:val="16"/>
                <w:szCs w:val="16"/>
              </w:rPr>
            </w:pPr>
          </w:p>
        </w:tc>
        <w:tc>
          <w:tcPr>
            <w:tcW w:w="992" w:type="dxa"/>
            <w:vAlign w:val="center"/>
          </w:tcPr>
          <w:p w:rsidR="005A11D4" w:rsidRPr="005A11D4" w:rsidRDefault="005A11D4" w:rsidP="005A11D4">
            <w:pPr>
              <w:jc w:val="center"/>
              <w:rPr>
                <w:sz w:val="18"/>
                <w:szCs w:val="18"/>
              </w:rPr>
            </w:pPr>
            <w:r w:rsidRPr="005A11D4">
              <w:rPr>
                <w:sz w:val="18"/>
                <w:szCs w:val="18"/>
              </w:rPr>
              <w:t>840</w:t>
            </w:r>
          </w:p>
        </w:tc>
        <w:tc>
          <w:tcPr>
            <w:tcW w:w="1276" w:type="dxa"/>
            <w:vAlign w:val="center"/>
          </w:tcPr>
          <w:p w:rsidR="005A11D4" w:rsidRPr="006A3BBC" w:rsidRDefault="005A11D4" w:rsidP="001E2402">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 xml:space="preserve">По предварительному заказу </w:t>
            </w:r>
          </w:p>
        </w:tc>
        <w:tc>
          <w:tcPr>
            <w:tcW w:w="1284"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после заключения договора</w:t>
            </w:r>
          </w:p>
        </w:tc>
      </w:tr>
      <w:tr w:rsidR="005A11D4" w:rsidRPr="006A3BBC" w:rsidTr="005A11D4">
        <w:tc>
          <w:tcPr>
            <w:tcW w:w="1589" w:type="dxa"/>
            <w:vAlign w:val="center"/>
          </w:tcPr>
          <w:p w:rsidR="005A11D4" w:rsidRPr="006A3BBC" w:rsidRDefault="005A11D4" w:rsidP="001E2402">
            <w:pPr>
              <w:widowControl w:val="0"/>
              <w:jc w:val="center"/>
              <w:rPr>
                <w:rFonts w:ascii="GHEA Grapalat" w:hAnsi="GHEA Grapalat"/>
                <w:sz w:val="16"/>
                <w:szCs w:val="16"/>
                <w:lang w:val="en-US"/>
              </w:rPr>
            </w:pPr>
            <w:r w:rsidRPr="006A3BBC">
              <w:rPr>
                <w:rFonts w:ascii="GHEA Grapalat" w:hAnsi="GHEA Grapalat"/>
                <w:sz w:val="16"/>
                <w:szCs w:val="16"/>
                <w:lang w:val="en-US"/>
              </w:rPr>
              <w:t>8</w:t>
            </w:r>
          </w:p>
        </w:tc>
        <w:tc>
          <w:tcPr>
            <w:tcW w:w="1701" w:type="dxa"/>
            <w:vAlign w:val="center"/>
          </w:tcPr>
          <w:p w:rsidR="005A11D4" w:rsidRPr="006A3BBC" w:rsidRDefault="005A11D4" w:rsidP="001E2402">
            <w:pPr>
              <w:jc w:val="center"/>
              <w:rPr>
                <w:rFonts w:ascii="GHEA Grapalat" w:hAnsi="GHEA Grapalat" w:cs="Arial"/>
                <w:bCs/>
                <w:sz w:val="18"/>
                <w:szCs w:val="18"/>
              </w:rPr>
            </w:pPr>
            <w:r w:rsidRPr="006A3BBC">
              <w:rPr>
                <w:rFonts w:ascii="GHEA Grapalat" w:hAnsi="GHEA Grapalat"/>
                <w:sz w:val="18"/>
                <w:szCs w:val="18"/>
              </w:rPr>
              <w:t>15112150</w:t>
            </w:r>
          </w:p>
        </w:tc>
        <w:tc>
          <w:tcPr>
            <w:tcW w:w="1559" w:type="dxa"/>
          </w:tcPr>
          <w:p w:rsidR="005A11D4" w:rsidRPr="006A3BBC" w:rsidRDefault="005A11D4" w:rsidP="00E32B4C">
            <w:pPr>
              <w:rPr>
                <w:rFonts w:ascii="GHEA Grapalat" w:hAnsi="GHEA Grapalat"/>
                <w:i/>
                <w:sz w:val="20"/>
                <w:szCs w:val="20"/>
                <w:lang w:val="en-US"/>
              </w:rPr>
            </w:pPr>
            <w:r w:rsidRPr="006A3BBC">
              <w:rPr>
                <w:rFonts w:ascii="GHEA Grapalat" w:hAnsi="GHEA Grapalat"/>
                <w:i/>
                <w:sz w:val="20"/>
                <w:szCs w:val="20"/>
              </w:rPr>
              <w:t>Кури</w:t>
            </w:r>
            <w:proofErr w:type="spellStart"/>
            <w:r w:rsidRPr="006A3BBC">
              <w:rPr>
                <w:rFonts w:ascii="GHEA Grapalat" w:hAnsi="GHEA Grapalat"/>
                <w:i/>
                <w:sz w:val="20"/>
                <w:szCs w:val="20"/>
                <w:lang w:val="en-US"/>
              </w:rPr>
              <w:t>нная</w:t>
            </w:r>
            <w:proofErr w:type="spellEnd"/>
            <w:r w:rsidRPr="006A3BBC">
              <w:rPr>
                <w:rFonts w:ascii="GHEA Grapalat" w:hAnsi="GHEA Grapalat"/>
                <w:i/>
                <w:sz w:val="20"/>
                <w:szCs w:val="20"/>
                <w:lang w:val="en-US"/>
              </w:rPr>
              <w:t xml:space="preserve"> </w:t>
            </w:r>
            <w:proofErr w:type="spellStart"/>
            <w:r w:rsidRPr="006A3BBC">
              <w:rPr>
                <w:rFonts w:ascii="GHEA Grapalat" w:hAnsi="GHEA Grapalat"/>
                <w:i/>
                <w:sz w:val="20"/>
                <w:szCs w:val="20"/>
                <w:lang w:val="en-US"/>
              </w:rPr>
              <w:t>мясо</w:t>
            </w:r>
            <w:proofErr w:type="spellEnd"/>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tcPr>
          <w:p w:rsidR="005A11D4" w:rsidRPr="006A3BBC" w:rsidRDefault="005A11D4" w:rsidP="001E2402">
            <w:pPr>
              <w:jc w:val="center"/>
              <w:rPr>
                <w:rFonts w:ascii="GHEA Grapalat" w:hAnsi="GHEA Grapalat"/>
                <w:sz w:val="18"/>
                <w:szCs w:val="18"/>
              </w:rPr>
            </w:pPr>
            <w:proofErr w:type="gramStart"/>
            <w:r w:rsidRPr="006A3BBC">
              <w:rPr>
                <w:rFonts w:ascii="GHEA Grapalat" w:hAnsi="GHEA Grapalat"/>
                <w:color w:val="000000"/>
                <w:sz w:val="18"/>
                <w:szCs w:val="18"/>
              </w:rPr>
              <w:t>Чистая</w:t>
            </w:r>
            <w:proofErr w:type="gramEnd"/>
            <w:r w:rsidRPr="006A3BBC">
              <w:rPr>
                <w:rFonts w:ascii="GHEA Grapalat" w:hAnsi="GHEA Grapalat"/>
                <w:color w:val="000000"/>
                <w:sz w:val="18"/>
                <w:szCs w:val="18"/>
              </w:rPr>
              <w:t>, бескровная, без запаха, завернутая в полиэтиленовую пленку, ГОСТ 25391-82. Безопасность и маркировка согласно Правительству РА 2006 Статья 8 Закона РА «О мясе и техническом регулировании мяса» и Постановление № 1560-N от 19 октября 2009 г.:</w:t>
            </w:r>
          </w:p>
        </w:tc>
        <w:tc>
          <w:tcPr>
            <w:tcW w:w="992" w:type="dxa"/>
            <w:vAlign w:val="center"/>
          </w:tcPr>
          <w:p w:rsidR="005A11D4" w:rsidRPr="006A3BBC" w:rsidRDefault="005A11D4" w:rsidP="001E2402">
            <w:pPr>
              <w:jc w:val="center"/>
              <w:rPr>
                <w:rFonts w:ascii="GHEA Grapalat" w:hAnsi="GHEA Grapalat"/>
                <w:sz w:val="16"/>
                <w:szCs w:val="16"/>
                <w:lang w:val="en-US"/>
              </w:rPr>
            </w:pPr>
            <w:proofErr w:type="spellStart"/>
            <w:r w:rsidRPr="006A3BBC">
              <w:rPr>
                <w:rFonts w:ascii="GHEA Grapalat" w:hAnsi="GHEA Grapalat"/>
                <w:bCs/>
                <w:sz w:val="16"/>
                <w:szCs w:val="16"/>
                <w:lang w:val="en-US"/>
              </w:rPr>
              <w:t>кг</w:t>
            </w:r>
            <w:proofErr w:type="spellEnd"/>
          </w:p>
        </w:tc>
        <w:tc>
          <w:tcPr>
            <w:tcW w:w="709" w:type="dxa"/>
            <w:vAlign w:val="center"/>
          </w:tcPr>
          <w:p w:rsidR="005A11D4" w:rsidRPr="006A3BBC" w:rsidRDefault="005A11D4" w:rsidP="001E2402">
            <w:pPr>
              <w:jc w:val="center"/>
              <w:rPr>
                <w:rFonts w:ascii="GHEA Grapalat" w:hAnsi="GHEA Grapalat"/>
                <w:sz w:val="16"/>
                <w:szCs w:val="16"/>
              </w:rPr>
            </w:pPr>
          </w:p>
        </w:tc>
        <w:tc>
          <w:tcPr>
            <w:tcW w:w="693" w:type="dxa"/>
            <w:vAlign w:val="center"/>
          </w:tcPr>
          <w:p w:rsidR="005A11D4" w:rsidRPr="006A3BBC" w:rsidRDefault="005A11D4" w:rsidP="001E2402">
            <w:pPr>
              <w:jc w:val="center"/>
              <w:rPr>
                <w:rFonts w:ascii="GHEA Grapalat" w:hAnsi="GHEA Grapalat"/>
                <w:sz w:val="16"/>
                <w:szCs w:val="16"/>
              </w:rPr>
            </w:pPr>
          </w:p>
        </w:tc>
        <w:tc>
          <w:tcPr>
            <w:tcW w:w="992" w:type="dxa"/>
            <w:vAlign w:val="center"/>
          </w:tcPr>
          <w:p w:rsidR="005A11D4" w:rsidRPr="005A11D4" w:rsidRDefault="005A11D4" w:rsidP="005A11D4">
            <w:pPr>
              <w:jc w:val="center"/>
              <w:rPr>
                <w:sz w:val="18"/>
                <w:szCs w:val="18"/>
              </w:rPr>
            </w:pPr>
            <w:r w:rsidRPr="005A11D4">
              <w:rPr>
                <w:sz w:val="18"/>
                <w:szCs w:val="18"/>
              </w:rPr>
              <w:t>1260</w:t>
            </w:r>
          </w:p>
        </w:tc>
        <w:tc>
          <w:tcPr>
            <w:tcW w:w="1276" w:type="dxa"/>
            <w:vAlign w:val="center"/>
          </w:tcPr>
          <w:p w:rsidR="005A11D4" w:rsidRPr="006A3BBC" w:rsidRDefault="005A11D4" w:rsidP="001E2402">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 xml:space="preserve">По предварительному заказу </w:t>
            </w:r>
          </w:p>
        </w:tc>
        <w:tc>
          <w:tcPr>
            <w:tcW w:w="1284"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после заключения договора</w:t>
            </w:r>
          </w:p>
        </w:tc>
      </w:tr>
      <w:tr w:rsidR="005A11D4" w:rsidRPr="006A3BBC" w:rsidTr="005A11D4">
        <w:tc>
          <w:tcPr>
            <w:tcW w:w="1589" w:type="dxa"/>
            <w:vAlign w:val="center"/>
          </w:tcPr>
          <w:p w:rsidR="005A11D4" w:rsidRPr="006A3BBC" w:rsidRDefault="005A11D4" w:rsidP="001E2402">
            <w:pPr>
              <w:widowControl w:val="0"/>
              <w:jc w:val="center"/>
              <w:rPr>
                <w:rFonts w:ascii="GHEA Grapalat" w:hAnsi="GHEA Grapalat"/>
                <w:sz w:val="16"/>
                <w:szCs w:val="16"/>
                <w:lang w:val="en-US"/>
              </w:rPr>
            </w:pPr>
            <w:r w:rsidRPr="006A3BBC">
              <w:rPr>
                <w:rFonts w:ascii="GHEA Grapalat" w:hAnsi="GHEA Grapalat"/>
                <w:sz w:val="16"/>
                <w:szCs w:val="16"/>
                <w:lang w:val="en-US"/>
              </w:rPr>
              <w:t>9</w:t>
            </w:r>
          </w:p>
        </w:tc>
        <w:tc>
          <w:tcPr>
            <w:tcW w:w="1701" w:type="dxa"/>
            <w:vAlign w:val="center"/>
          </w:tcPr>
          <w:p w:rsidR="005A11D4" w:rsidRPr="006A3BBC" w:rsidRDefault="005A11D4" w:rsidP="001E2402">
            <w:pPr>
              <w:jc w:val="center"/>
              <w:rPr>
                <w:rFonts w:ascii="GHEA Grapalat" w:hAnsi="GHEA Grapalat" w:cs="Arial"/>
                <w:sz w:val="18"/>
                <w:szCs w:val="18"/>
              </w:rPr>
            </w:pPr>
            <w:r w:rsidRPr="006A3BBC">
              <w:rPr>
                <w:rFonts w:ascii="GHEA Grapalat" w:hAnsi="GHEA Grapalat"/>
                <w:sz w:val="18"/>
                <w:szCs w:val="18"/>
              </w:rPr>
              <w:t>15321000</w:t>
            </w:r>
          </w:p>
        </w:tc>
        <w:tc>
          <w:tcPr>
            <w:tcW w:w="1559" w:type="dxa"/>
          </w:tcPr>
          <w:p w:rsidR="005A11D4" w:rsidRPr="006A3BBC" w:rsidRDefault="005A11D4" w:rsidP="00E32B4C">
            <w:pPr>
              <w:pStyle w:val="HTML"/>
              <w:rPr>
                <w:rFonts w:ascii="GHEA Grapalat" w:hAnsi="GHEA Grapalat"/>
                <w:i/>
                <w:lang w:val="en-US"/>
              </w:rPr>
            </w:pPr>
            <w:r w:rsidRPr="006A3BBC">
              <w:rPr>
                <w:rFonts w:ascii="GHEA Grapalat" w:hAnsi="GHEA Grapalat"/>
                <w:i/>
              </w:rPr>
              <w:t>фруктовый сок</w:t>
            </w:r>
            <w:r w:rsidRPr="006A3BBC">
              <w:rPr>
                <w:rFonts w:ascii="GHEA Grapalat" w:hAnsi="GHEA Grapalat"/>
                <w:i/>
                <w:lang w:val="en-US"/>
              </w:rPr>
              <w:t xml:space="preserve">  1.0л</w:t>
            </w:r>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tcPr>
          <w:p w:rsidR="005A11D4" w:rsidRPr="006A3BBC" w:rsidRDefault="005A11D4" w:rsidP="00E32B4C">
            <w:pPr>
              <w:pStyle w:val="HTML"/>
              <w:rPr>
                <w:rFonts w:ascii="GHEA Grapalat" w:hAnsi="GHEA Grapalat"/>
                <w:i/>
              </w:rPr>
            </w:pPr>
            <w:r w:rsidRPr="006A3BBC">
              <w:rPr>
                <w:rFonts w:ascii="GHEA Grapalat" w:hAnsi="GHEA Grapalat"/>
                <w:i/>
              </w:rPr>
              <w:t xml:space="preserve">Соки фруктовые натуральные негазированные, приготовленные из различных фруктов, мякоти, с сахарным сиропом или без него, снаружи прозрачные, масса ила 0,2%, не более 0,8%, не менее, ГОСТ </w:t>
            </w:r>
            <w:proofErr w:type="gramStart"/>
            <w:r w:rsidRPr="006A3BBC">
              <w:rPr>
                <w:rFonts w:ascii="GHEA Grapalat" w:hAnsi="GHEA Grapalat"/>
                <w:i/>
              </w:rPr>
              <w:t>Р</w:t>
            </w:r>
            <w:proofErr w:type="gramEnd"/>
            <w:r w:rsidRPr="006A3BBC">
              <w:rPr>
                <w:rFonts w:ascii="GHEA Grapalat" w:hAnsi="GHEA Grapalat"/>
                <w:i/>
              </w:rPr>
              <w:t xml:space="preserve"> 52184-2003, ГОСТ Или ГОСТ Р 52186-2003. Безопасность и маркировка согласно Правительству РА 2009 Статья 8 Закона Республики Армения «О техническом регулировании требований к сокам и сокам», утвержденная Постановлением № 744-N от 26 </w:t>
            </w:r>
            <w:r w:rsidRPr="006A3BBC">
              <w:rPr>
                <w:rFonts w:ascii="GHEA Grapalat" w:hAnsi="GHEA Grapalat"/>
                <w:i/>
              </w:rPr>
              <w:lastRenderedPageBreak/>
              <w:t>июня 2006 года, статья 8 Закона РА о безопасности пищевых продуктов. Упаковка не менее 1,0 л. Остаточный срок годности не менее 90%.</w:t>
            </w:r>
          </w:p>
          <w:p w:rsidR="005A11D4" w:rsidRPr="006A3BBC" w:rsidRDefault="005A11D4" w:rsidP="001E2402">
            <w:pPr>
              <w:jc w:val="center"/>
              <w:rPr>
                <w:rFonts w:ascii="GHEA Grapalat" w:hAnsi="GHEA Grapalat"/>
                <w:sz w:val="18"/>
                <w:szCs w:val="18"/>
              </w:rPr>
            </w:pPr>
          </w:p>
        </w:tc>
        <w:tc>
          <w:tcPr>
            <w:tcW w:w="992" w:type="dxa"/>
            <w:vAlign w:val="center"/>
          </w:tcPr>
          <w:p w:rsidR="005A11D4" w:rsidRPr="006A3BBC" w:rsidRDefault="005A11D4" w:rsidP="001E2402">
            <w:pPr>
              <w:jc w:val="center"/>
              <w:rPr>
                <w:rFonts w:ascii="GHEA Grapalat" w:hAnsi="GHEA Grapalat"/>
                <w:sz w:val="16"/>
                <w:szCs w:val="16"/>
                <w:lang w:val="en-US"/>
              </w:rPr>
            </w:pPr>
            <w:proofErr w:type="spellStart"/>
            <w:r w:rsidRPr="006A3BBC">
              <w:rPr>
                <w:rFonts w:ascii="GHEA Grapalat" w:hAnsi="GHEA Grapalat"/>
                <w:sz w:val="16"/>
                <w:szCs w:val="16"/>
                <w:lang w:val="en-US"/>
              </w:rPr>
              <w:lastRenderedPageBreak/>
              <w:t>кг</w:t>
            </w:r>
            <w:proofErr w:type="spellEnd"/>
          </w:p>
        </w:tc>
        <w:tc>
          <w:tcPr>
            <w:tcW w:w="709" w:type="dxa"/>
            <w:vAlign w:val="center"/>
          </w:tcPr>
          <w:p w:rsidR="005A11D4" w:rsidRPr="006A3BBC" w:rsidRDefault="005A11D4" w:rsidP="001E2402">
            <w:pPr>
              <w:jc w:val="center"/>
              <w:rPr>
                <w:rFonts w:ascii="GHEA Grapalat" w:hAnsi="GHEA Grapalat"/>
                <w:sz w:val="16"/>
                <w:szCs w:val="16"/>
              </w:rPr>
            </w:pPr>
          </w:p>
        </w:tc>
        <w:tc>
          <w:tcPr>
            <w:tcW w:w="693" w:type="dxa"/>
            <w:vAlign w:val="center"/>
          </w:tcPr>
          <w:p w:rsidR="005A11D4" w:rsidRPr="006A3BBC" w:rsidRDefault="005A11D4" w:rsidP="001E2402">
            <w:pPr>
              <w:jc w:val="center"/>
              <w:rPr>
                <w:rFonts w:ascii="GHEA Grapalat" w:hAnsi="GHEA Grapalat"/>
                <w:sz w:val="16"/>
                <w:szCs w:val="16"/>
              </w:rPr>
            </w:pPr>
          </w:p>
        </w:tc>
        <w:tc>
          <w:tcPr>
            <w:tcW w:w="992" w:type="dxa"/>
            <w:vAlign w:val="center"/>
          </w:tcPr>
          <w:p w:rsidR="005A11D4" w:rsidRPr="005A11D4" w:rsidRDefault="005A11D4" w:rsidP="005A11D4">
            <w:pPr>
              <w:jc w:val="center"/>
              <w:rPr>
                <w:sz w:val="18"/>
                <w:szCs w:val="18"/>
              </w:rPr>
            </w:pPr>
            <w:r w:rsidRPr="005A11D4">
              <w:rPr>
                <w:sz w:val="18"/>
                <w:szCs w:val="18"/>
              </w:rPr>
              <w:t>3360</w:t>
            </w:r>
          </w:p>
        </w:tc>
        <w:tc>
          <w:tcPr>
            <w:tcW w:w="1276" w:type="dxa"/>
            <w:vAlign w:val="center"/>
          </w:tcPr>
          <w:p w:rsidR="005A11D4" w:rsidRPr="006A3BBC" w:rsidRDefault="005A11D4" w:rsidP="001E2402">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 xml:space="preserve">По предварительному заказу </w:t>
            </w:r>
          </w:p>
        </w:tc>
        <w:tc>
          <w:tcPr>
            <w:tcW w:w="1284"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после заключения договора</w:t>
            </w:r>
          </w:p>
        </w:tc>
      </w:tr>
      <w:tr w:rsidR="005A11D4" w:rsidRPr="006A3BBC" w:rsidTr="005A11D4">
        <w:tc>
          <w:tcPr>
            <w:tcW w:w="1589" w:type="dxa"/>
            <w:vAlign w:val="center"/>
          </w:tcPr>
          <w:p w:rsidR="005A11D4" w:rsidRPr="006A3BBC" w:rsidRDefault="005A11D4" w:rsidP="001E2402">
            <w:pPr>
              <w:widowControl w:val="0"/>
              <w:jc w:val="center"/>
              <w:rPr>
                <w:rFonts w:ascii="GHEA Grapalat" w:hAnsi="GHEA Grapalat"/>
                <w:sz w:val="16"/>
                <w:szCs w:val="16"/>
                <w:lang w:val="en-US"/>
              </w:rPr>
            </w:pPr>
            <w:r w:rsidRPr="006A3BBC">
              <w:rPr>
                <w:rFonts w:ascii="GHEA Grapalat" w:hAnsi="GHEA Grapalat"/>
                <w:sz w:val="16"/>
                <w:szCs w:val="16"/>
                <w:lang w:val="en-US"/>
              </w:rPr>
              <w:lastRenderedPageBreak/>
              <w:t>10</w:t>
            </w:r>
          </w:p>
        </w:tc>
        <w:tc>
          <w:tcPr>
            <w:tcW w:w="1701" w:type="dxa"/>
            <w:vAlign w:val="center"/>
          </w:tcPr>
          <w:p w:rsidR="005A11D4" w:rsidRPr="006A3BBC" w:rsidRDefault="005A11D4" w:rsidP="001E2402">
            <w:pPr>
              <w:jc w:val="center"/>
              <w:rPr>
                <w:rFonts w:ascii="GHEA Grapalat" w:hAnsi="GHEA Grapalat" w:cs="Calibri"/>
                <w:sz w:val="18"/>
                <w:szCs w:val="18"/>
              </w:rPr>
            </w:pPr>
            <w:r w:rsidRPr="006A3BBC">
              <w:rPr>
                <w:rFonts w:ascii="GHEA Grapalat" w:hAnsi="GHEA Grapalat" w:cs="Calibri"/>
                <w:sz w:val="18"/>
                <w:szCs w:val="18"/>
              </w:rPr>
              <w:t>15541100</w:t>
            </w:r>
          </w:p>
        </w:tc>
        <w:tc>
          <w:tcPr>
            <w:tcW w:w="1559" w:type="dxa"/>
          </w:tcPr>
          <w:p w:rsidR="005A11D4" w:rsidRPr="006A3BBC" w:rsidRDefault="005A11D4" w:rsidP="00E32B4C">
            <w:pPr>
              <w:rPr>
                <w:rFonts w:ascii="GHEA Grapalat" w:hAnsi="GHEA Grapalat"/>
                <w:i/>
                <w:sz w:val="20"/>
                <w:szCs w:val="20"/>
                <w:lang w:val="en-US"/>
              </w:rPr>
            </w:pPr>
            <w:proofErr w:type="spellStart"/>
            <w:r w:rsidRPr="006A3BBC">
              <w:rPr>
                <w:rFonts w:ascii="GHEA Grapalat" w:hAnsi="GHEA Grapalat"/>
                <w:i/>
                <w:sz w:val="20"/>
                <w:szCs w:val="20"/>
                <w:lang w:val="en-US"/>
              </w:rPr>
              <w:t>Сырь</w:t>
            </w:r>
            <w:proofErr w:type="spellEnd"/>
            <w:r w:rsidRPr="006A3BBC">
              <w:rPr>
                <w:rFonts w:ascii="GHEA Grapalat" w:hAnsi="GHEA Grapalat"/>
                <w:i/>
                <w:sz w:val="20"/>
                <w:szCs w:val="20"/>
                <w:lang w:val="en-US"/>
              </w:rPr>
              <w:t xml:space="preserve"> </w:t>
            </w:r>
            <w:r w:rsidRPr="006A3BBC">
              <w:rPr>
                <w:rFonts w:ascii="GHEA Grapalat" w:hAnsi="GHEA Grapalat"/>
                <w:i/>
                <w:sz w:val="20"/>
                <w:szCs w:val="20"/>
              </w:rPr>
              <w:t xml:space="preserve">Лори </w:t>
            </w:r>
            <w:r w:rsidRPr="006A3BBC">
              <w:rPr>
                <w:rFonts w:ascii="GHEA Grapalat" w:hAnsi="GHEA Grapalat"/>
                <w:i/>
                <w:sz w:val="20"/>
                <w:szCs w:val="20"/>
                <w:lang w:val="en-US"/>
              </w:rPr>
              <w:t xml:space="preserve"> </w:t>
            </w:r>
          </w:p>
        </w:tc>
        <w:tc>
          <w:tcPr>
            <w:tcW w:w="936" w:type="dxa"/>
            <w:vAlign w:val="center"/>
          </w:tcPr>
          <w:p w:rsidR="005A11D4" w:rsidRPr="006A3BBC" w:rsidRDefault="005A11D4" w:rsidP="001E2402">
            <w:pPr>
              <w:widowControl w:val="0"/>
              <w:jc w:val="center"/>
              <w:rPr>
                <w:rFonts w:ascii="GHEA Grapalat" w:hAnsi="GHEA Grapalat"/>
                <w:i/>
                <w:sz w:val="16"/>
                <w:szCs w:val="16"/>
              </w:rPr>
            </w:pPr>
          </w:p>
        </w:tc>
        <w:tc>
          <w:tcPr>
            <w:tcW w:w="3261" w:type="dxa"/>
          </w:tcPr>
          <w:p w:rsidR="005A11D4" w:rsidRPr="006A3BBC" w:rsidRDefault="005A11D4" w:rsidP="00E32B4C">
            <w:pPr>
              <w:jc w:val="center"/>
              <w:rPr>
                <w:rFonts w:ascii="GHEA Grapalat" w:hAnsi="GHEA Grapalat"/>
                <w:sz w:val="18"/>
                <w:szCs w:val="18"/>
              </w:rPr>
            </w:pPr>
            <w:r w:rsidRPr="006A3BBC">
              <w:rPr>
                <w:rFonts w:ascii="GHEA Grapalat" w:hAnsi="GHEA Grapalat"/>
                <w:sz w:val="18"/>
                <w:szCs w:val="18"/>
              </w:rPr>
              <w:t>Сыр Лори, твердый, коровье молоко, соленый,</w:t>
            </w:r>
          </w:p>
          <w:p w:rsidR="005A11D4" w:rsidRPr="006A3BBC" w:rsidRDefault="005A11D4" w:rsidP="00E32B4C">
            <w:pPr>
              <w:jc w:val="center"/>
              <w:rPr>
                <w:rFonts w:ascii="GHEA Grapalat" w:hAnsi="GHEA Grapalat"/>
                <w:sz w:val="18"/>
                <w:szCs w:val="18"/>
              </w:rPr>
            </w:pPr>
            <w:r w:rsidRPr="006A3BBC">
              <w:rPr>
                <w:rFonts w:ascii="GHEA Grapalat" w:hAnsi="GHEA Grapalat"/>
                <w:sz w:val="18"/>
                <w:szCs w:val="18"/>
              </w:rPr>
              <w:t>От белого до светло-желтого цвета, разнообразия и формы. 46%</w:t>
            </w:r>
          </w:p>
          <w:p w:rsidR="005A11D4" w:rsidRPr="006A3BBC" w:rsidRDefault="005A11D4" w:rsidP="00E32B4C">
            <w:pPr>
              <w:jc w:val="center"/>
              <w:rPr>
                <w:rFonts w:ascii="GHEA Grapalat" w:hAnsi="GHEA Grapalat"/>
                <w:i/>
                <w:sz w:val="18"/>
                <w:szCs w:val="18"/>
              </w:rPr>
            </w:pPr>
            <w:r w:rsidRPr="006A3BBC">
              <w:rPr>
                <w:rFonts w:ascii="GHEA Grapalat" w:hAnsi="GHEA Grapalat"/>
                <w:sz w:val="18"/>
                <w:szCs w:val="18"/>
              </w:rPr>
              <w:t>с жиром, срок годности не менее 90%. Безопасность и маркировка в соответствии со статьей 8 Постановления Правительства РА № 1925-N от 21 декабря 2006 года о техническом регулировании требований к молоку, молочным продуктам и их производству и статьей 8 Закона РА о безопасности пищевых продуктов.</w:t>
            </w:r>
          </w:p>
        </w:tc>
        <w:tc>
          <w:tcPr>
            <w:tcW w:w="992" w:type="dxa"/>
            <w:vAlign w:val="center"/>
          </w:tcPr>
          <w:p w:rsidR="005A11D4" w:rsidRPr="006A3BBC" w:rsidRDefault="005A11D4" w:rsidP="001E2402">
            <w:pPr>
              <w:jc w:val="center"/>
              <w:rPr>
                <w:rFonts w:ascii="GHEA Grapalat" w:hAnsi="GHEA Grapalat"/>
                <w:sz w:val="16"/>
                <w:szCs w:val="16"/>
                <w:lang w:val="en-US"/>
              </w:rPr>
            </w:pPr>
            <w:proofErr w:type="spellStart"/>
            <w:r w:rsidRPr="006A3BBC">
              <w:rPr>
                <w:rFonts w:ascii="GHEA Grapalat" w:hAnsi="GHEA Grapalat"/>
                <w:sz w:val="16"/>
                <w:szCs w:val="16"/>
                <w:lang w:val="en-US"/>
              </w:rPr>
              <w:t>литр</w:t>
            </w:r>
            <w:proofErr w:type="spellEnd"/>
          </w:p>
        </w:tc>
        <w:tc>
          <w:tcPr>
            <w:tcW w:w="709" w:type="dxa"/>
            <w:vAlign w:val="center"/>
          </w:tcPr>
          <w:p w:rsidR="005A11D4" w:rsidRPr="006A3BBC" w:rsidRDefault="005A11D4" w:rsidP="001E2402">
            <w:pPr>
              <w:jc w:val="center"/>
              <w:rPr>
                <w:rFonts w:ascii="GHEA Grapalat" w:hAnsi="GHEA Grapalat"/>
                <w:sz w:val="16"/>
                <w:szCs w:val="16"/>
              </w:rPr>
            </w:pPr>
          </w:p>
        </w:tc>
        <w:tc>
          <w:tcPr>
            <w:tcW w:w="693" w:type="dxa"/>
            <w:vAlign w:val="center"/>
          </w:tcPr>
          <w:p w:rsidR="005A11D4" w:rsidRPr="006A3BBC" w:rsidRDefault="005A11D4" w:rsidP="001E2402">
            <w:pPr>
              <w:jc w:val="center"/>
              <w:rPr>
                <w:rFonts w:ascii="GHEA Grapalat" w:hAnsi="GHEA Grapalat"/>
                <w:sz w:val="16"/>
                <w:szCs w:val="16"/>
              </w:rPr>
            </w:pPr>
          </w:p>
        </w:tc>
        <w:tc>
          <w:tcPr>
            <w:tcW w:w="992" w:type="dxa"/>
            <w:vAlign w:val="center"/>
          </w:tcPr>
          <w:p w:rsidR="005A11D4" w:rsidRPr="005A11D4" w:rsidRDefault="005A11D4" w:rsidP="005A11D4">
            <w:pPr>
              <w:jc w:val="center"/>
              <w:rPr>
                <w:sz w:val="18"/>
                <w:szCs w:val="18"/>
              </w:rPr>
            </w:pPr>
            <w:r w:rsidRPr="005A11D4">
              <w:rPr>
                <w:sz w:val="18"/>
                <w:szCs w:val="18"/>
              </w:rPr>
              <w:t>504</w:t>
            </w:r>
          </w:p>
        </w:tc>
        <w:tc>
          <w:tcPr>
            <w:tcW w:w="1276" w:type="dxa"/>
            <w:vAlign w:val="center"/>
          </w:tcPr>
          <w:p w:rsidR="005A11D4" w:rsidRPr="006A3BBC" w:rsidRDefault="005A11D4" w:rsidP="001E2402">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 xml:space="preserve">По предварительному заказу </w:t>
            </w:r>
          </w:p>
        </w:tc>
        <w:tc>
          <w:tcPr>
            <w:tcW w:w="1284"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после заключения договора</w:t>
            </w:r>
          </w:p>
        </w:tc>
      </w:tr>
      <w:tr w:rsidR="005A11D4" w:rsidRPr="006A3BBC" w:rsidTr="005A11D4">
        <w:tc>
          <w:tcPr>
            <w:tcW w:w="1589" w:type="dxa"/>
            <w:vAlign w:val="center"/>
          </w:tcPr>
          <w:p w:rsidR="005A11D4" w:rsidRPr="006A3BBC" w:rsidRDefault="005A11D4" w:rsidP="001E2402">
            <w:pPr>
              <w:widowControl w:val="0"/>
              <w:jc w:val="center"/>
              <w:rPr>
                <w:rFonts w:ascii="GHEA Grapalat" w:hAnsi="GHEA Grapalat"/>
                <w:sz w:val="16"/>
                <w:szCs w:val="16"/>
                <w:lang w:val="en-US"/>
              </w:rPr>
            </w:pPr>
            <w:r w:rsidRPr="006A3BBC">
              <w:rPr>
                <w:rFonts w:ascii="GHEA Grapalat" w:hAnsi="GHEA Grapalat"/>
                <w:sz w:val="16"/>
                <w:szCs w:val="16"/>
                <w:lang w:val="en-US"/>
              </w:rPr>
              <w:t>11</w:t>
            </w:r>
          </w:p>
        </w:tc>
        <w:tc>
          <w:tcPr>
            <w:tcW w:w="1701" w:type="dxa"/>
            <w:vAlign w:val="center"/>
          </w:tcPr>
          <w:p w:rsidR="005A11D4" w:rsidRPr="006A3BBC" w:rsidRDefault="005A11D4" w:rsidP="001E2402">
            <w:pPr>
              <w:jc w:val="center"/>
              <w:rPr>
                <w:rFonts w:ascii="GHEA Grapalat" w:hAnsi="GHEA Grapalat" w:cs="Calibri"/>
                <w:sz w:val="18"/>
                <w:szCs w:val="18"/>
              </w:rPr>
            </w:pPr>
            <w:r w:rsidRPr="006A3BBC">
              <w:rPr>
                <w:rFonts w:ascii="GHEA Grapalat" w:hAnsi="GHEA Grapalat" w:cs="Calibri"/>
                <w:sz w:val="18"/>
                <w:szCs w:val="18"/>
              </w:rPr>
              <w:t>15811180</w:t>
            </w:r>
          </w:p>
        </w:tc>
        <w:tc>
          <w:tcPr>
            <w:tcW w:w="1559" w:type="dxa"/>
          </w:tcPr>
          <w:p w:rsidR="005A11D4" w:rsidRPr="006A3BBC" w:rsidRDefault="005A11D4" w:rsidP="00E32B4C">
            <w:pPr>
              <w:rPr>
                <w:rFonts w:ascii="GHEA Grapalat" w:hAnsi="GHEA Grapalat"/>
                <w:i/>
                <w:sz w:val="20"/>
                <w:szCs w:val="20"/>
                <w:lang w:val="en-US"/>
              </w:rPr>
            </w:pPr>
            <w:proofErr w:type="spellStart"/>
            <w:r w:rsidRPr="006A3BBC">
              <w:rPr>
                <w:rFonts w:ascii="GHEA Grapalat" w:hAnsi="GHEA Grapalat"/>
                <w:i/>
                <w:sz w:val="20"/>
                <w:szCs w:val="20"/>
                <w:lang w:val="en-US"/>
              </w:rPr>
              <w:t>Гата</w:t>
            </w:r>
            <w:proofErr w:type="spellEnd"/>
            <w:r w:rsidRPr="006A3BBC">
              <w:rPr>
                <w:rFonts w:ascii="GHEA Grapalat" w:hAnsi="GHEA Grapalat"/>
                <w:i/>
                <w:sz w:val="20"/>
                <w:szCs w:val="20"/>
                <w:lang w:val="en-US"/>
              </w:rPr>
              <w:t xml:space="preserve"> </w:t>
            </w:r>
            <w:proofErr w:type="spellStart"/>
            <w:r w:rsidRPr="006A3BBC">
              <w:rPr>
                <w:rFonts w:ascii="GHEA Grapalat" w:hAnsi="GHEA Grapalat"/>
                <w:i/>
                <w:sz w:val="20"/>
                <w:szCs w:val="20"/>
                <w:lang w:val="en-US"/>
              </w:rPr>
              <w:t>круглий</w:t>
            </w:r>
            <w:proofErr w:type="spellEnd"/>
            <w:r w:rsidRPr="006A3BBC">
              <w:rPr>
                <w:rFonts w:ascii="GHEA Grapalat" w:hAnsi="GHEA Grapalat"/>
                <w:i/>
                <w:sz w:val="20"/>
                <w:szCs w:val="20"/>
                <w:lang w:val="en-US"/>
              </w:rPr>
              <w:t xml:space="preserve"> 200гр</w:t>
            </w:r>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tcPr>
          <w:p w:rsidR="005A11D4" w:rsidRPr="006A3BBC" w:rsidRDefault="005A11D4" w:rsidP="001E2402">
            <w:pPr>
              <w:jc w:val="center"/>
              <w:rPr>
                <w:rFonts w:ascii="GHEA Grapalat" w:hAnsi="GHEA Grapalat"/>
                <w:sz w:val="18"/>
                <w:szCs w:val="18"/>
              </w:rPr>
            </w:pPr>
            <w:r w:rsidRPr="006A3BBC">
              <w:rPr>
                <w:rFonts w:ascii="GHEA Grapalat" w:hAnsi="GHEA Grapalat"/>
                <w:sz w:val="18"/>
                <w:szCs w:val="18"/>
              </w:rPr>
              <w:t>Изготовлен из высококачественной муки, свежей и мягкой, с массой и нарезкой, в упаковке, калорийность: 264 ккал 200 г, AST 44-2007. Безопасность в соответствии со статьей 9 гигиенических норм N 2-III-4.9-01-2010 и Закона РА «О безопасности пищевых продуктов». Отечественное производство, укажите срок изготовления и срок годности.</w:t>
            </w:r>
          </w:p>
        </w:tc>
        <w:tc>
          <w:tcPr>
            <w:tcW w:w="992" w:type="dxa"/>
            <w:vAlign w:val="center"/>
          </w:tcPr>
          <w:p w:rsidR="005A11D4" w:rsidRPr="006A3BBC" w:rsidRDefault="005A11D4" w:rsidP="001E2402">
            <w:pPr>
              <w:jc w:val="center"/>
              <w:rPr>
                <w:rFonts w:ascii="GHEA Grapalat" w:hAnsi="GHEA Grapalat"/>
                <w:sz w:val="16"/>
                <w:szCs w:val="16"/>
                <w:lang w:val="en-US"/>
              </w:rPr>
            </w:pPr>
            <w:proofErr w:type="spellStart"/>
            <w:r w:rsidRPr="006A3BBC">
              <w:rPr>
                <w:rFonts w:ascii="GHEA Grapalat" w:hAnsi="GHEA Grapalat"/>
                <w:sz w:val="16"/>
                <w:szCs w:val="16"/>
                <w:lang w:val="en-US"/>
              </w:rPr>
              <w:t>кг</w:t>
            </w:r>
            <w:proofErr w:type="spellEnd"/>
          </w:p>
        </w:tc>
        <w:tc>
          <w:tcPr>
            <w:tcW w:w="709" w:type="dxa"/>
            <w:vAlign w:val="center"/>
          </w:tcPr>
          <w:p w:rsidR="005A11D4" w:rsidRPr="006A3BBC" w:rsidRDefault="005A11D4" w:rsidP="001E2402">
            <w:pPr>
              <w:jc w:val="center"/>
              <w:rPr>
                <w:rFonts w:ascii="GHEA Grapalat" w:hAnsi="GHEA Grapalat"/>
                <w:sz w:val="16"/>
                <w:szCs w:val="16"/>
              </w:rPr>
            </w:pPr>
          </w:p>
        </w:tc>
        <w:tc>
          <w:tcPr>
            <w:tcW w:w="693" w:type="dxa"/>
            <w:vAlign w:val="center"/>
          </w:tcPr>
          <w:p w:rsidR="005A11D4" w:rsidRPr="006A3BBC" w:rsidRDefault="005A11D4" w:rsidP="001E2402">
            <w:pPr>
              <w:jc w:val="center"/>
              <w:rPr>
                <w:rFonts w:ascii="GHEA Grapalat" w:hAnsi="GHEA Grapalat"/>
                <w:sz w:val="16"/>
                <w:szCs w:val="16"/>
              </w:rPr>
            </w:pPr>
          </w:p>
        </w:tc>
        <w:tc>
          <w:tcPr>
            <w:tcW w:w="992" w:type="dxa"/>
            <w:vAlign w:val="center"/>
          </w:tcPr>
          <w:p w:rsidR="005A11D4" w:rsidRPr="005A11D4" w:rsidRDefault="005A11D4" w:rsidP="005A11D4">
            <w:pPr>
              <w:jc w:val="center"/>
              <w:rPr>
                <w:sz w:val="18"/>
                <w:szCs w:val="18"/>
              </w:rPr>
            </w:pPr>
            <w:r w:rsidRPr="005A11D4">
              <w:rPr>
                <w:sz w:val="18"/>
                <w:szCs w:val="18"/>
              </w:rPr>
              <w:t>4182</w:t>
            </w:r>
          </w:p>
        </w:tc>
        <w:tc>
          <w:tcPr>
            <w:tcW w:w="1276" w:type="dxa"/>
            <w:vAlign w:val="center"/>
          </w:tcPr>
          <w:p w:rsidR="005A11D4" w:rsidRPr="006A3BBC" w:rsidRDefault="005A11D4" w:rsidP="001E2402">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 xml:space="preserve">По предварительному заказу </w:t>
            </w:r>
          </w:p>
        </w:tc>
        <w:tc>
          <w:tcPr>
            <w:tcW w:w="1284" w:type="dxa"/>
            <w:vAlign w:val="center"/>
          </w:tcPr>
          <w:p w:rsidR="005A11D4" w:rsidRPr="006A3BBC" w:rsidRDefault="005A11D4" w:rsidP="001E2402">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после заключения договора</w:t>
            </w:r>
          </w:p>
        </w:tc>
      </w:tr>
      <w:tr w:rsidR="005A11D4" w:rsidRPr="006A3BBC" w:rsidTr="005A11D4">
        <w:tc>
          <w:tcPr>
            <w:tcW w:w="1589" w:type="dxa"/>
            <w:vAlign w:val="center"/>
          </w:tcPr>
          <w:p w:rsidR="005A11D4" w:rsidRPr="006A3BBC" w:rsidRDefault="005A11D4" w:rsidP="001E2402">
            <w:pPr>
              <w:widowControl w:val="0"/>
              <w:jc w:val="center"/>
              <w:rPr>
                <w:rFonts w:ascii="GHEA Grapalat" w:hAnsi="GHEA Grapalat"/>
                <w:sz w:val="16"/>
                <w:szCs w:val="16"/>
                <w:lang w:val="en-US"/>
              </w:rPr>
            </w:pPr>
            <w:r w:rsidRPr="006A3BBC">
              <w:rPr>
                <w:rFonts w:ascii="GHEA Grapalat" w:hAnsi="GHEA Grapalat"/>
                <w:sz w:val="16"/>
                <w:szCs w:val="16"/>
                <w:lang w:val="en-US"/>
              </w:rPr>
              <w:t>12</w:t>
            </w:r>
          </w:p>
        </w:tc>
        <w:tc>
          <w:tcPr>
            <w:tcW w:w="1701" w:type="dxa"/>
            <w:vAlign w:val="center"/>
          </w:tcPr>
          <w:p w:rsidR="005A11D4" w:rsidRPr="006A3BBC" w:rsidRDefault="005A11D4" w:rsidP="001E2402">
            <w:pPr>
              <w:jc w:val="center"/>
              <w:rPr>
                <w:rFonts w:ascii="GHEA Grapalat" w:hAnsi="GHEA Grapalat"/>
                <w:color w:val="000000"/>
                <w:sz w:val="18"/>
                <w:szCs w:val="18"/>
              </w:rPr>
            </w:pPr>
            <w:r w:rsidRPr="006A3BBC">
              <w:rPr>
                <w:rFonts w:ascii="GHEA Grapalat" w:hAnsi="GHEA Grapalat"/>
                <w:sz w:val="18"/>
                <w:szCs w:val="18"/>
              </w:rPr>
              <w:t>15321000</w:t>
            </w:r>
          </w:p>
        </w:tc>
        <w:tc>
          <w:tcPr>
            <w:tcW w:w="1559" w:type="dxa"/>
          </w:tcPr>
          <w:p w:rsidR="005A11D4" w:rsidRPr="006A3BBC" w:rsidRDefault="005A11D4" w:rsidP="00E32B4C">
            <w:pPr>
              <w:rPr>
                <w:rFonts w:ascii="GHEA Grapalat" w:hAnsi="GHEA Grapalat"/>
                <w:i/>
                <w:sz w:val="20"/>
                <w:szCs w:val="20"/>
                <w:lang w:val="en-US"/>
              </w:rPr>
            </w:pPr>
            <w:r w:rsidRPr="006A3BBC">
              <w:rPr>
                <w:rFonts w:ascii="GHEA Grapalat" w:hAnsi="GHEA Grapalat"/>
                <w:i/>
                <w:sz w:val="20"/>
                <w:szCs w:val="20"/>
              </w:rPr>
              <w:t>фруктовый сок</w:t>
            </w:r>
            <w:r w:rsidRPr="006A3BBC">
              <w:rPr>
                <w:rFonts w:ascii="GHEA Grapalat" w:hAnsi="GHEA Grapalat"/>
                <w:i/>
                <w:sz w:val="20"/>
                <w:szCs w:val="20"/>
                <w:lang w:val="en-US"/>
              </w:rPr>
              <w:t xml:space="preserve">  0.2л</w:t>
            </w:r>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tcPr>
          <w:p w:rsidR="005A11D4" w:rsidRPr="006A3BBC" w:rsidRDefault="005A11D4" w:rsidP="00E32B4C">
            <w:pPr>
              <w:jc w:val="center"/>
              <w:rPr>
                <w:rFonts w:ascii="GHEA Grapalat" w:hAnsi="GHEA Grapalat"/>
                <w:sz w:val="18"/>
                <w:szCs w:val="18"/>
              </w:rPr>
            </w:pPr>
            <w:r w:rsidRPr="006A3BBC">
              <w:rPr>
                <w:rFonts w:ascii="GHEA Grapalat" w:hAnsi="GHEA Grapalat"/>
                <w:color w:val="000000"/>
                <w:sz w:val="18"/>
                <w:szCs w:val="18"/>
                <w:lang w:eastAsia="en-US" w:bidi="ar-SA"/>
              </w:rPr>
              <w:t xml:space="preserve">Соки фруктовые натуральные негазированные, приготовленные из различных фруктов, мякоти, с сахарным сиропом или без него, снаружи прозрачные, масса ила 0,2%, не более 0,8%, не менее, ГОСТ </w:t>
            </w:r>
            <w:proofErr w:type="gramStart"/>
            <w:r w:rsidRPr="006A3BBC">
              <w:rPr>
                <w:rFonts w:ascii="GHEA Grapalat" w:hAnsi="GHEA Grapalat"/>
                <w:color w:val="000000"/>
                <w:sz w:val="18"/>
                <w:szCs w:val="18"/>
                <w:lang w:eastAsia="en-US" w:bidi="ar-SA"/>
              </w:rPr>
              <w:t>Р</w:t>
            </w:r>
            <w:proofErr w:type="gramEnd"/>
            <w:r w:rsidRPr="006A3BBC">
              <w:rPr>
                <w:rFonts w:ascii="GHEA Grapalat" w:hAnsi="GHEA Grapalat"/>
                <w:color w:val="000000"/>
                <w:sz w:val="18"/>
                <w:szCs w:val="18"/>
                <w:lang w:eastAsia="en-US" w:bidi="ar-SA"/>
              </w:rPr>
              <w:t xml:space="preserve"> 52184-2003, ГОСТ Или ГОСТ Р 52186-2003. Безопасность и </w:t>
            </w:r>
            <w:r w:rsidRPr="006A3BBC">
              <w:rPr>
                <w:rFonts w:ascii="GHEA Grapalat" w:hAnsi="GHEA Grapalat"/>
                <w:color w:val="000000"/>
                <w:sz w:val="18"/>
                <w:szCs w:val="18"/>
                <w:lang w:eastAsia="en-US" w:bidi="ar-SA"/>
              </w:rPr>
              <w:lastRenderedPageBreak/>
              <w:t>маркировка согласно Правительству РА 2009 Статья 8 Закона Республики Армения «О техническом регулировании требований к сокам и сокам», утвержденная Постановлением № 744-</w:t>
            </w:r>
            <w:r w:rsidRPr="006A3BBC">
              <w:rPr>
                <w:rFonts w:ascii="GHEA Grapalat" w:hAnsi="GHEA Grapalat"/>
                <w:color w:val="000000"/>
                <w:sz w:val="18"/>
                <w:szCs w:val="18"/>
                <w:lang w:val="en-US" w:eastAsia="en-US" w:bidi="ar-SA"/>
              </w:rPr>
              <w:t>N</w:t>
            </w:r>
            <w:r w:rsidRPr="006A3BBC">
              <w:rPr>
                <w:rFonts w:ascii="GHEA Grapalat" w:hAnsi="GHEA Grapalat"/>
                <w:color w:val="000000"/>
                <w:sz w:val="18"/>
                <w:szCs w:val="18"/>
                <w:lang w:eastAsia="en-US" w:bidi="ar-SA"/>
              </w:rPr>
              <w:t xml:space="preserve"> от 26 июня 2006 года, статья 8 Закона РА о безопасности пищевых продуктов. Упаковка не менее 0.</w:t>
            </w:r>
            <w:r w:rsidRPr="006A3BBC">
              <w:rPr>
                <w:rFonts w:ascii="GHEA Grapalat" w:hAnsi="GHEA Grapalat"/>
                <w:color w:val="000000"/>
                <w:sz w:val="18"/>
                <w:szCs w:val="18"/>
                <w:lang w:val="en-US" w:eastAsia="en-US" w:bidi="ar-SA"/>
              </w:rPr>
              <w:t>2</w:t>
            </w:r>
            <w:r w:rsidRPr="006A3BBC">
              <w:rPr>
                <w:rFonts w:ascii="GHEA Grapalat" w:hAnsi="GHEA Grapalat"/>
                <w:color w:val="000000"/>
                <w:sz w:val="18"/>
                <w:szCs w:val="18"/>
                <w:lang w:eastAsia="en-US" w:bidi="ar-SA"/>
              </w:rPr>
              <w:t xml:space="preserve"> л. Остаточный срок годности не менее 90%.</w:t>
            </w:r>
          </w:p>
        </w:tc>
        <w:tc>
          <w:tcPr>
            <w:tcW w:w="992" w:type="dxa"/>
            <w:vAlign w:val="center"/>
          </w:tcPr>
          <w:p w:rsidR="005A11D4" w:rsidRPr="006A3BBC" w:rsidRDefault="005A11D4" w:rsidP="001E2402">
            <w:pPr>
              <w:jc w:val="center"/>
              <w:rPr>
                <w:rFonts w:ascii="GHEA Grapalat" w:hAnsi="GHEA Grapalat"/>
                <w:sz w:val="16"/>
                <w:szCs w:val="16"/>
              </w:rPr>
            </w:pPr>
          </w:p>
        </w:tc>
        <w:tc>
          <w:tcPr>
            <w:tcW w:w="709" w:type="dxa"/>
            <w:vAlign w:val="center"/>
          </w:tcPr>
          <w:p w:rsidR="005A11D4" w:rsidRPr="006A3BBC" w:rsidRDefault="005A11D4" w:rsidP="001E2402">
            <w:pPr>
              <w:jc w:val="center"/>
              <w:rPr>
                <w:rFonts w:ascii="GHEA Grapalat" w:hAnsi="GHEA Grapalat"/>
                <w:sz w:val="16"/>
                <w:szCs w:val="16"/>
              </w:rPr>
            </w:pPr>
          </w:p>
        </w:tc>
        <w:tc>
          <w:tcPr>
            <w:tcW w:w="693" w:type="dxa"/>
            <w:vAlign w:val="center"/>
          </w:tcPr>
          <w:p w:rsidR="005A11D4" w:rsidRPr="006A3BBC" w:rsidRDefault="005A11D4" w:rsidP="001E2402">
            <w:pPr>
              <w:jc w:val="center"/>
              <w:rPr>
                <w:rFonts w:ascii="GHEA Grapalat" w:hAnsi="GHEA Grapalat"/>
                <w:sz w:val="16"/>
                <w:szCs w:val="16"/>
              </w:rPr>
            </w:pPr>
          </w:p>
        </w:tc>
        <w:tc>
          <w:tcPr>
            <w:tcW w:w="992" w:type="dxa"/>
            <w:vAlign w:val="center"/>
          </w:tcPr>
          <w:p w:rsidR="005A11D4" w:rsidRPr="005A11D4" w:rsidRDefault="005A11D4" w:rsidP="005A11D4">
            <w:pPr>
              <w:jc w:val="center"/>
              <w:rPr>
                <w:sz w:val="18"/>
                <w:szCs w:val="18"/>
              </w:rPr>
            </w:pPr>
            <w:r w:rsidRPr="005A11D4">
              <w:rPr>
                <w:sz w:val="18"/>
                <w:szCs w:val="18"/>
              </w:rPr>
              <w:t>8364</w:t>
            </w:r>
          </w:p>
        </w:tc>
        <w:tc>
          <w:tcPr>
            <w:tcW w:w="1276" w:type="dxa"/>
            <w:vAlign w:val="center"/>
          </w:tcPr>
          <w:p w:rsidR="005A11D4" w:rsidRPr="006A3BBC" w:rsidRDefault="005A11D4" w:rsidP="00E32B4C">
            <w:pPr>
              <w:jc w:val="center"/>
              <w:rPr>
                <w:rFonts w:ascii="GHEA Grapalat" w:hAnsi="GHEA Grapalat"/>
                <w:i/>
                <w:sz w:val="16"/>
                <w:szCs w:val="16"/>
              </w:rPr>
            </w:pPr>
            <w:proofErr w:type="spellStart"/>
            <w:r w:rsidRPr="006A3BBC">
              <w:rPr>
                <w:rFonts w:ascii="GHEA Grapalat" w:hAnsi="GHEA Grapalat"/>
                <w:i/>
                <w:sz w:val="16"/>
                <w:szCs w:val="16"/>
              </w:rPr>
              <w:t>о</w:t>
            </w:r>
            <w:proofErr w:type="gramStart"/>
            <w:r w:rsidRPr="006A3BBC">
              <w:rPr>
                <w:rFonts w:ascii="GHEA Grapalat" w:hAnsi="GHEA Grapalat"/>
                <w:i/>
                <w:sz w:val="16"/>
                <w:szCs w:val="16"/>
              </w:rPr>
              <w:t>.А</w:t>
            </w:r>
            <w:proofErr w:type="gramEnd"/>
            <w:r w:rsidRPr="006A3BBC">
              <w:rPr>
                <w:rFonts w:ascii="GHEA Grapalat" w:hAnsi="GHEA Grapalat"/>
                <w:i/>
                <w:sz w:val="16"/>
                <w:szCs w:val="16"/>
              </w:rPr>
              <w:t>рташат</w:t>
            </w:r>
            <w:proofErr w:type="spellEnd"/>
            <w:r w:rsidRPr="006A3BBC">
              <w:rPr>
                <w:rFonts w:ascii="GHEA Grapalat" w:hAnsi="GHEA Grapalat"/>
                <w:i/>
                <w:sz w:val="16"/>
                <w:szCs w:val="16"/>
              </w:rPr>
              <w:t xml:space="preserve">  ул.  Маркса 13</w:t>
            </w:r>
          </w:p>
        </w:tc>
        <w:tc>
          <w:tcPr>
            <w:tcW w:w="1172" w:type="dxa"/>
            <w:vAlign w:val="center"/>
          </w:tcPr>
          <w:p w:rsidR="005A11D4" w:rsidRPr="006A3BBC" w:rsidRDefault="005A11D4" w:rsidP="00E32B4C">
            <w:pPr>
              <w:jc w:val="center"/>
              <w:rPr>
                <w:rFonts w:ascii="GHEA Grapalat" w:hAnsi="GHEA Grapalat"/>
                <w:i/>
                <w:sz w:val="16"/>
                <w:szCs w:val="16"/>
              </w:rPr>
            </w:pPr>
            <w:r w:rsidRPr="006A3BBC">
              <w:rPr>
                <w:rFonts w:ascii="GHEA Grapalat" w:hAnsi="GHEA Grapalat"/>
                <w:i/>
                <w:sz w:val="16"/>
                <w:szCs w:val="16"/>
              </w:rPr>
              <w:t xml:space="preserve">По предварительному заказу </w:t>
            </w:r>
          </w:p>
        </w:tc>
        <w:tc>
          <w:tcPr>
            <w:tcW w:w="1284" w:type="dxa"/>
            <w:vAlign w:val="center"/>
          </w:tcPr>
          <w:p w:rsidR="005A11D4" w:rsidRPr="006A3BBC" w:rsidRDefault="005A11D4" w:rsidP="00E32B4C">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после заключения договора</w:t>
            </w:r>
          </w:p>
        </w:tc>
      </w:tr>
      <w:tr w:rsidR="005A11D4" w:rsidRPr="006A3BBC" w:rsidTr="005A11D4">
        <w:tc>
          <w:tcPr>
            <w:tcW w:w="1589" w:type="dxa"/>
            <w:vAlign w:val="center"/>
          </w:tcPr>
          <w:p w:rsidR="005A11D4" w:rsidRPr="006A3BBC" w:rsidRDefault="005A11D4" w:rsidP="001E2402">
            <w:pPr>
              <w:widowControl w:val="0"/>
              <w:jc w:val="center"/>
              <w:rPr>
                <w:rFonts w:ascii="GHEA Grapalat" w:hAnsi="GHEA Grapalat"/>
                <w:sz w:val="16"/>
                <w:szCs w:val="16"/>
              </w:rPr>
            </w:pPr>
            <w:r w:rsidRPr="006A3BBC">
              <w:rPr>
                <w:rFonts w:ascii="GHEA Grapalat" w:hAnsi="GHEA Grapalat"/>
                <w:sz w:val="16"/>
                <w:szCs w:val="16"/>
              </w:rPr>
              <w:lastRenderedPageBreak/>
              <w:t>13</w:t>
            </w:r>
          </w:p>
        </w:tc>
        <w:tc>
          <w:tcPr>
            <w:tcW w:w="1701" w:type="dxa"/>
            <w:vAlign w:val="center"/>
          </w:tcPr>
          <w:p w:rsidR="005A11D4" w:rsidRPr="006A3BBC" w:rsidRDefault="005A11D4" w:rsidP="001E2402">
            <w:pPr>
              <w:jc w:val="center"/>
              <w:rPr>
                <w:rFonts w:ascii="GHEA Grapalat" w:hAnsi="GHEA Grapalat" w:cs="Calibri"/>
                <w:sz w:val="18"/>
                <w:szCs w:val="18"/>
              </w:rPr>
            </w:pPr>
            <w:r w:rsidRPr="006A3BBC">
              <w:rPr>
                <w:rFonts w:ascii="GHEA Grapalat" w:hAnsi="GHEA Grapalat" w:cs="Calibri"/>
                <w:sz w:val="18"/>
                <w:szCs w:val="18"/>
              </w:rPr>
              <w:t>15512000</w:t>
            </w:r>
          </w:p>
        </w:tc>
        <w:tc>
          <w:tcPr>
            <w:tcW w:w="1559" w:type="dxa"/>
          </w:tcPr>
          <w:p w:rsidR="005A11D4" w:rsidRPr="006A3BBC" w:rsidRDefault="005A11D4" w:rsidP="00E32B4C">
            <w:pPr>
              <w:rPr>
                <w:rFonts w:ascii="GHEA Grapalat" w:hAnsi="GHEA Grapalat"/>
                <w:i/>
                <w:sz w:val="20"/>
                <w:szCs w:val="20"/>
                <w:lang w:val="en-US"/>
              </w:rPr>
            </w:pPr>
            <w:proofErr w:type="spellStart"/>
            <w:r w:rsidRPr="006A3BBC">
              <w:rPr>
                <w:rFonts w:ascii="GHEA Grapalat" w:hAnsi="GHEA Grapalat"/>
                <w:i/>
                <w:sz w:val="20"/>
                <w:szCs w:val="20"/>
                <w:lang w:val="en-US"/>
              </w:rPr>
              <w:t>Сметана</w:t>
            </w:r>
            <w:proofErr w:type="spellEnd"/>
            <w:r w:rsidRPr="006A3BBC">
              <w:rPr>
                <w:rFonts w:ascii="GHEA Grapalat" w:hAnsi="GHEA Grapalat"/>
                <w:i/>
                <w:sz w:val="20"/>
                <w:szCs w:val="20"/>
                <w:lang w:val="en-US"/>
              </w:rPr>
              <w:t xml:space="preserve">  90гр</w:t>
            </w:r>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tcPr>
          <w:p w:rsidR="005A11D4" w:rsidRPr="006A3BBC" w:rsidRDefault="005A11D4" w:rsidP="006A3BBC">
            <w:pPr>
              <w:pStyle w:val="HTML"/>
              <w:rPr>
                <w:rFonts w:ascii="GHEA Grapalat" w:hAnsi="GHEA Grapalat"/>
                <w:i/>
              </w:rPr>
            </w:pPr>
            <w:proofErr w:type="gramStart"/>
            <w:r w:rsidRPr="006A3BBC">
              <w:rPr>
                <w:rFonts w:ascii="GHEA Grapalat" w:hAnsi="GHEA Grapalat"/>
                <w:i/>
              </w:rPr>
              <w:t>Из Молоко коровье свежее, в контейнерах по 90 г. богатство: не менее 20%, кислотность: 65-100 0T,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 1925-N от 21 декабря и статьей 8 Закона РА о безопасности пищевых продуктов.</w:t>
            </w:r>
            <w:proofErr w:type="gramEnd"/>
          </w:p>
          <w:p w:rsidR="005A11D4" w:rsidRPr="006A3BBC" w:rsidRDefault="005A11D4" w:rsidP="00E32B4C">
            <w:pPr>
              <w:autoSpaceDE w:val="0"/>
              <w:autoSpaceDN w:val="0"/>
              <w:adjustRightInd w:val="0"/>
              <w:jc w:val="both"/>
              <w:rPr>
                <w:rFonts w:ascii="GHEA Grapalat" w:eastAsiaTheme="minorHAnsi" w:hAnsi="GHEA Grapalat" w:cs="Sylfaen"/>
                <w:i/>
                <w:sz w:val="18"/>
                <w:szCs w:val="18"/>
              </w:rPr>
            </w:pPr>
          </w:p>
        </w:tc>
        <w:tc>
          <w:tcPr>
            <w:tcW w:w="992" w:type="dxa"/>
            <w:vAlign w:val="center"/>
          </w:tcPr>
          <w:p w:rsidR="005A11D4" w:rsidRPr="006A3BBC" w:rsidRDefault="005A11D4" w:rsidP="001E2402">
            <w:pPr>
              <w:jc w:val="center"/>
              <w:rPr>
                <w:rFonts w:ascii="GHEA Grapalat" w:hAnsi="GHEA Grapalat"/>
                <w:sz w:val="16"/>
                <w:szCs w:val="16"/>
                <w:lang w:val="hy-AM"/>
              </w:rPr>
            </w:pPr>
          </w:p>
        </w:tc>
        <w:tc>
          <w:tcPr>
            <w:tcW w:w="709" w:type="dxa"/>
            <w:vAlign w:val="center"/>
          </w:tcPr>
          <w:p w:rsidR="005A11D4" w:rsidRPr="006A3BBC" w:rsidRDefault="005A11D4" w:rsidP="001E2402">
            <w:pPr>
              <w:jc w:val="center"/>
              <w:rPr>
                <w:rFonts w:ascii="GHEA Grapalat" w:hAnsi="GHEA Grapalat"/>
                <w:sz w:val="16"/>
                <w:szCs w:val="16"/>
                <w:lang w:val="hy-AM"/>
              </w:rPr>
            </w:pPr>
          </w:p>
        </w:tc>
        <w:tc>
          <w:tcPr>
            <w:tcW w:w="693" w:type="dxa"/>
            <w:vAlign w:val="center"/>
          </w:tcPr>
          <w:p w:rsidR="005A11D4" w:rsidRPr="006A3BBC" w:rsidRDefault="005A11D4" w:rsidP="001E2402">
            <w:pPr>
              <w:jc w:val="center"/>
              <w:rPr>
                <w:rFonts w:ascii="GHEA Grapalat" w:hAnsi="GHEA Grapalat"/>
                <w:sz w:val="16"/>
                <w:szCs w:val="16"/>
                <w:lang w:val="hy-AM"/>
              </w:rPr>
            </w:pPr>
          </w:p>
        </w:tc>
        <w:tc>
          <w:tcPr>
            <w:tcW w:w="992" w:type="dxa"/>
            <w:vAlign w:val="center"/>
          </w:tcPr>
          <w:p w:rsidR="005A11D4" w:rsidRPr="005A11D4" w:rsidRDefault="005A11D4" w:rsidP="005A11D4">
            <w:pPr>
              <w:jc w:val="center"/>
              <w:rPr>
                <w:sz w:val="18"/>
                <w:szCs w:val="18"/>
              </w:rPr>
            </w:pPr>
            <w:r w:rsidRPr="005A11D4">
              <w:rPr>
                <w:sz w:val="18"/>
                <w:szCs w:val="18"/>
              </w:rPr>
              <w:t>4182</w:t>
            </w:r>
          </w:p>
        </w:tc>
        <w:tc>
          <w:tcPr>
            <w:tcW w:w="1276" w:type="dxa"/>
            <w:vAlign w:val="center"/>
          </w:tcPr>
          <w:p w:rsidR="005A11D4" w:rsidRPr="006A3BBC" w:rsidRDefault="005A11D4" w:rsidP="00E32B4C">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E32B4C">
            <w:pPr>
              <w:jc w:val="center"/>
              <w:rPr>
                <w:rFonts w:ascii="GHEA Grapalat" w:hAnsi="GHEA Grapalat"/>
                <w:i/>
                <w:sz w:val="16"/>
                <w:szCs w:val="16"/>
              </w:rPr>
            </w:pPr>
            <w:r w:rsidRPr="006A3BBC">
              <w:rPr>
                <w:rFonts w:ascii="GHEA Grapalat" w:hAnsi="GHEA Grapalat"/>
                <w:i/>
                <w:sz w:val="16"/>
                <w:szCs w:val="16"/>
              </w:rPr>
              <w:t xml:space="preserve">По предварительному заказу </w:t>
            </w:r>
          </w:p>
        </w:tc>
        <w:tc>
          <w:tcPr>
            <w:tcW w:w="1284" w:type="dxa"/>
            <w:vAlign w:val="center"/>
          </w:tcPr>
          <w:p w:rsidR="005A11D4" w:rsidRPr="006A3BBC" w:rsidRDefault="005A11D4" w:rsidP="00E32B4C">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после заключения договора</w:t>
            </w:r>
          </w:p>
        </w:tc>
      </w:tr>
      <w:tr w:rsidR="005A11D4" w:rsidRPr="006A3BBC" w:rsidTr="005A11D4">
        <w:tc>
          <w:tcPr>
            <w:tcW w:w="1589" w:type="dxa"/>
            <w:vAlign w:val="center"/>
          </w:tcPr>
          <w:p w:rsidR="005A11D4" w:rsidRPr="006A3BBC" w:rsidRDefault="005A11D4" w:rsidP="001E2402">
            <w:pPr>
              <w:widowControl w:val="0"/>
              <w:jc w:val="center"/>
              <w:rPr>
                <w:rFonts w:ascii="GHEA Grapalat" w:hAnsi="GHEA Grapalat"/>
                <w:sz w:val="16"/>
                <w:szCs w:val="16"/>
                <w:lang w:val="en-US"/>
              </w:rPr>
            </w:pPr>
            <w:r w:rsidRPr="006A3BBC">
              <w:rPr>
                <w:rFonts w:ascii="GHEA Grapalat" w:hAnsi="GHEA Grapalat"/>
                <w:sz w:val="16"/>
                <w:szCs w:val="16"/>
                <w:lang w:val="en-US"/>
              </w:rPr>
              <w:t>14</w:t>
            </w:r>
          </w:p>
        </w:tc>
        <w:tc>
          <w:tcPr>
            <w:tcW w:w="1701" w:type="dxa"/>
            <w:vAlign w:val="center"/>
          </w:tcPr>
          <w:p w:rsidR="005A11D4" w:rsidRPr="006A3BBC" w:rsidRDefault="005A11D4" w:rsidP="001E2402">
            <w:pPr>
              <w:jc w:val="center"/>
              <w:rPr>
                <w:rFonts w:ascii="GHEA Grapalat" w:hAnsi="GHEA Grapalat" w:cs="Calibri"/>
                <w:sz w:val="18"/>
                <w:szCs w:val="18"/>
              </w:rPr>
            </w:pPr>
            <w:r w:rsidRPr="006A3BBC">
              <w:rPr>
                <w:rFonts w:ascii="GHEA Grapalat" w:hAnsi="GHEA Grapalat" w:cs="Calibri"/>
                <w:sz w:val="18"/>
                <w:szCs w:val="18"/>
              </w:rPr>
              <w:t>15542100</w:t>
            </w:r>
          </w:p>
        </w:tc>
        <w:tc>
          <w:tcPr>
            <w:tcW w:w="1559" w:type="dxa"/>
          </w:tcPr>
          <w:p w:rsidR="005A11D4" w:rsidRPr="006A3BBC" w:rsidRDefault="005A11D4" w:rsidP="00E32B4C">
            <w:pPr>
              <w:pStyle w:val="HTML"/>
              <w:rPr>
                <w:rFonts w:ascii="GHEA Grapalat" w:hAnsi="GHEA Grapalat"/>
                <w:i/>
                <w:lang w:val="en-US"/>
              </w:rPr>
            </w:pPr>
            <w:r w:rsidRPr="006A3BBC">
              <w:rPr>
                <w:rFonts w:ascii="GHEA Grapalat" w:hAnsi="GHEA Grapalat"/>
                <w:i/>
              </w:rPr>
              <w:t>Творог</w:t>
            </w:r>
            <w:r w:rsidRPr="006A3BBC">
              <w:rPr>
                <w:rFonts w:ascii="GHEA Grapalat" w:hAnsi="GHEA Grapalat"/>
                <w:i/>
                <w:lang w:val="en-US"/>
              </w:rPr>
              <w:t xml:space="preserve">   90гр</w:t>
            </w:r>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tcPr>
          <w:p w:rsidR="005A11D4" w:rsidRPr="006A3BBC" w:rsidRDefault="005A11D4" w:rsidP="00E32B4C">
            <w:pPr>
              <w:autoSpaceDE w:val="0"/>
              <w:autoSpaceDN w:val="0"/>
              <w:adjustRightInd w:val="0"/>
              <w:jc w:val="both"/>
              <w:rPr>
                <w:rFonts w:ascii="GHEA Grapalat" w:eastAsiaTheme="minorHAnsi" w:hAnsi="GHEA Grapalat" w:cs="Sylfaen"/>
                <w:i/>
                <w:sz w:val="18"/>
                <w:szCs w:val="18"/>
                <w:lang w:val="hy-AM"/>
              </w:rPr>
            </w:pPr>
            <w:r w:rsidRPr="006A3BBC">
              <w:rPr>
                <w:rFonts w:ascii="GHEA Grapalat" w:hAnsi="GHEA Grapalat"/>
                <w:i/>
                <w:color w:val="000000"/>
                <w:sz w:val="20"/>
                <w:szCs w:val="20"/>
                <w:lang w:val="hy-AM"/>
              </w:rPr>
              <w:t xml:space="preserve">Творог с содержанием масла 90 грамм, 18 и 9,0%, кислотностью: 210-240 ° T, упакованный в потребительские контейнеры,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w:t>
            </w:r>
            <w:r w:rsidRPr="006A3BBC">
              <w:rPr>
                <w:rFonts w:ascii="GHEA Grapalat" w:hAnsi="GHEA Grapalat"/>
                <w:i/>
                <w:color w:val="000000"/>
                <w:sz w:val="20"/>
                <w:szCs w:val="20"/>
                <w:lang w:val="hy-AM"/>
              </w:rPr>
              <w:lastRenderedPageBreak/>
              <w:t>статья 8 Закона Республики Армения о безопасности пищевых продуктов, утвержденная Указом № 1925-N от 21 декабря.</w:t>
            </w:r>
          </w:p>
        </w:tc>
        <w:tc>
          <w:tcPr>
            <w:tcW w:w="992" w:type="dxa"/>
            <w:vAlign w:val="center"/>
          </w:tcPr>
          <w:p w:rsidR="005A11D4" w:rsidRPr="006A3BBC" w:rsidRDefault="005A11D4" w:rsidP="001E2402">
            <w:pPr>
              <w:jc w:val="center"/>
              <w:rPr>
                <w:rFonts w:ascii="GHEA Grapalat" w:hAnsi="GHEA Grapalat"/>
                <w:sz w:val="16"/>
                <w:szCs w:val="16"/>
              </w:rPr>
            </w:pPr>
          </w:p>
        </w:tc>
        <w:tc>
          <w:tcPr>
            <w:tcW w:w="709" w:type="dxa"/>
            <w:vAlign w:val="center"/>
          </w:tcPr>
          <w:p w:rsidR="005A11D4" w:rsidRPr="006A3BBC" w:rsidRDefault="005A11D4" w:rsidP="001E2402">
            <w:pPr>
              <w:jc w:val="center"/>
              <w:rPr>
                <w:rFonts w:ascii="GHEA Grapalat" w:hAnsi="GHEA Grapalat"/>
                <w:sz w:val="16"/>
                <w:szCs w:val="16"/>
              </w:rPr>
            </w:pPr>
          </w:p>
        </w:tc>
        <w:tc>
          <w:tcPr>
            <w:tcW w:w="693" w:type="dxa"/>
            <w:vAlign w:val="center"/>
          </w:tcPr>
          <w:p w:rsidR="005A11D4" w:rsidRPr="006A3BBC" w:rsidRDefault="005A11D4" w:rsidP="001E2402">
            <w:pPr>
              <w:jc w:val="center"/>
              <w:rPr>
                <w:rFonts w:ascii="GHEA Grapalat" w:hAnsi="GHEA Grapalat"/>
                <w:sz w:val="16"/>
                <w:szCs w:val="16"/>
              </w:rPr>
            </w:pPr>
          </w:p>
        </w:tc>
        <w:tc>
          <w:tcPr>
            <w:tcW w:w="992" w:type="dxa"/>
            <w:vAlign w:val="center"/>
          </w:tcPr>
          <w:p w:rsidR="005A11D4" w:rsidRPr="005A11D4" w:rsidRDefault="005A11D4" w:rsidP="005A11D4">
            <w:pPr>
              <w:jc w:val="center"/>
              <w:rPr>
                <w:sz w:val="18"/>
                <w:szCs w:val="18"/>
              </w:rPr>
            </w:pPr>
            <w:r w:rsidRPr="005A11D4">
              <w:rPr>
                <w:sz w:val="18"/>
                <w:szCs w:val="18"/>
              </w:rPr>
              <w:t>4182</w:t>
            </w:r>
          </w:p>
        </w:tc>
        <w:tc>
          <w:tcPr>
            <w:tcW w:w="1276" w:type="dxa"/>
            <w:vAlign w:val="center"/>
          </w:tcPr>
          <w:p w:rsidR="005A11D4" w:rsidRPr="006A3BBC" w:rsidRDefault="005A11D4" w:rsidP="00E32B4C">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E32B4C">
            <w:pPr>
              <w:jc w:val="center"/>
              <w:rPr>
                <w:rFonts w:ascii="GHEA Grapalat" w:hAnsi="GHEA Grapalat"/>
                <w:i/>
                <w:sz w:val="16"/>
                <w:szCs w:val="16"/>
              </w:rPr>
            </w:pPr>
            <w:r w:rsidRPr="006A3BBC">
              <w:rPr>
                <w:rFonts w:ascii="GHEA Grapalat" w:hAnsi="GHEA Grapalat"/>
                <w:i/>
                <w:sz w:val="16"/>
                <w:szCs w:val="16"/>
              </w:rPr>
              <w:t xml:space="preserve">По предварительному заказу </w:t>
            </w:r>
          </w:p>
        </w:tc>
        <w:tc>
          <w:tcPr>
            <w:tcW w:w="1284" w:type="dxa"/>
            <w:vAlign w:val="center"/>
          </w:tcPr>
          <w:p w:rsidR="005A11D4" w:rsidRPr="006A3BBC" w:rsidRDefault="005A11D4" w:rsidP="00E32B4C">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после заключения договора</w:t>
            </w:r>
          </w:p>
        </w:tc>
      </w:tr>
      <w:tr w:rsidR="005A11D4" w:rsidRPr="006A3BBC" w:rsidTr="005A11D4">
        <w:tc>
          <w:tcPr>
            <w:tcW w:w="1589" w:type="dxa"/>
            <w:vAlign w:val="center"/>
          </w:tcPr>
          <w:p w:rsidR="005A11D4" w:rsidRPr="006A3BBC" w:rsidRDefault="005A11D4" w:rsidP="001E2402">
            <w:pPr>
              <w:widowControl w:val="0"/>
              <w:jc w:val="center"/>
              <w:rPr>
                <w:rFonts w:ascii="GHEA Grapalat" w:hAnsi="GHEA Grapalat"/>
                <w:sz w:val="16"/>
                <w:szCs w:val="16"/>
                <w:lang w:val="en-US"/>
              </w:rPr>
            </w:pPr>
            <w:r w:rsidRPr="006A3BBC">
              <w:rPr>
                <w:rFonts w:ascii="GHEA Grapalat" w:hAnsi="GHEA Grapalat"/>
                <w:sz w:val="16"/>
                <w:szCs w:val="16"/>
                <w:lang w:val="en-US"/>
              </w:rPr>
              <w:lastRenderedPageBreak/>
              <w:t>15</w:t>
            </w:r>
          </w:p>
        </w:tc>
        <w:tc>
          <w:tcPr>
            <w:tcW w:w="1701" w:type="dxa"/>
            <w:vAlign w:val="center"/>
          </w:tcPr>
          <w:p w:rsidR="005A11D4" w:rsidRPr="006A3BBC" w:rsidRDefault="005A11D4" w:rsidP="001E2402">
            <w:pPr>
              <w:jc w:val="center"/>
              <w:rPr>
                <w:rFonts w:ascii="GHEA Grapalat" w:hAnsi="GHEA Grapalat" w:cs="Calibri"/>
                <w:sz w:val="18"/>
                <w:szCs w:val="18"/>
              </w:rPr>
            </w:pPr>
            <w:r w:rsidRPr="006A3BBC">
              <w:rPr>
                <w:rFonts w:ascii="GHEA Grapalat" w:hAnsi="GHEA Grapalat" w:cs="Calibri"/>
                <w:sz w:val="18"/>
                <w:szCs w:val="18"/>
              </w:rPr>
              <w:t>15810000</w:t>
            </w:r>
          </w:p>
        </w:tc>
        <w:tc>
          <w:tcPr>
            <w:tcW w:w="1559" w:type="dxa"/>
          </w:tcPr>
          <w:p w:rsidR="005A11D4" w:rsidRPr="006A3BBC" w:rsidRDefault="005A11D4" w:rsidP="00E32B4C">
            <w:pPr>
              <w:rPr>
                <w:rFonts w:ascii="GHEA Grapalat" w:hAnsi="GHEA Grapalat"/>
                <w:i/>
                <w:sz w:val="20"/>
                <w:szCs w:val="20"/>
                <w:lang w:val="en-US"/>
              </w:rPr>
            </w:pPr>
            <w:proofErr w:type="spellStart"/>
            <w:r w:rsidRPr="006A3BBC">
              <w:rPr>
                <w:rFonts w:ascii="GHEA Grapalat" w:hAnsi="GHEA Grapalat"/>
                <w:i/>
                <w:sz w:val="20"/>
                <w:szCs w:val="20"/>
                <w:lang w:val="en-US"/>
              </w:rPr>
              <w:t>Хлеб</w:t>
            </w:r>
            <w:proofErr w:type="spellEnd"/>
            <w:r w:rsidRPr="006A3BBC">
              <w:rPr>
                <w:rFonts w:ascii="GHEA Grapalat" w:hAnsi="GHEA Grapalat"/>
                <w:i/>
                <w:sz w:val="20"/>
                <w:szCs w:val="20"/>
                <w:lang w:val="en-US"/>
              </w:rPr>
              <w:t xml:space="preserve"> 100гр</w:t>
            </w:r>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tcPr>
          <w:p w:rsidR="005A11D4" w:rsidRPr="006A3BBC" w:rsidRDefault="005A11D4" w:rsidP="00E32B4C">
            <w:pPr>
              <w:autoSpaceDE w:val="0"/>
              <w:autoSpaceDN w:val="0"/>
              <w:adjustRightInd w:val="0"/>
              <w:jc w:val="both"/>
              <w:rPr>
                <w:rFonts w:ascii="GHEA Grapalat" w:eastAsiaTheme="minorHAnsi" w:hAnsi="GHEA Grapalat" w:cs="Sylfaen"/>
                <w:i/>
                <w:sz w:val="20"/>
                <w:szCs w:val="20"/>
                <w:lang w:val="hy-AM"/>
              </w:rPr>
            </w:pPr>
            <w:r w:rsidRPr="006A3BBC">
              <w:rPr>
                <w:rFonts w:ascii="GHEA Grapalat" w:eastAsiaTheme="minorHAnsi" w:hAnsi="GHEA Grapalat" w:cs="Sylfaen"/>
                <w:i/>
                <w:sz w:val="20"/>
                <w:szCs w:val="20"/>
                <w:lang w:val="hy-AM"/>
              </w:rPr>
              <w:t>Мука пшеничная первого типа, расфасованная в пивоваренную заготовку, не менее 100 г / 1 шт., АСТ 31-99. Безопасность в соответствии со статьей 8 N 2-III-4.9-01-2010 гигиенических норм и Закона РА о безопасности пищевых продуктов. Остаточный срок годности не менее 90%.</w:t>
            </w:r>
          </w:p>
        </w:tc>
        <w:tc>
          <w:tcPr>
            <w:tcW w:w="992" w:type="dxa"/>
            <w:vAlign w:val="center"/>
          </w:tcPr>
          <w:p w:rsidR="005A11D4" w:rsidRPr="006A3BBC" w:rsidRDefault="005A11D4" w:rsidP="001E2402">
            <w:pPr>
              <w:jc w:val="center"/>
              <w:rPr>
                <w:rFonts w:ascii="GHEA Grapalat" w:hAnsi="GHEA Grapalat"/>
                <w:sz w:val="16"/>
                <w:szCs w:val="16"/>
                <w:lang w:val="en-US"/>
              </w:rPr>
            </w:pPr>
          </w:p>
        </w:tc>
        <w:tc>
          <w:tcPr>
            <w:tcW w:w="709" w:type="dxa"/>
            <w:vAlign w:val="center"/>
          </w:tcPr>
          <w:p w:rsidR="005A11D4" w:rsidRPr="006A3BBC" w:rsidRDefault="005A11D4" w:rsidP="001E2402">
            <w:pPr>
              <w:jc w:val="center"/>
              <w:rPr>
                <w:rFonts w:ascii="GHEA Grapalat" w:hAnsi="GHEA Grapalat"/>
                <w:sz w:val="16"/>
                <w:szCs w:val="16"/>
              </w:rPr>
            </w:pPr>
          </w:p>
        </w:tc>
        <w:tc>
          <w:tcPr>
            <w:tcW w:w="693" w:type="dxa"/>
            <w:vAlign w:val="center"/>
          </w:tcPr>
          <w:p w:rsidR="005A11D4" w:rsidRPr="006A3BBC" w:rsidRDefault="005A11D4" w:rsidP="001E2402">
            <w:pPr>
              <w:jc w:val="center"/>
              <w:rPr>
                <w:rFonts w:ascii="GHEA Grapalat" w:hAnsi="GHEA Grapalat"/>
                <w:sz w:val="16"/>
                <w:szCs w:val="16"/>
              </w:rPr>
            </w:pPr>
          </w:p>
        </w:tc>
        <w:tc>
          <w:tcPr>
            <w:tcW w:w="992" w:type="dxa"/>
            <w:vAlign w:val="center"/>
          </w:tcPr>
          <w:p w:rsidR="005A11D4" w:rsidRPr="005A11D4" w:rsidRDefault="005A11D4" w:rsidP="005A11D4">
            <w:pPr>
              <w:jc w:val="center"/>
              <w:rPr>
                <w:sz w:val="18"/>
                <w:szCs w:val="18"/>
              </w:rPr>
            </w:pPr>
            <w:r w:rsidRPr="005A11D4">
              <w:rPr>
                <w:sz w:val="18"/>
                <w:szCs w:val="18"/>
              </w:rPr>
              <w:t>8364</w:t>
            </w:r>
          </w:p>
        </w:tc>
        <w:tc>
          <w:tcPr>
            <w:tcW w:w="1276" w:type="dxa"/>
            <w:vAlign w:val="center"/>
          </w:tcPr>
          <w:p w:rsidR="005A11D4" w:rsidRPr="006A3BBC" w:rsidRDefault="005A11D4" w:rsidP="00E32B4C">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E32B4C">
            <w:pPr>
              <w:jc w:val="center"/>
              <w:rPr>
                <w:rFonts w:ascii="GHEA Grapalat" w:hAnsi="GHEA Grapalat"/>
                <w:i/>
                <w:sz w:val="16"/>
                <w:szCs w:val="16"/>
              </w:rPr>
            </w:pPr>
            <w:r w:rsidRPr="006A3BBC">
              <w:rPr>
                <w:rFonts w:ascii="GHEA Grapalat" w:hAnsi="GHEA Grapalat"/>
                <w:i/>
                <w:sz w:val="16"/>
                <w:szCs w:val="16"/>
              </w:rPr>
              <w:t xml:space="preserve">По предварительному заказу </w:t>
            </w:r>
          </w:p>
        </w:tc>
        <w:tc>
          <w:tcPr>
            <w:tcW w:w="1284" w:type="dxa"/>
            <w:vAlign w:val="center"/>
          </w:tcPr>
          <w:p w:rsidR="005A11D4" w:rsidRPr="006A3BBC" w:rsidRDefault="005A11D4" w:rsidP="00E32B4C">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после заключения договора</w:t>
            </w:r>
          </w:p>
        </w:tc>
      </w:tr>
      <w:tr w:rsidR="005A11D4" w:rsidRPr="006A3BBC" w:rsidTr="005A11D4">
        <w:tc>
          <w:tcPr>
            <w:tcW w:w="1589" w:type="dxa"/>
            <w:vAlign w:val="center"/>
          </w:tcPr>
          <w:p w:rsidR="005A11D4" w:rsidRPr="006A3BBC" w:rsidRDefault="005A11D4" w:rsidP="001E2402">
            <w:pPr>
              <w:widowControl w:val="0"/>
              <w:jc w:val="center"/>
              <w:rPr>
                <w:rFonts w:ascii="GHEA Grapalat" w:hAnsi="GHEA Grapalat"/>
                <w:sz w:val="16"/>
                <w:szCs w:val="16"/>
                <w:lang w:val="en-US"/>
              </w:rPr>
            </w:pPr>
            <w:r w:rsidRPr="006A3BBC">
              <w:rPr>
                <w:rFonts w:ascii="GHEA Grapalat" w:hAnsi="GHEA Grapalat"/>
                <w:sz w:val="16"/>
                <w:szCs w:val="16"/>
                <w:lang w:val="en-US"/>
              </w:rPr>
              <w:t>16</w:t>
            </w:r>
          </w:p>
        </w:tc>
        <w:tc>
          <w:tcPr>
            <w:tcW w:w="1701" w:type="dxa"/>
            <w:vAlign w:val="center"/>
          </w:tcPr>
          <w:p w:rsidR="005A11D4" w:rsidRPr="006A3BBC" w:rsidRDefault="005A11D4" w:rsidP="001E2402">
            <w:pPr>
              <w:jc w:val="center"/>
              <w:rPr>
                <w:rFonts w:ascii="GHEA Grapalat" w:hAnsi="GHEA Grapalat" w:cs="Calibri"/>
                <w:sz w:val="18"/>
                <w:szCs w:val="18"/>
              </w:rPr>
            </w:pPr>
            <w:r w:rsidRPr="006A3BBC">
              <w:rPr>
                <w:rFonts w:ascii="GHEA Grapalat" w:hAnsi="GHEA Grapalat" w:cs="Calibri"/>
                <w:sz w:val="18"/>
                <w:szCs w:val="18"/>
              </w:rPr>
              <w:t>15811130</w:t>
            </w:r>
          </w:p>
        </w:tc>
        <w:tc>
          <w:tcPr>
            <w:tcW w:w="1559" w:type="dxa"/>
          </w:tcPr>
          <w:p w:rsidR="005A11D4" w:rsidRPr="006A3BBC" w:rsidRDefault="005A11D4" w:rsidP="00E32B4C">
            <w:pPr>
              <w:rPr>
                <w:rFonts w:ascii="GHEA Grapalat" w:hAnsi="GHEA Grapalat"/>
                <w:i/>
                <w:sz w:val="20"/>
                <w:szCs w:val="20"/>
                <w:lang w:val="en-US"/>
              </w:rPr>
            </w:pPr>
            <w:proofErr w:type="spellStart"/>
            <w:r w:rsidRPr="006A3BBC">
              <w:rPr>
                <w:rFonts w:ascii="GHEA Grapalat" w:hAnsi="GHEA Grapalat"/>
                <w:i/>
                <w:sz w:val="20"/>
                <w:szCs w:val="20"/>
                <w:lang w:val="en-US"/>
              </w:rPr>
              <w:t>Булки</w:t>
            </w:r>
            <w:proofErr w:type="spellEnd"/>
            <w:r w:rsidRPr="006A3BBC">
              <w:rPr>
                <w:rFonts w:ascii="GHEA Grapalat" w:hAnsi="GHEA Grapalat"/>
                <w:i/>
                <w:sz w:val="20"/>
                <w:szCs w:val="20"/>
                <w:lang w:val="en-US"/>
              </w:rPr>
              <w:t xml:space="preserve"> 65гр</w:t>
            </w:r>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tcPr>
          <w:p w:rsidR="005A11D4" w:rsidRPr="006A3BBC" w:rsidRDefault="005A11D4" w:rsidP="006A3BBC">
            <w:pPr>
              <w:pStyle w:val="HTML"/>
              <w:rPr>
                <w:rFonts w:ascii="GHEA Grapalat" w:hAnsi="GHEA Grapalat"/>
                <w:i/>
              </w:rPr>
            </w:pPr>
            <w:r w:rsidRPr="006A3BBC">
              <w:rPr>
                <w:rFonts w:ascii="GHEA Grapalat" w:hAnsi="GHEA Grapalat"/>
                <w:i/>
              </w:rPr>
              <w:t>Печенье: свежее, местное, с изюмом, вареньем или зернами, запеченное с высококачественной мукой. Безопасность согласно 2-III-4.9-01-2010 гигиеническим нормам, маркировка - статья 9 Закона о безопасности пищевых продуктов, 65 г</w:t>
            </w:r>
          </w:p>
          <w:p w:rsidR="005A11D4" w:rsidRPr="006A3BBC" w:rsidRDefault="005A11D4" w:rsidP="00E32B4C">
            <w:pPr>
              <w:autoSpaceDE w:val="0"/>
              <w:autoSpaceDN w:val="0"/>
              <w:adjustRightInd w:val="0"/>
              <w:jc w:val="both"/>
              <w:rPr>
                <w:rFonts w:ascii="GHEA Grapalat" w:eastAsiaTheme="minorHAnsi" w:hAnsi="GHEA Grapalat" w:cs="Sylfaen"/>
                <w:i/>
                <w:sz w:val="20"/>
                <w:szCs w:val="20"/>
              </w:rPr>
            </w:pPr>
          </w:p>
        </w:tc>
        <w:tc>
          <w:tcPr>
            <w:tcW w:w="992" w:type="dxa"/>
            <w:vAlign w:val="center"/>
          </w:tcPr>
          <w:p w:rsidR="005A11D4" w:rsidRPr="006A3BBC" w:rsidRDefault="005A11D4" w:rsidP="001E2402">
            <w:pPr>
              <w:jc w:val="center"/>
              <w:rPr>
                <w:rFonts w:ascii="GHEA Grapalat" w:hAnsi="GHEA Grapalat"/>
                <w:sz w:val="16"/>
                <w:szCs w:val="16"/>
              </w:rPr>
            </w:pPr>
          </w:p>
        </w:tc>
        <w:tc>
          <w:tcPr>
            <w:tcW w:w="709" w:type="dxa"/>
            <w:vAlign w:val="center"/>
          </w:tcPr>
          <w:p w:rsidR="005A11D4" w:rsidRPr="006A3BBC" w:rsidRDefault="005A11D4" w:rsidP="001E2402">
            <w:pPr>
              <w:jc w:val="center"/>
              <w:rPr>
                <w:rFonts w:ascii="GHEA Grapalat" w:hAnsi="GHEA Grapalat"/>
                <w:sz w:val="16"/>
                <w:szCs w:val="16"/>
              </w:rPr>
            </w:pPr>
          </w:p>
        </w:tc>
        <w:tc>
          <w:tcPr>
            <w:tcW w:w="693" w:type="dxa"/>
            <w:vAlign w:val="center"/>
          </w:tcPr>
          <w:p w:rsidR="005A11D4" w:rsidRPr="006A3BBC" w:rsidRDefault="005A11D4" w:rsidP="001E2402">
            <w:pPr>
              <w:jc w:val="center"/>
              <w:rPr>
                <w:rFonts w:ascii="GHEA Grapalat" w:hAnsi="GHEA Grapalat"/>
                <w:sz w:val="16"/>
                <w:szCs w:val="16"/>
              </w:rPr>
            </w:pPr>
          </w:p>
        </w:tc>
        <w:tc>
          <w:tcPr>
            <w:tcW w:w="992" w:type="dxa"/>
            <w:vAlign w:val="center"/>
          </w:tcPr>
          <w:p w:rsidR="005A11D4" w:rsidRPr="005A11D4" w:rsidRDefault="005A11D4" w:rsidP="005A11D4">
            <w:pPr>
              <w:jc w:val="center"/>
              <w:rPr>
                <w:sz w:val="18"/>
                <w:szCs w:val="18"/>
              </w:rPr>
            </w:pPr>
            <w:r w:rsidRPr="005A11D4">
              <w:rPr>
                <w:sz w:val="18"/>
                <w:szCs w:val="18"/>
              </w:rPr>
              <w:t>8364</w:t>
            </w:r>
          </w:p>
        </w:tc>
        <w:tc>
          <w:tcPr>
            <w:tcW w:w="1276" w:type="dxa"/>
            <w:vAlign w:val="center"/>
          </w:tcPr>
          <w:p w:rsidR="005A11D4" w:rsidRPr="006A3BBC" w:rsidRDefault="005A11D4" w:rsidP="00E32B4C">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E32B4C">
            <w:pPr>
              <w:jc w:val="center"/>
              <w:rPr>
                <w:rFonts w:ascii="GHEA Grapalat" w:hAnsi="GHEA Grapalat"/>
                <w:i/>
                <w:sz w:val="16"/>
                <w:szCs w:val="16"/>
              </w:rPr>
            </w:pPr>
            <w:r w:rsidRPr="006A3BBC">
              <w:rPr>
                <w:rFonts w:ascii="GHEA Grapalat" w:hAnsi="GHEA Grapalat"/>
                <w:i/>
                <w:sz w:val="16"/>
                <w:szCs w:val="16"/>
              </w:rPr>
              <w:t xml:space="preserve">По предварительному заказу </w:t>
            </w:r>
          </w:p>
        </w:tc>
        <w:tc>
          <w:tcPr>
            <w:tcW w:w="1284" w:type="dxa"/>
            <w:vAlign w:val="center"/>
          </w:tcPr>
          <w:p w:rsidR="005A11D4" w:rsidRPr="006A3BBC" w:rsidRDefault="005A11D4" w:rsidP="00E32B4C">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после заключения договора</w:t>
            </w:r>
          </w:p>
        </w:tc>
      </w:tr>
      <w:tr w:rsidR="005A11D4" w:rsidRPr="006A3BBC" w:rsidTr="005A11D4">
        <w:tc>
          <w:tcPr>
            <w:tcW w:w="1589" w:type="dxa"/>
            <w:vAlign w:val="center"/>
          </w:tcPr>
          <w:p w:rsidR="005A11D4" w:rsidRPr="006A3BBC" w:rsidRDefault="005A11D4" w:rsidP="001E2402">
            <w:pPr>
              <w:widowControl w:val="0"/>
              <w:jc w:val="center"/>
              <w:rPr>
                <w:rFonts w:ascii="GHEA Grapalat" w:hAnsi="GHEA Grapalat"/>
                <w:sz w:val="16"/>
                <w:szCs w:val="16"/>
                <w:lang w:val="en-US"/>
              </w:rPr>
            </w:pPr>
            <w:r w:rsidRPr="006A3BBC">
              <w:rPr>
                <w:rFonts w:ascii="GHEA Grapalat" w:hAnsi="GHEA Grapalat"/>
                <w:sz w:val="16"/>
                <w:szCs w:val="16"/>
                <w:lang w:val="en-US"/>
              </w:rPr>
              <w:t>17</w:t>
            </w:r>
          </w:p>
        </w:tc>
        <w:tc>
          <w:tcPr>
            <w:tcW w:w="1701" w:type="dxa"/>
            <w:vAlign w:val="center"/>
          </w:tcPr>
          <w:p w:rsidR="005A11D4" w:rsidRPr="006A3BBC" w:rsidRDefault="005A11D4" w:rsidP="001E2402">
            <w:pPr>
              <w:jc w:val="center"/>
              <w:rPr>
                <w:rFonts w:ascii="GHEA Grapalat" w:hAnsi="GHEA Grapalat" w:cs="Calibri"/>
                <w:sz w:val="18"/>
                <w:szCs w:val="18"/>
              </w:rPr>
            </w:pPr>
            <w:r w:rsidRPr="006A3BBC">
              <w:rPr>
                <w:rFonts w:ascii="GHEA Grapalat" w:hAnsi="GHEA Grapalat" w:cs="Calibri"/>
                <w:sz w:val="18"/>
                <w:szCs w:val="18"/>
              </w:rPr>
              <w:t>15512110</w:t>
            </w:r>
          </w:p>
        </w:tc>
        <w:tc>
          <w:tcPr>
            <w:tcW w:w="1559" w:type="dxa"/>
          </w:tcPr>
          <w:p w:rsidR="005A11D4" w:rsidRPr="006A3BBC" w:rsidRDefault="005A11D4" w:rsidP="00E32B4C">
            <w:pPr>
              <w:pStyle w:val="HTML"/>
              <w:rPr>
                <w:rFonts w:ascii="GHEA Grapalat" w:hAnsi="GHEA Grapalat"/>
                <w:i/>
                <w:lang w:val="en-US"/>
              </w:rPr>
            </w:pPr>
            <w:r w:rsidRPr="006A3BBC">
              <w:rPr>
                <w:rFonts w:ascii="GHEA Grapalat" w:hAnsi="GHEA Grapalat"/>
                <w:i/>
              </w:rPr>
              <w:t>Плавленый сыр</w:t>
            </w:r>
            <w:r w:rsidRPr="006A3BBC">
              <w:rPr>
                <w:rFonts w:ascii="GHEA Grapalat" w:hAnsi="GHEA Grapalat"/>
                <w:i/>
                <w:lang w:val="en-US"/>
              </w:rPr>
              <w:t xml:space="preserve"> 80гр</w:t>
            </w:r>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tcPr>
          <w:p w:rsidR="005A11D4" w:rsidRPr="006A3BBC" w:rsidRDefault="005A11D4" w:rsidP="00E32B4C">
            <w:pPr>
              <w:autoSpaceDE w:val="0"/>
              <w:autoSpaceDN w:val="0"/>
              <w:adjustRightInd w:val="0"/>
              <w:jc w:val="both"/>
              <w:rPr>
                <w:rFonts w:ascii="GHEA Grapalat" w:eastAsiaTheme="minorHAnsi" w:hAnsi="GHEA Grapalat" w:cs="Sylfaen"/>
                <w:i/>
                <w:sz w:val="18"/>
                <w:szCs w:val="18"/>
              </w:rPr>
            </w:pPr>
            <w:r w:rsidRPr="006A3BBC">
              <w:rPr>
                <w:rFonts w:ascii="GHEA Grapalat" w:hAnsi="GHEA Grapalat"/>
                <w:i/>
                <w:sz w:val="18"/>
                <w:szCs w:val="18"/>
              </w:rPr>
              <w:t xml:space="preserve">Сыр плавленый, вес: 80 + -2 г с оберткой или другой упаковкой. Безопасность и маркировка согласно Правительству РА 2006 Статья 9 Технического регламента о требованиях к молоку, молочным продуктам и их производству, а также статья 9 Закона РА «О безопасности пищевых продуктов», утвержденная Указом № 1925-N от 21 декабря. Остаточный срок годности не </w:t>
            </w:r>
            <w:r w:rsidRPr="006A3BBC">
              <w:rPr>
                <w:rFonts w:ascii="GHEA Grapalat" w:hAnsi="GHEA Grapalat"/>
                <w:i/>
                <w:sz w:val="18"/>
                <w:szCs w:val="18"/>
              </w:rPr>
              <w:lastRenderedPageBreak/>
              <w:t>менее 90%.</w:t>
            </w:r>
          </w:p>
        </w:tc>
        <w:tc>
          <w:tcPr>
            <w:tcW w:w="992" w:type="dxa"/>
            <w:vAlign w:val="center"/>
          </w:tcPr>
          <w:p w:rsidR="005A11D4" w:rsidRPr="006A3BBC" w:rsidRDefault="005A11D4" w:rsidP="001E2402">
            <w:pPr>
              <w:jc w:val="center"/>
              <w:rPr>
                <w:rFonts w:ascii="GHEA Grapalat" w:hAnsi="GHEA Grapalat"/>
                <w:sz w:val="16"/>
                <w:szCs w:val="16"/>
                <w:lang w:val="en-US"/>
              </w:rPr>
            </w:pPr>
          </w:p>
        </w:tc>
        <w:tc>
          <w:tcPr>
            <w:tcW w:w="709" w:type="dxa"/>
            <w:vAlign w:val="center"/>
          </w:tcPr>
          <w:p w:rsidR="005A11D4" w:rsidRPr="006A3BBC" w:rsidRDefault="005A11D4" w:rsidP="001E2402">
            <w:pPr>
              <w:jc w:val="center"/>
              <w:rPr>
                <w:rFonts w:ascii="GHEA Grapalat" w:hAnsi="GHEA Grapalat"/>
                <w:sz w:val="16"/>
                <w:szCs w:val="16"/>
              </w:rPr>
            </w:pPr>
          </w:p>
        </w:tc>
        <w:tc>
          <w:tcPr>
            <w:tcW w:w="693" w:type="dxa"/>
            <w:vAlign w:val="center"/>
          </w:tcPr>
          <w:p w:rsidR="005A11D4" w:rsidRPr="006A3BBC" w:rsidRDefault="005A11D4" w:rsidP="001E2402">
            <w:pPr>
              <w:jc w:val="center"/>
              <w:rPr>
                <w:rFonts w:ascii="GHEA Grapalat" w:hAnsi="GHEA Grapalat"/>
                <w:sz w:val="16"/>
                <w:szCs w:val="16"/>
              </w:rPr>
            </w:pPr>
          </w:p>
        </w:tc>
        <w:tc>
          <w:tcPr>
            <w:tcW w:w="992" w:type="dxa"/>
            <w:vAlign w:val="center"/>
          </w:tcPr>
          <w:p w:rsidR="005A11D4" w:rsidRPr="005A11D4" w:rsidRDefault="005A11D4" w:rsidP="005A11D4">
            <w:pPr>
              <w:jc w:val="center"/>
              <w:rPr>
                <w:sz w:val="18"/>
                <w:szCs w:val="18"/>
              </w:rPr>
            </w:pPr>
            <w:r w:rsidRPr="005A11D4">
              <w:rPr>
                <w:sz w:val="18"/>
                <w:szCs w:val="18"/>
              </w:rPr>
              <w:t>4182</w:t>
            </w:r>
          </w:p>
        </w:tc>
        <w:tc>
          <w:tcPr>
            <w:tcW w:w="1276" w:type="dxa"/>
            <w:vAlign w:val="center"/>
          </w:tcPr>
          <w:p w:rsidR="005A11D4" w:rsidRPr="006A3BBC" w:rsidRDefault="005A11D4" w:rsidP="00E32B4C">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E32B4C">
            <w:pPr>
              <w:jc w:val="center"/>
              <w:rPr>
                <w:rFonts w:ascii="GHEA Grapalat" w:hAnsi="GHEA Grapalat"/>
                <w:i/>
                <w:sz w:val="16"/>
                <w:szCs w:val="16"/>
              </w:rPr>
            </w:pPr>
            <w:r w:rsidRPr="006A3BBC">
              <w:rPr>
                <w:rFonts w:ascii="GHEA Grapalat" w:hAnsi="GHEA Grapalat"/>
                <w:i/>
                <w:sz w:val="16"/>
                <w:szCs w:val="16"/>
              </w:rPr>
              <w:t xml:space="preserve">По предварительному заказу </w:t>
            </w:r>
          </w:p>
        </w:tc>
        <w:tc>
          <w:tcPr>
            <w:tcW w:w="1284" w:type="dxa"/>
            <w:vAlign w:val="center"/>
          </w:tcPr>
          <w:p w:rsidR="005A11D4" w:rsidRPr="006A3BBC" w:rsidRDefault="005A11D4" w:rsidP="00E32B4C">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после заключения договора</w:t>
            </w:r>
          </w:p>
        </w:tc>
      </w:tr>
      <w:tr w:rsidR="005A11D4" w:rsidRPr="006A3BBC" w:rsidTr="005A11D4">
        <w:tc>
          <w:tcPr>
            <w:tcW w:w="1589" w:type="dxa"/>
            <w:vAlign w:val="center"/>
          </w:tcPr>
          <w:p w:rsidR="005A11D4" w:rsidRPr="006A3BBC" w:rsidRDefault="005A11D4" w:rsidP="001E2402">
            <w:pPr>
              <w:widowControl w:val="0"/>
              <w:jc w:val="center"/>
              <w:rPr>
                <w:rFonts w:ascii="GHEA Grapalat" w:hAnsi="GHEA Grapalat"/>
                <w:sz w:val="16"/>
                <w:szCs w:val="16"/>
                <w:lang w:val="en-US"/>
              </w:rPr>
            </w:pPr>
            <w:r w:rsidRPr="006A3BBC">
              <w:rPr>
                <w:rFonts w:ascii="GHEA Grapalat" w:hAnsi="GHEA Grapalat"/>
                <w:sz w:val="16"/>
                <w:szCs w:val="16"/>
                <w:lang w:val="en-US"/>
              </w:rPr>
              <w:lastRenderedPageBreak/>
              <w:t>18</w:t>
            </w:r>
          </w:p>
        </w:tc>
        <w:tc>
          <w:tcPr>
            <w:tcW w:w="1701" w:type="dxa"/>
            <w:vAlign w:val="center"/>
          </w:tcPr>
          <w:p w:rsidR="005A11D4" w:rsidRPr="006A3BBC" w:rsidRDefault="005A11D4" w:rsidP="001E2402">
            <w:pPr>
              <w:jc w:val="center"/>
              <w:rPr>
                <w:rFonts w:ascii="GHEA Grapalat" w:hAnsi="GHEA Grapalat" w:cs="Calibri"/>
                <w:sz w:val="18"/>
                <w:szCs w:val="18"/>
              </w:rPr>
            </w:pPr>
            <w:r w:rsidRPr="006A3BBC">
              <w:rPr>
                <w:rFonts w:ascii="GHEA Grapalat" w:hAnsi="GHEA Grapalat" w:cs="Calibri"/>
                <w:sz w:val="18"/>
                <w:szCs w:val="18"/>
              </w:rPr>
              <w:t>15821500</w:t>
            </w:r>
          </w:p>
        </w:tc>
        <w:tc>
          <w:tcPr>
            <w:tcW w:w="1559" w:type="dxa"/>
          </w:tcPr>
          <w:p w:rsidR="005A11D4" w:rsidRPr="006A3BBC" w:rsidRDefault="005A11D4" w:rsidP="00E32B4C">
            <w:pPr>
              <w:pStyle w:val="HTML"/>
              <w:rPr>
                <w:rFonts w:ascii="GHEA Grapalat" w:hAnsi="GHEA Grapalat"/>
                <w:i/>
                <w:lang w:val="en-US"/>
              </w:rPr>
            </w:pPr>
            <w:r w:rsidRPr="006A3BBC">
              <w:rPr>
                <w:rFonts w:ascii="GHEA Grapalat" w:hAnsi="GHEA Grapalat"/>
                <w:i/>
              </w:rPr>
              <w:t>Шоколадные вафли</w:t>
            </w:r>
            <w:r w:rsidRPr="006A3BBC">
              <w:rPr>
                <w:rFonts w:ascii="GHEA Grapalat" w:hAnsi="GHEA Grapalat"/>
                <w:i/>
                <w:lang w:val="en-US"/>
              </w:rPr>
              <w:t xml:space="preserve"> 100гр</w:t>
            </w:r>
          </w:p>
        </w:tc>
        <w:tc>
          <w:tcPr>
            <w:tcW w:w="936" w:type="dxa"/>
            <w:vAlign w:val="center"/>
          </w:tcPr>
          <w:p w:rsidR="005A11D4" w:rsidRPr="006A3BBC" w:rsidRDefault="005A11D4" w:rsidP="001E2402">
            <w:pPr>
              <w:widowControl w:val="0"/>
              <w:jc w:val="center"/>
              <w:rPr>
                <w:rFonts w:ascii="GHEA Grapalat" w:hAnsi="GHEA Grapalat"/>
                <w:sz w:val="16"/>
                <w:szCs w:val="16"/>
              </w:rPr>
            </w:pPr>
          </w:p>
        </w:tc>
        <w:tc>
          <w:tcPr>
            <w:tcW w:w="3261" w:type="dxa"/>
          </w:tcPr>
          <w:p w:rsidR="005A11D4" w:rsidRPr="006A3BBC" w:rsidRDefault="005A11D4" w:rsidP="00E32B4C">
            <w:pPr>
              <w:autoSpaceDE w:val="0"/>
              <w:autoSpaceDN w:val="0"/>
              <w:adjustRightInd w:val="0"/>
              <w:rPr>
                <w:rFonts w:ascii="GHEA Grapalat" w:eastAsiaTheme="minorHAnsi" w:hAnsi="GHEA Grapalat" w:cs="Sylfaen"/>
                <w:i/>
                <w:sz w:val="20"/>
                <w:szCs w:val="20"/>
              </w:rPr>
            </w:pPr>
            <w:r w:rsidRPr="006A3BBC">
              <w:rPr>
                <w:rFonts w:ascii="GHEA Grapalat" w:hAnsi="GHEA Grapalat" w:cs="Sylfaen"/>
                <w:i/>
                <w:sz w:val="20"/>
                <w:szCs w:val="20"/>
              </w:rPr>
              <w:t>Вафельные с шоколадной глазурью свежие, с разными вкусовыми добавками, ароматизированные, безопасные и с маркировкой N 2-III-4.9-01-2010 гигиенические нормы и статья 8 Закона РА «О безопасности пищевых продуктов» ГОСТ 14031-2014</w:t>
            </w:r>
          </w:p>
        </w:tc>
        <w:tc>
          <w:tcPr>
            <w:tcW w:w="992" w:type="dxa"/>
            <w:vAlign w:val="center"/>
          </w:tcPr>
          <w:p w:rsidR="005A11D4" w:rsidRPr="006A3BBC" w:rsidRDefault="005A11D4" w:rsidP="001E2402">
            <w:pPr>
              <w:jc w:val="center"/>
              <w:rPr>
                <w:rFonts w:ascii="GHEA Grapalat" w:hAnsi="GHEA Grapalat"/>
                <w:sz w:val="16"/>
                <w:szCs w:val="16"/>
              </w:rPr>
            </w:pPr>
          </w:p>
        </w:tc>
        <w:tc>
          <w:tcPr>
            <w:tcW w:w="709" w:type="dxa"/>
            <w:vAlign w:val="center"/>
          </w:tcPr>
          <w:p w:rsidR="005A11D4" w:rsidRPr="006A3BBC" w:rsidRDefault="005A11D4" w:rsidP="006A3BBC">
            <w:pPr>
              <w:rPr>
                <w:rFonts w:ascii="GHEA Grapalat" w:hAnsi="GHEA Grapalat"/>
                <w:sz w:val="16"/>
                <w:szCs w:val="16"/>
              </w:rPr>
            </w:pPr>
          </w:p>
        </w:tc>
        <w:tc>
          <w:tcPr>
            <w:tcW w:w="693" w:type="dxa"/>
            <w:vAlign w:val="center"/>
          </w:tcPr>
          <w:p w:rsidR="005A11D4" w:rsidRPr="006A3BBC" w:rsidRDefault="005A11D4" w:rsidP="001E2402">
            <w:pPr>
              <w:jc w:val="center"/>
              <w:rPr>
                <w:rFonts w:ascii="GHEA Grapalat" w:hAnsi="GHEA Grapalat"/>
                <w:sz w:val="16"/>
                <w:szCs w:val="16"/>
              </w:rPr>
            </w:pPr>
          </w:p>
        </w:tc>
        <w:tc>
          <w:tcPr>
            <w:tcW w:w="992" w:type="dxa"/>
            <w:vAlign w:val="center"/>
          </w:tcPr>
          <w:p w:rsidR="005A11D4" w:rsidRPr="005A11D4" w:rsidRDefault="005A11D4" w:rsidP="005A11D4">
            <w:pPr>
              <w:jc w:val="center"/>
              <w:rPr>
                <w:sz w:val="18"/>
                <w:szCs w:val="18"/>
              </w:rPr>
            </w:pPr>
            <w:r w:rsidRPr="005A11D4">
              <w:rPr>
                <w:sz w:val="18"/>
                <w:szCs w:val="18"/>
              </w:rPr>
              <w:t>4182</w:t>
            </w:r>
          </w:p>
        </w:tc>
        <w:tc>
          <w:tcPr>
            <w:tcW w:w="1276" w:type="dxa"/>
            <w:vAlign w:val="center"/>
          </w:tcPr>
          <w:p w:rsidR="005A11D4" w:rsidRPr="006A3BBC" w:rsidRDefault="005A11D4" w:rsidP="00E32B4C">
            <w:pPr>
              <w:jc w:val="center"/>
              <w:rPr>
                <w:rFonts w:ascii="GHEA Grapalat" w:hAnsi="GHEA Grapalat"/>
                <w:i/>
                <w:sz w:val="16"/>
                <w:szCs w:val="16"/>
                <w:lang w:val="en-US"/>
              </w:rPr>
            </w:pPr>
            <w:r w:rsidRPr="006A3BBC">
              <w:rPr>
                <w:rFonts w:ascii="GHEA Grapalat" w:hAnsi="GHEA Grapalat"/>
                <w:i/>
                <w:sz w:val="16"/>
                <w:szCs w:val="16"/>
              </w:rPr>
              <w:t>о</w:t>
            </w:r>
            <w:proofErr w:type="gramStart"/>
            <w:r w:rsidRPr="006A3BBC">
              <w:rPr>
                <w:rFonts w:ascii="GHEA Grapalat" w:hAnsi="GHEA Grapalat"/>
                <w:i/>
                <w:sz w:val="16"/>
                <w:szCs w:val="16"/>
              </w:rPr>
              <w:t>.</w:t>
            </w:r>
            <w:proofErr w:type="spellStart"/>
            <w:r w:rsidRPr="006A3BBC">
              <w:rPr>
                <w:rFonts w:ascii="GHEA Grapalat" w:hAnsi="GHEA Grapalat"/>
                <w:i/>
                <w:sz w:val="16"/>
                <w:szCs w:val="16"/>
                <w:lang w:val="en-US"/>
              </w:rPr>
              <w:t>А</w:t>
            </w:r>
            <w:proofErr w:type="gramEnd"/>
            <w:r w:rsidRPr="006A3BBC">
              <w:rPr>
                <w:rFonts w:ascii="GHEA Grapalat" w:hAnsi="GHEA Grapalat"/>
                <w:i/>
                <w:sz w:val="16"/>
                <w:szCs w:val="16"/>
                <w:lang w:val="en-US"/>
              </w:rPr>
              <w:t>рташат</w:t>
            </w:r>
            <w:proofErr w:type="spellEnd"/>
            <w:r w:rsidRPr="006A3BBC">
              <w:rPr>
                <w:rFonts w:ascii="GHEA Grapalat" w:hAnsi="GHEA Grapalat"/>
                <w:i/>
                <w:sz w:val="16"/>
                <w:szCs w:val="16"/>
                <w:lang w:val="en-US"/>
              </w:rPr>
              <w:t xml:space="preserve"> </w:t>
            </w:r>
            <w:r w:rsidRPr="006A3BBC">
              <w:rPr>
                <w:rFonts w:ascii="GHEA Grapalat" w:hAnsi="GHEA Grapalat"/>
                <w:i/>
                <w:sz w:val="16"/>
                <w:szCs w:val="16"/>
              </w:rPr>
              <w:t xml:space="preserve"> ул. </w:t>
            </w:r>
            <w:r w:rsidRPr="006A3BBC">
              <w:rPr>
                <w:rFonts w:ascii="GHEA Grapalat" w:hAnsi="GHEA Grapalat"/>
                <w:i/>
                <w:sz w:val="16"/>
                <w:szCs w:val="16"/>
                <w:lang w:val="en-US"/>
              </w:rPr>
              <w:t xml:space="preserve"> </w:t>
            </w:r>
            <w:proofErr w:type="spellStart"/>
            <w:r w:rsidRPr="006A3BBC">
              <w:rPr>
                <w:rFonts w:ascii="GHEA Grapalat" w:hAnsi="GHEA Grapalat"/>
                <w:i/>
                <w:sz w:val="16"/>
                <w:szCs w:val="16"/>
                <w:lang w:val="en-US"/>
              </w:rPr>
              <w:t>Маркса</w:t>
            </w:r>
            <w:proofErr w:type="spellEnd"/>
            <w:r w:rsidRPr="006A3BBC">
              <w:rPr>
                <w:rFonts w:ascii="GHEA Grapalat" w:hAnsi="GHEA Grapalat"/>
                <w:i/>
                <w:sz w:val="16"/>
                <w:szCs w:val="16"/>
                <w:lang w:val="en-US"/>
              </w:rPr>
              <w:t xml:space="preserve"> 13</w:t>
            </w:r>
          </w:p>
        </w:tc>
        <w:tc>
          <w:tcPr>
            <w:tcW w:w="1172" w:type="dxa"/>
            <w:vAlign w:val="center"/>
          </w:tcPr>
          <w:p w:rsidR="005A11D4" w:rsidRPr="006A3BBC" w:rsidRDefault="005A11D4" w:rsidP="00E32B4C">
            <w:pPr>
              <w:jc w:val="center"/>
              <w:rPr>
                <w:rFonts w:ascii="GHEA Grapalat" w:hAnsi="GHEA Grapalat"/>
                <w:i/>
                <w:sz w:val="16"/>
                <w:szCs w:val="16"/>
              </w:rPr>
            </w:pPr>
            <w:r w:rsidRPr="006A3BBC">
              <w:rPr>
                <w:rFonts w:ascii="GHEA Grapalat" w:hAnsi="GHEA Grapalat"/>
                <w:i/>
                <w:sz w:val="16"/>
                <w:szCs w:val="16"/>
              </w:rPr>
              <w:t xml:space="preserve">По предварительному заказу </w:t>
            </w:r>
          </w:p>
        </w:tc>
        <w:tc>
          <w:tcPr>
            <w:tcW w:w="1284" w:type="dxa"/>
            <w:vAlign w:val="center"/>
          </w:tcPr>
          <w:p w:rsidR="005A11D4" w:rsidRPr="006A3BBC" w:rsidRDefault="005A11D4" w:rsidP="00E32B4C">
            <w:pPr>
              <w:jc w:val="center"/>
              <w:rPr>
                <w:rFonts w:ascii="GHEA Grapalat" w:hAnsi="GHEA Grapalat"/>
                <w:i/>
                <w:sz w:val="16"/>
                <w:szCs w:val="16"/>
              </w:rPr>
            </w:pPr>
            <w:r w:rsidRPr="006A3BBC">
              <w:rPr>
                <w:rFonts w:ascii="GHEA Grapalat" w:hAnsi="GHEA Grapalat"/>
                <w:i/>
                <w:sz w:val="16"/>
                <w:szCs w:val="16"/>
              </w:rPr>
              <w:t>Первая доставка будет произведена после заключения договора</w:t>
            </w:r>
          </w:p>
        </w:tc>
      </w:tr>
    </w:tbl>
    <w:p w:rsidR="00F954E8" w:rsidRPr="006A3BBC" w:rsidRDefault="00F954E8" w:rsidP="00B46D58">
      <w:pPr>
        <w:widowControl w:val="0"/>
        <w:jc w:val="both"/>
        <w:rPr>
          <w:rFonts w:ascii="GHEA Grapalat" w:hAnsi="GHEA Grapalat"/>
        </w:rPr>
      </w:pPr>
    </w:p>
    <w:p w:rsidR="008A7430" w:rsidRPr="006A3BBC" w:rsidRDefault="008A7430" w:rsidP="008A7430">
      <w:pPr>
        <w:pStyle w:val="af2"/>
        <w:widowControl w:val="0"/>
        <w:jc w:val="both"/>
        <w:rPr>
          <w:rFonts w:ascii="GHEA Grapalat" w:hAnsi="GHEA Grapalat"/>
          <w:i/>
          <w:sz w:val="16"/>
          <w:szCs w:val="16"/>
        </w:rPr>
      </w:pPr>
    </w:p>
    <w:p w:rsidR="008A7430" w:rsidRPr="006A3BBC" w:rsidRDefault="008A7430" w:rsidP="008A7430">
      <w:pPr>
        <w:pStyle w:val="af2"/>
        <w:widowControl w:val="0"/>
        <w:jc w:val="both"/>
        <w:rPr>
          <w:rFonts w:ascii="GHEA Grapalat" w:hAnsi="GHEA Grapalat"/>
          <w:i/>
          <w:sz w:val="16"/>
          <w:szCs w:val="16"/>
        </w:rPr>
      </w:pPr>
      <w:r w:rsidRPr="006A3BBC">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6A3BBC" w:rsidRDefault="008A7430" w:rsidP="008A7430">
      <w:pPr>
        <w:pStyle w:val="af2"/>
        <w:widowControl w:val="0"/>
        <w:jc w:val="both"/>
        <w:rPr>
          <w:rFonts w:ascii="GHEA Grapalat" w:hAnsi="GHEA Grapalat"/>
          <w:i/>
          <w:sz w:val="16"/>
          <w:szCs w:val="16"/>
        </w:rPr>
      </w:pPr>
      <w:r w:rsidRPr="006A3BBC">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6A3BBC" w:rsidRDefault="008A7430" w:rsidP="008A7430">
      <w:pPr>
        <w:pStyle w:val="af2"/>
        <w:widowControl w:val="0"/>
        <w:jc w:val="both"/>
        <w:rPr>
          <w:rFonts w:ascii="GHEA Grapalat" w:hAnsi="GHEA Grapalat"/>
          <w:i/>
          <w:sz w:val="16"/>
          <w:szCs w:val="16"/>
        </w:rPr>
      </w:pPr>
      <w:r w:rsidRPr="006A3BBC">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6A3BBC" w:rsidRDefault="008A7430" w:rsidP="008A7430">
      <w:pPr>
        <w:pStyle w:val="af2"/>
        <w:widowControl w:val="0"/>
        <w:jc w:val="both"/>
        <w:rPr>
          <w:rFonts w:ascii="GHEA Grapalat" w:hAnsi="GHEA Grapalat"/>
          <w:i/>
          <w:sz w:val="16"/>
          <w:szCs w:val="16"/>
        </w:rPr>
      </w:pPr>
      <w:r w:rsidRPr="006A3BBC">
        <w:rPr>
          <w:rFonts w:ascii="GHEA Grapalat" w:hAnsi="GHEA Grapalat"/>
          <w:i/>
          <w:sz w:val="16"/>
          <w:szCs w:val="16"/>
        </w:rPr>
        <w:t xml:space="preserve">*** Если договор заключается на основании части 6 статьи 15 Закона РА "О закупках", то в графе исчисление срока осуществляется со дня </w:t>
      </w:r>
      <w:proofErr w:type="gramStart"/>
      <w:r w:rsidRPr="006A3BBC">
        <w:rPr>
          <w:rFonts w:ascii="GHEA Grapalat" w:hAnsi="GHEA Grapalat"/>
          <w:i/>
          <w:sz w:val="16"/>
          <w:szCs w:val="16"/>
        </w:rPr>
        <w:t>вступления</w:t>
      </w:r>
      <w:proofErr w:type="gramEnd"/>
      <w:r w:rsidRPr="006A3BBC">
        <w:rPr>
          <w:rFonts w:ascii="GHEA Grapalat" w:hAnsi="GHEA Grapalat"/>
          <w:i/>
          <w:sz w:val="16"/>
          <w:szCs w:val="16"/>
        </w:rPr>
        <w:t xml:space="preserve"> в силу заключаемого между сторонами соглашения в случае </w:t>
      </w:r>
      <w:proofErr w:type="spellStart"/>
      <w:r w:rsidRPr="006A3BBC">
        <w:rPr>
          <w:rFonts w:ascii="GHEA Grapalat" w:hAnsi="GHEA Grapalat"/>
          <w:i/>
          <w:sz w:val="16"/>
          <w:szCs w:val="16"/>
        </w:rPr>
        <w:t>предусмотрения</w:t>
      </w:r>
      <w:proofErr w:type="spellEnd"/>
      <w:r w:rsidRPr="006A3BBC">
        <w:rPr>
          <w:rFonts w:ascii="GHEA Grapalat" w:hAnsi="GHEA Grapalat"/>
          <w:i/>
          <w:sz w:val="16"/>
          <w:szCs w:val="16"/>
        </w:rPr>
        <w:t xml:space="preserve"> финансовых средств.</w:t>
      </w:r>
    </w:p>
    <w:p w:rsidR="008A7430" w:rsidRPr="006A3BBC" w:rsidRDefault="008A7430" w:rsidP="00B46D58">
      <w:pPr>
        <w:widowControl w:val="0"/>
        <w:jc w:val="both"/>
        <w:rPr>
          <w:rFonts w:ascii="GHEA Grapalat" w:hAnsi="GHEA Grapalat"/>
          <w:i/>
          <w:sz w:val="16"/>
          <w:szCs w:val="16"/>
        </w:rPr>
      </w:pPr>
    </w:p>
    <w:p w:rsidR="008A7430" w:rsidRPr="006A3BBC" w:rsidRDefault="008A7430" w:rsidP="008A7430">
      <w:pPr>
        <w:pStyle w:val="HTML"/>
        <w:rPr>
          <w:rFonts w:ascii="GHEA Grapalat" w:hAnsi="GHEA Grapalat"/>
          <w:i/>
          <w:sz w:val="16"/>
          <w:szCs w:val="16"/>
        </w:rPr>
      </w:pPr>
      <w:r w:rsidRPr="006A3BBC">
        <w:rPr>
          <w:rFonts w:ascii="GHEA Grapalat" w:hAnsi="GHEA Grapalat"/>
          <w:i/>
          <w:sz w:val="16"/>
          <w:szCs w:val="16"/>
        </w:rPr>
        <w:t>1. Ссылка на характеристики объекта покупки на любой товарный знак, торговое наименование, патент, эскиз или модель, если она содержит страну происхождения, конкретный источник или изготовителя, также в соответствии с требованиями статьи 12 (5) Закона РА о закупках. ,</w:t>
      </w:r>
    </w:p>
    <w:p w:rsidR="008A7430" w:rsidRPr="006A3BBC" w:rsidRDefault="008A7430" w:rsidP="008A7430">
      <w:pPr>
        <w:pStyle w:val="HTML"/>
        <w:rPr>
          <w:rFonts w:ascii="GHEA Grapalat" w:hAnsi="GHEA Grapalat"/>
          <w:i/>
          <w:sz w:val="16"/>
          <w:szCs w:val="16"/>
        </w:rPr>
      </w:pPr>
      <w:r w:rsidRPr="006A3BBC">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6A3BBC" w:rsidRDefault="008A7430" w:rsidP="008A7430">
      <w:pPr>
        <w:pStyle w:val="HTML"/>
        <w:rPr>
          <w:rFonts w:ascii="GHEA Grapalat" w:hAnsi="GHEA Grapalat"/>
          <w:i/>
          <w:sz w:val="16"/>
          <w:szCs w:val="16"/>
        </w:rPr>
      </w:pPr>
      <w:r w:rsidRPr="006A3BBC">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6A3BBC" w:rsidRDefault="008A7430" w:rsidP="008A7430">
      <w:pPr>
        <w:pStyle w:val="HTML"/>
        <w:rPr>
          <w:rFonts w:ascii="GHEA Grapalat" w:hAnsi="GHEA Grapalat"/>
          <w:i/>
          <w:sz w:val="16"/>
          <w:szCs w:val="16"/>
        </w:rPr>
      </w:pPr>
      <w:r w:rsidRPr="006A3BBC">
        <w:rPr>
          <w:rFonts w:ascii="GHEA Grapalat" w:hAnsi="GHEA Grapalat"/>
          <w:i/>
          <w:sz w:val="16"/>
          <w:szCs w:val="16"/>
        </w:rPr>
        <w:t>4. Доставка происходит в согласованное с покупателем время.</w:t>
      </w:r>
    </w:p>
    <w:p w:rsidR="008A7430" w:rsidRPr="006A3BBC" w:rsidRDefault="008A7430" w:rsidP="008A7430">
      <w:pPr>
        <w:pStyle w:val="HTML"/>
        <w:rPr>
          <w:rFonts w:ascii="GHEA Grapalat" w:hAnsi="GHEA Grapalat"/>
          <w:i/>
          <w:sz w:val="16"/>
          <w:szCs w:val="16"/>
        </w:rPr>
      </w:pPr>
      <w:r w:rsidRPr="006A3BBC">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6A3BBC">
        <w:rPr>
          <w:rFonts w:ascii="Cambria Math" w:hAnsi="Cambria Math" w:cs="Cambria Math"/>
          <w:i/>
          <w:sz w:val="16"/>
          <w:szCs w:val="16"/>
        </w:rPr>
        <w:t>​​</w:t>
      </w:r>
      <w:r w:rsidRPr="006A3BBC">
        <w:rPr>
          <w:rFonts w:ascii="GHEA Grapalat" w:hAnsi="GHEA Grapalat"/>
          <w:i/>
          <w:sz w:val="16"/>
          <w:szCs w:val="16"/>
        </w:rPr>
        <w:t>упаковке пищевых продуктов, в соответствии с санитарно-гигиеническими нормами.</w:t>
      </w:r>
    </w:p>
    <w:p w:rsidR="008A7430" w:rsidRPr="006A3BBC" w:rsidRDefault="008A7430" w:rsidP="008A7430">
      <w:pPr>
        <w:pStyle w:val="HTML"/>
        <w:rPr>
          <w:rFonts w:ascii="GHEA Grapalat" w:hAnsi="GHEA Grapalat"/>
          <w:i/>
          <w:sz w:val="16"/>
          <w:szCs w:val="16"/>
        </w:rPr>
      </w:pPr>
      <w:r w:rsidRPr="006A3BBC">
        <w:rPr>
          <w:rFonts w:ascii="GHEA Grapalat" w:hAnsi="GHEA Grapalat"/>
          <w:i/>
          <w:sz w:val="16"/>
          <w:szCs w:val="16"/>
        </w:rPr>
        <w:t>6. Доставка осуществляется за счет поставщика по адресу, указанному в Графике закупок.</w:t>
      </w:r>
    </w:p>
    <w:p w:rsidR="008A7430" w:rsidRPr="006A3BBC" w:rsidRDefault="008A7430" w:rsidP="008A7430">
      <w:pPr>
        <w:pStyle w:val="HTML"/>
        <w:rPr>
          <w:rFonts w:ascii="GHEA Grapalat" w:hAnsi="GHEA Grapalat"/>
          <w:i/>
          <w:sz w:val="16"/>
          <w:szCs w:val="16"/>
        </w:rPr>
      </w:pPr>
      <w:r w:rsidRPr="006A3BBC">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w:t>
      </w:r>
      <w:proofErr w:type="gramStart"/>
      <w:r w:rsidRPr="006A3BBC">
        <w:rPr>
          <w:rFonts w:ascii="GHEA Grapalat" w:hAnsi="GHEA Grapalat"/>
          <w:i/>
          <w:sz w:val="16"/>
          <w:szCs w:val="16"/>
        </w:rPr>
        <w:t>.</w:t>
      </w:r>
      <w:proofErr w:type="gramEnd"/>
      <w:r w:rsidRPr="006A3BBC">
        <w:rPr>
          <w:rFonts w:ascii="GHEA Grapalat" w:hAnsi="GHEA Grapalat"/>
          <w:i/>
          <w:sz w:val="16"/>
          <w:szCs w:val="16"/>
        </w:rPr>
        <w:t xml:space="preserve"> </w:t>
      </w:r>
      <w:proofErr w:type="gramStart"/>
      <w:r w:rsidRPr="006A3BBC">
        <w:rPr>
          <w:rFonts w:ascii="GHEA Grapalat" w:hAnsi="GHEA Grapalat"/>
          <w:i/>
          <w:sz w:val="16"/>
          <w:szCs w:val="16"/>
        </w:rPr>
        <w:t>п</w:t>
      </w:r>
      <w:proofErr w:type="gramEnd"/>
      <w:r w:rsidRPr="006A3BBC">
        <w:rPr>
          <w:rFonts w:ascii="GHEA Grapalat" w:hAnsi="GHEA Grapalat"/>
          <w:i/>
          <w:sz w:val="16"/>
          <w:szCs w:val="16"/>
        </w:rPr>
        <w:t>о почте или по телефону</w:t>
      </w:r>
    </w:p>
    <w:p w:rsidR="008A7430" w:rsidRPr="006A3BBC" w:rsidRDefault="008A7430" w:rsidP="008A7430">
      <w:pPr>
        <w:pStyle w:val="HTML"/>
        <w:rPr>
          <w:rFonts w:ascii="GHEA Grapalat" w:hAnsi="GHEA Grapalat"/>
          <w:i/>
          <w:sz w:val="16"/>
          <w:szCs w:val="16"/>
        </w:rPr>
      </w:pPr>
      <w:r w:rsidRPr="006A3BBC">
        <w:rPr>
          <w:rFonts w:ascii="GHEA Grapalat" w:hAnsi="GHEA Grapalat"/>
          <w:i/>
          <w:sz w:val="16"/>
          <w:szCs w:val="16"/>
        </w:rPr>
        <w:t>8. П</w:t>
      </w:r>
      <w:r w:rsidR="001C56F7" w:rsidRPr="006A3BBC">
        <w:rPr>
          <w:rFonts w:ascii="GHEA Grapalat" w:hAnsi="GHEA Grapalat"/>
          <w:i/>
          <w:sz w:val="16"/>
          <w:szCs w:val="16"/>
        </w:rPr>
        <w:t xml:space="preserve">ланируется покупка в течение 2020 </w:t>
      </w:r>
      <w:r w:rsidRPr="006A3BBC">
        <w:rPr>
          <w:rFonts w:ascii="GHEA Grapalat" w:hAnsi="GHEA Grapalat"/>
          <w:i/>
          <w:sz w:val="16"/>
          <w:szCs w:val="16"/>
        </w:rPr>
        <w:t>года, включая последний рабочий день месяца включительно</w:t>
      </w:r>
    </w:p>
    <w:p w:rsidR="008A7430" w:rsidRPr="006A3BBC" w:rsidRDefault="008A7430" w:rsidP="008A7430">
      <w:pPr>
        <w:pStyle w:val="HTML"/>
        <w:rPr>
          <w:rFonts w:ascii="GHEA Grapalat" w:hAnsi="GHEA Grapalat"/>
          <w:i/>
          <w:sz w:val="16"/>
          <w:szCs w:val="16"/>
        </w:rPr>
      </w:pPr>
      <w:r w:rsidRPr="006A3BBC">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8A7430" w:rsidRPr="006A3BBC" w:rsidRDefault="008A7430" w:rsidP="008A7430">
      <w:pPr>
        <w:pStyle w:val="HTML"/>
        <w:rPr>
          <w:rFonts w:ascii="GHEA Grapalat" w:hAnsi="GHEA Grapalat"/>
          <w:i/>
          <w:sz w:val="16"/>
          <w:szCs w:val="16"/>
          <w:lang w:val="en-US"/>
        </w:rPr>
      </w:pPr>
      <w:r w:rsidRPr="006A3BBC">
        <w:rPr>
          <w:rFonts w:ascii="GHEA Grapalat" w:hAnsi="GHEA Grapalat"/>
          <w:i/>
          <w:sz w:val="16"/>
          <w:szCs w:val="16"/>
        </w:rPr>
        <w:t>Договор действует до 30.12.2020.</w:t>
      </w:r>
      <w:proofErr w:type="spellStart"/>
      <w:r w:rsidR="001C56F7" w:rsidRPr="006A3BBC">
        <w:rPr>
          <w:rFonts w:ascii="GHEA Grapalat" w:hAnsi="GHEA Grapalat"/>
          <w:i/>
          <w:sz w:val="16"/>
          <w:szCs w:val="16"/>
          <w:lang w:val="en-US"/>
        </w:rPr>
        <w:t>года</w:t>
      </w:r>
      <w:proofErr w:type="spellEnd"/>
    </w:p>
    <w:p w:rsidR="0071286E" w:rsidRPr="006A3BBC" w:rsidRDefault="0071286E" w:rsidP="00B46D58">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6A3C8D" w:rsidRPr="006A3BBC" w:rsidTr="00E32B4C">
        <w:tc>
          <w:tcPr>
            <w:tcW w:w="4536" w:type="dxa"/>
          </w:tcPr>
          <w:p w:rsidR="006A3C8D" w:rsidRPr="006A3BBC" w:rsidRDefault="006A3C8D" w:rsidP="00E32B4C">
            <w:pPr>
              <w:widowControl w:val="0"/>
              <w:spacing w:after="160"/>
              <w:jc w:val="center"/>
              <w:rPr>
                <w:rFonts w:ascii="GHEA Grapalat" w:hAnsi="GHEA Grapalat"/>
                <w:b/>
              </w:rPr>
            </w:pPr>
          </w:p>
          <w:p w:rsidR="006A3C8D" w:rsidRPr="006A3BBC" w:rsidRDefault="006A3C8D" w:rsidP="00E32B4C">
            <w:pPr>
              <w:widowControl w:val="0"/>
              <w:spacing w:after="160"/>
              <w:jc w:val="center"/>
              <w:rPr>
                <w:rFonts w:ascii="GHEA Grapalat" w:hAnsi="GHEA Grapalat"/>
                <w:b/>
              </w:rPr>
            </w:pPr>
            <w:r w:rsidRPr="006A3BBC">
              <w:rPr>
                <w:rFonts w:ascii="GHEA Grapalat" w:hAnsi="GHEA Grapalat"/>
                <w:b/>
              </w:rPr>
              <w:t>ПОКУПАТЕЛЬ</w:t>
            </w:r>
          </w:p>
          <w:p w:rsidR="006A3C8D" w:rsidRPr="006A3BBC" w:rsidRDefault="006A3C8D" w:rsidP="00E32B4C">
            <w:pPr>
              <w:widowControl w:val="0"/>
              <w:jc w:val="center"/>
              <w:rPr>
                <w:rFonts w:ascii="GHEA Grapalat" w:hAnsi="GHEA Grapalat" w:cs="Sylfaen"/>
                <w:b/>
                <w:bCs/>
                <w:i/>
                <w:sz w:val="20"/>
                <w:szCs w:val="20"/>
              </w:rPr>
            </w:pPr>
            <w:r w:rsidRPr="006A3BBC">
              <w:rPr>
                <w:rFonts w:ascii="GHEA Grapalat" w:hAnsi="GHEA Grapalat"/>
                <w:i/>
                <w:sz w:val="20"/>
                <w:szCs w:val="20"/>
                <w:lang w:eastAsia="en-US" w:bidi="ar-SA"/>
              </w:rPr>
              <w:lastRenderedPageBreak/>
              <w:t xml:space="preserve">Основная школа </w:t>
            </w:r>
            <w:r w:rsidRPr="006A3BBC">
              <w:rPr>
                <w:rFonts w:ascii="GHEA Grapalat" w:hAnsi="GHEA Grapalat"/>
                <w:i/>
                <w:sz w:val="20"/>
                <w:szCs w:val="20"/>
              </w:rPr>
              <w:t>"№ 1</w:t>
            </w:r>
            <w:r w:rsidRPr="006A3BBC">
              <w:rPr>
                <w:rFonts w:ascii="GHEA Grapalat" w:hAnsi="GHEA Grapalat"/>
                <w:i/>
                <w:sz w:val="20"/>
                <w:szCs w:val="20"/>
                <w:lang w:eastAsia="en-US" w:bidi="ar-SA"/>
              </w:rPr>
              <w:t xml:space="preserve"> </w:t>
            </w:r>
            <w:proofErr w:type="spellStart"/>
            <w:r w:rsidRPr="006A3BBC">
              <w:rPr>
                <w:rFonts w:ascii="GHEA Grapalat" w:hAnsi="GHEA Grapalat"/>
                <w:i/>
                <w:sz w:val="20"/>
                <w:szCs w:val="20"/>
                <w:lang w:eastAsia="en-US" w:bidi="ar-SA"/>
              </w:rPr>
              <w:t>г</w:t>
            </w:r>
            <w:proofErr w:type="gramStart"/>
            <w:r w:rsidRPr="006A3BBC">
              <w:rPr>
                <w:rFonts w:ascii="GHEA Grapalat" w:hAnsi="GHEA Grapalat"/>
                <w:i/>
                <w:sz w:val="20"/>
                <w:szCs w:val="20"/>
                <w:lang w:eastAsia="en-US" w:bidi="ar-SA"/>
              </w:rPr>
              <w:t>.А</w:t>
            </w:r>
            <w:proofErr w:type="gramEnd"/>
            <w:r w:rsidRPr="006A3BBC">
              <w:rPr>
                <w:rFonts w:ascii="GHEA Grapalat" w:hAnsi="GHEA Grapalat"/>
                <w:i/>
                <w:sz w:val="20"/>
                <w:szCs w:val="20"/>
                <w:lang w:eastAsia="en-US" w:bidi="ar-SA"/>
              </w:rPr>
              <w:t>рташат</w:t>
            </w:r>
            <w:proofErr w:type="spellEnd"/>
            <w:r w:rsidRPr="006A3BBC">
              <w:rPr>
                <w:rFonts w:ascii="GHEA Grapalat" w:hAnsi="GHEA Grapalat"/>
                <w:i/>
                <w:sz w:val="20"/>
                <w:szCs w:val="20"/>
                <w:lang w:eastAsia="en-US" w:bidi="ar-SA"/>
              </w:rPr>
              <w:t xml:space="preserve">  имени </w:t>
            </w:r>
            <w:proofErr w:type="spellStart"/>
            <w:r w:rsidRPr="006A3BBC">
              <w:rPr>
                <w:rFonts w:ascii="GHEA Grapalat" w:hAnsi="GHEA Grapalat"/>
                <w:i/>
                <w:sz w:val="20"/>
                <w:szCs w:val="20"/>
                <w:lang w:eastAsia="en-US" w:bidi="ar-SA"/>
              </w:rPr>
              <w:t>А.Голецяна</w:t>
            </w:r>
            <w:proofErr w:type="spellEnd"/>
            <w:r w:rsidRPr="006A3BBC">
              <w:rPr>
                <w:rFonts w:ascii="GHEA Grapalat" w:hAnsi="GHEA Grapalat"/>
                <w:i/>
                <w:sz w:val="20"/>
                <w:szCs w:val="20"/>
                <w:lang w:eastAsia="en-US" w:bidi="ar-SA"/>
              </w:rPr>
              <w:t>» ГНКО</w:t>
            </w:r>
          </w:p>
          <w:p w:rsidR="006A3C8D" w:rsidRPr="006A3BBC" w:rsidRDefault="006A3C8D" w:rsidP="00E32B4C">
            <w:pPr>
              <w:widowControl w:val="0"/>
              <w:jc w:val="center"/>
              <w:rPr>
                <w:rFonts w:ascii="GHEA Grapalat" w:hAnsi="GHEA Grapalat"/>
                <w:i/>
                <w:sz w:val="20"/>
                <w:szCs w:val="20"/>
              </w:rPr>
            </w:pPr>
            <w:proofErr w:type="gramStart"/>
            <w:r w:rsidRPr="006A3BBC">
              <w:rPr>
                <w:rFonts w:ascii="GHEA Grapalat" w:hAnsi="GHEA Grapalat"/>
                <w:i/>
                <w:sz w:val="20"/>
                <w:szCs w:val="20"/>
              </w:rPr>
              <w:t>О</w:t>
            </w:r>
            <w:proofErr w:type="gramEnd"/>
            <w:r w:rsidRPr="006A3BBC">
              <w:rPr>
                <w:rFonts w:ascii="GHEA Grapalat" w:hAnsi="GHEA Grapalat"/>
                <w:i/>
                <w:sz w:val="20"/>
                <w:szCs w:val="20"/>
              </w:rPr>
              <w:t xml:space="preserve"> Арташат   улица Маркса  13</w:t>
            </w:r>
          </w:p>
          <w:p w:rsidR="006A3C8D" w:rsidRPr="006A3BBC" w:rsidRDefault="006A3C8D" w:rsidP="00E32B4C">
            <w:pPr>
              <w:widowControl w:val="0"/>
              <w:jc w:val="center"/>
              <w:rPr>
                <w:rFonts w:ascii="GHEA Grapalat" w:hAnsi="GHEA Grapalat"/>
                <w:sz w:val="20"/>
                <w:szCs w:val="20"/>
                <w:lang w:eastAsia="en-US" w:bidi="ar-SA"/>
              </w:rPr>
            </w:pPr>
            <w:r w:rsidRPr="006A3BBC">
              <w:rPr>
                <w:rFonts w:ascii="GHEA Grapalat" w:hAnsi="GHEA Grapalat"/>
                <w:sz w:val="20"/>
                <w:szCs w:val="20"/>
                <w:lang w:eastAsia="en-US" w:bidi="ar-SA"/>
              </w:rPr>
              <w:t>Н/С 900418000395</w:t>
            </w:r>
          </w:p>
          <w:p w:rsidR="006A3C8D" w:rsidRPr="006A3BBC" w:rsidRDefault="006A3C8D" w:rsidP="00E32B4C">
            <w:pPr>
              <w:widowControl w:val="0"/>
              <w:jc w:val="center"/>
              <w:rPr>
                <w:rFonts w:ascii="GHEA Grapalat" w:hAnsi="GHEA Grapalat"/>
                <w:i/>
                <w:sz w:val="20"/>
                <w:szCs w:val="20"/>
                <w:lang w:eastAsia="en-US" w:bidi="ar-SA"/>
              </w:rPr>
            </w:pPr>
            <w:proofErr w:type="spellStart"/>
            <w:r w:rsidRPr="006A3BBC">
              <w:rPr>
                <w:rFonts w:ascii="GHEA Grapalat" w:hAnsi="GHEA Grapalat"/>
                <w:i/>
                <w:sz w:val="20"/>
                <w:szCs w:val="20"/>
                <w:lang w:eastAsia="en-US" w:bidi="ar-SA"/>
              </w:rPr>
              <w:t>Операционний</w:t>
            </w:r>
            <w:proofErr w:type="spellEnd"/>
            <w:r w:rsidRPr="006A3BBC">
              <w:rPr>
                <w:rFonts w:ascii="GHEA Grapalat" w:hAnsi="GHEA Grapalat"/>
                <w:i/>
                <w:sz w:val="20"/>
                <w:szCs w:val="20"/>
                <w:lang w:eastAsia="en-US" w:bidi="ar-SA"/>
              </w:rPr>
              <w:t xml:space="preserve"> отдел МФ РА</w:t>
            </w:r>
          </w:p>
          <w:p w:rsidR="006A3C8D" w:rsidRPr="006A3BBC" w:rsidRDefault="006A3C8D" w:rsidP="00E32B4C">
            <w:pPr>
              <w:widowControl w:val="0"/>
              <w:jc w:val="center"/>
              <w:rPr>
                <w:rFonts w:ascii="GHEA Grapalat" w:hAnsi="GHEA Grapalat"/>
                <w:sz w:val="20"/>
                <w:szCs w:val="20"/>
                <w:lang w:eastAsia="en-US" w:bidi="ar-SA"/>
              </w:rPr>
            </w:pPr>
            <w:r w:rsidRPr="006A3BBC">
              <w:rPr>
                <w:rFonts w:ascii="GHEA Grapalat" w:hAnsi="GHEA Grapalat"/>
                <w:sz w:val="20"/>
                <w:szCs w:val="20"/>
                <w:lang w:eastAsia="en-US" w:bidi="ar-SA"/>
              </w:rPr>
              <w:t xml:space="preserve">УНН </w:t>
            </w:r>
            <w:r w:rsidRPr="006A3BBC">
              <w:rPr>
                <w:rFonts w:ascii="GHEA Grapalat" w:hAnsi="GHEA Grapalat"/>
                <w:sz w:val="20"/>
                <w:szCs w:val="20"/>
                <w:lang w:val="hy-AM" w:eastAsia="en-US" w:bidi="ar-SA"/>
              </w:rPr>
              <w:t>042</w:t>
            </w:r>
            <w:r w:rsidRPr="006A3BBC">
              <w:rPr>
                <w:rFonts w:ascii="GHEA Grapalat" w:hAnsi="GHEA Grapalat"/>
                <w:sz w:val="20"/>
                <w:szCs w:val="20"/>
                <w:lang w:eastAsia="en-US" w:bidi="ar-SA"/>
              </w:rPr>
              <w:t>06708</w:t>
            </w:r>
          </w:p>
          <w:p w:rsidR="006A3C8D" w:rsidRPr="006A3BBC" w:rsidRDefault="006A3C8D" w:rsidP="00E32B4C">
            <w:pPr>
              <w:widowControl w:val="0"/>
              <w:jc w:val="center"/>
              <w:rPr>
                <w:rFonts w:ascii="GHEA Grapalat" w:hAnsi="GHEA Grapalat"/>
              </w:rPr>
            </w:pPr>
            <w:r w:rsidRPr="006A3BBC">
              <w:rPr>
                <w:rFonts w:ascii="GHEA Grapalat" w:hAnsi="GHEA Grapalat"/>
              </w:rPr>
              <w:t>______________</w:t>
            </w:r>
          </w:p>
          <w:p w:rsidR="006A3C8D" w:rsidRPr="006A3BBC" w:rsidRDefault="006A3C8D" w:rsidP="00E32B4C">
            <w:pPr>
              <w:widowControl w:val="0"/>
              <w:spacing w:after="160"/>
              <w:jc w:val="center"/>
              <w:rPr>
                <w:rFonts w:ascii="GHEA Grapalat" w:hAnsi="GHEA Grapalat"/>
                <w:sz w:val="16"/>
                <w:szCs w:val="16"/>
              </w:rPr>
            </w:pPr>
            <w:r w:rsidRPr="006A3BBC">
              <w:rPr>
                <w:rFonts w:ascii="GHEA Grapalat" w:hAnsi="GHEA Grapalat"/>
                <w:sz w:val="16"/>
                <w:szCs w:val="16"/>
              </w:rPr>
              <w:t>/подпись/</w:t>
            </w:r>
          </w:p>
          <w:p w:rsidR="006A3C8D" w:rsidRPr="006A3BBC" w:rsidRDefault="006A3C8D" w:rsidP="00E32B4C">
            <w:pPr>
              <w:widowControl w:val="0"/>
              <w:spacing w:after="160"/>
              <w:jc w:val="center"/>
              <w:rPr>
                <w:rFonts w:ascii="GHEA Grapalat" w:hAnsi="GHEA Grapalat"/>
                <w:sz w:val="20"/>
                <w:szCs w:val="20"/>
              </w:rPr>
            </w:pPr>
            <w:r w:rsidRPr="006A3BBC">
              <w:rPr>
                <w:rFonts w:ascii="GHEA Grapalat" w:hAnsi="GHEA Grapalat"/>
                <w:sz w:val="20"/>
                <w:szCs w:val="20"/>
              </w:rPr>
              <w:t>М. П.</w:t>
            </w:r>
          </w:p>
        </w:tc>
        <w:tc>
          <w:tcPr>
            <w:tcW w:w="760" w:type="dxa"/>
          </w:tcPr>
          <w:p w:rsidR="006A3C8D" w:rsidRPr="006A3BBC" w:rsidRDefault="006A3C8D" w:rsidP="00E32B4C">
            <w:pPr>
              <w:widowControl w:val="0"/>
              <w:spacing w:after="160"/>
              <w:jc w:val="center"/>
              <w:rPr>
                <w:rFonts w:ascii="GHEA Grapalat" w:hAnsi="GHEA Grapalat"/>
              </w:rPr>
            </w:pPr>
          </w:p>
        </w:tc>
        <w:tc>
          <w:tcPr>
            <w:tcW w:w="4343" w:type="dxa"/>
          </w:tcPr>
          <w:p w:rsidR="006A3C8D" w:rsidRPr="006A3BBC" w:rsidRDefault="006A3C8D" w:rsidP="00E32B4C">
            <w:pPr>
              <w:widowControl w:val="0"/>
              <w:spacing w:after="160"/>
              <w:jc w:val="center"/>
              <w:rPr>
                <w:rFonts w:ascii="GHEA Grapalat" w:hAnsi="GHEA Grapalat"/>
                <w:b/>
              </w:rPr>
            </w:pPr>
          </w:p>
          <w:p w:rsidR="006A3C8D" w:rsidRPr="006A3BBC" w:rsidRDefault="006A3C8D" w:rsidP="00E32B4C">
            <w:pPr>
              <w:widowControl w:val="0"/>
              <w:spacing w:after="160"/>
              <w:jc w:val="center"/>
              <w:rPr>
                <w:rFonts w:ascii="GHEA Grapalat" w:hAnsi="GHEA Grapalat" w:cs="Sylfaen"/>
                <w:b/>
                <w:bCs/>
              </w:rPr>
            </w:pPr>
            <w:r w:rsidRPr="006A3BBC">
              <w:rPr>
                <w:rFonts w:ascii="GHEA Grapalat" w:hAnsi="GHEA Grapalat"/>
                <w:b/>
              </w:rPr>
              <w:t>ПРОДАВЕЦ</w:t>
            </w:r>
          </w:p>
          <w:p w:rsidR="006A3C8D" w:rsidRPr="006A3BBC" w:rsidRDefault="006A3C8D" w:rsidP="00E32B4C">
            <w:pPr>
              <w:widowControl w:val="0"/>
              <w:jc w:val="center"/>
              <w:rPr>
                <w:rFonts w:ascii="GHEA Grapalat" w:hAnsi="GHEA Grapalat"/>
              </w:rPr>
            </w:pPr>
          </w:p>
          <w:p w:rsidR="006A3C8D" w:rsidRPr="006A3BBC" w:rsidRDefault="006A3C8D" w:rsidP="00E32B4C">
            <w:pPr>
              <w:widowControl w:val="0"/>
              <w:jc w:val="center"/>
              <w:rPr>
                <w:rFonts w:ascii="GHEA Grapalat" w:hAnsi="GHEA Grapalat"/>
              </w:rPr>
            </w:pPr>
          </w:p>
          <w:p w:rsidR="006A3C8D" w:rsidRPr="006A3BBC" w:rsidRDefault="006A3C8D" w:rsidP="00E32B4C">
            <w:pPr>
              <w:widowControl w:val="0"/>
              <w:rPr>
                <w:rFonts w:ascii="GHEA Grapalat" w:hAnsi="GHEA Grapalat"/>
              </w:rPr>
            </w:pPr>
          </w:p>
          <w:p w:rsidR="006A3C8D" w:rsidRPr="006A3BBC" w:rsidRDefault="006A3C8D" w:rsidP="00E32B4C">
            <w:pPr>
              <w:widowControl w:val="0"/>
              <w:jc w:val="center"/>
              <w:rPr>
                <w:rFonts w:ascii="GHEA Grapalat" w:hAnsi="GHEA Grapalat"/>
              </w:rPr>
            </w:pPr>
          </w:p>
          <w:p w:rsidR="006A3C8D" w:rsidRPr="006A3BBC" w:rsidRDefault="006A3C8D" w:rsidP="00E32B4C">
            <w:pPr>
              <w:widowControl w:val="0"/>
              <w:jc w:val="center"/>
              <w:rPr>
                <w:rFonts w:ascii="GHEA Grapalat" w:hAnsi="GHEA Grapalat"/>
              </w:rPr>
            </w:pPr>
            <w:r w:rsidRPr="006A3BBC">
              <w:rPr>
                <w:rFonts w:ascii="GHEA Grapalat" w:hAnsi="GHEA Grapalat"/>
              </w:rPr>
              <w:t>______________________</w:t>
            </w:r>
          </w:p>
          <w:p w:rsidR="006A3C8D" w:rsidRPr="006A3BBC" w:rsidRDefault="006A3C8D" w:rsidP="00E32B4C">
            <w:pPr>
              <w:widowControl w:val="0"/>
              <w:spacing w:after="160"/>
              <w:jc w:val="center"/>
              <w:rPr>
                <w:rFonts w:ascii="GHEA Grapalat" w:hAnsi="GHEA Grapalat"/>
                <w:sz w:val="16"/>
                <w:szCs w:val="16"/>
              </w:rPr>
            </w:pPr>
            <w:r w:rsidRPr="006A3BBC">
              <w:rPr>
                <w:rFonts w:ascii="GHEA Grapalat" w:hAnsi="GHEA Grapalat"/>
                <w:sz w:val="16"/>
                <w:szCs w:val="16"/>
              </w:rPr>
              <w:t>/подпись/</w:t>
            </w:r>
          </w:p>
          <w:p w:rsidR="006A3C8D" w:rsidRPr="006A3BBC" w:rsidRDefault="006A3C8D" w:rsidP="00E32B4C">
            <w:pPr>
              <w:widowControl w:val="0"/>
              <w:spacing w:after="160"/>
              <w:jc w:val="center"/>
              <w:rPr>
                <w:rFonts w:ascii="GHEA Grapalat" w:hAnsi="GHEA Grapalat"/>
                <w:sz w:val="20"/>
                <w:szCs w:val="20"/>
              </w:rPr>
            </w:pPr>
            <w:r w:rsidRPr="006A3BBC">
              <w:rPr>
                <w:rFonts w:ascii="GHEA Grapalat" w:hAnsi="GHEA Grapalat"/>
                <w:sz w:val="20"/>
                <w:szCs w:val="20"/>
              </w:rPr>
              <w:t>М. П.</w:t>
            </w:r>
          </w:p>
        </w:tc>
      </w:tr>
    </w:tbl>
    <w:p w:rsidR="00071D1C" w:rsidRPr="006A3BBC" w:rsidRDefault="00071D1C" w:rsidP="0071286E">
      <w:pPr>
        <w:widowControl w:val="0"/>
        <w:jc w:val="right"/>
        <w:rPr>
          <w:rFonts w:ascii="GHEA Grapalat" w:hAnsi="GHEA Grapalat"/>
          <w:i/>
          <w:sz w:val="20"/>
          <w:szCs w:val="20"/>
        </w:rPr>
      </w:pPr>
      <w:r w:rsidRPr="006A3BBC">
        <w:rPr>
          <w:rFonts w:ascii="GHEA Grapalat" w:hAnsi="GHEA Grapalat"/>
        </w:rPr>
        <w:lastRenderedPageBreak/>
        <w:br w:type="page"/>
      </w:r>
      <w:r w:rsidRPr="006A3BBC">
        <w:rPr>
          <w:rFonts w:ascii="GHEA Grapalat" w:hAnsi="GHEA Grapalat"/>
          <w:i/>
          <w:sz w:val="20"/>
          <w:szCs w:val="20"/>
        </w:rPr>
        <w:lastRenderedPageBreak/>
        <w:t>Приложение № 2</w:t>
      </w:r>
    </w:p>
    <w:p w:rsidR="00071D1C" w:rsidRPr="006A3BBC" w:rsidRDefault="00071D1C" w:rsidP="0071286E">
      <w:pPr>
        <w:widowControl w:val="0"/>
        <w:jc w:val="right"/>
        <w:rPr>
          <w:rFonts w:ascii="GHEA Grapalat" w:hAnsi="GHEA Grapalat"/>
          <w:i/>
          <w:sz w:val="20"/>
          <w:szCs w:val="20"/>
        </w:rPr>
      </w:pPr>
      <w:r w:rsidRPr="006A3BBC">
        <w:rPr>
          <w:rFonts w:ascii="GHEA Grapalat" w:hAnsi="GHEA Grapalat"/>
          <w:i/>
          <w:sz w:val="20"/>
          <w:szCs w:val="20"/>
        </w:rPr>
        <w:t xml:space="preserve">к Договору под кодом </w:t>
      </w:r>
      <w:r w:rsidR="005A57B8" w:rsidRPr="006A3BBC">
        <w:rPr>
          <w:rFonts w:ascii="GHEA Grapalat" w:hAnsi="GHEA Grapalat"/>
          <w:i/>
          <w:sz w:val="20"/>
          <w:szCs w:val="20"/>
        </w:rPr>
        <w:br/>
      </w:r>
      <w:r w:rsidRPr="006A3BBC">
        <w:rPr>
          <w:rFonts w:ascii="GHEA Grapalat" w:hAnsi="GHEA Grapalat"/>
          <w:i/>
          <w:sz w:val="20"/>
          <w:szCs w:val="20"/>
        </w:rPr>
        <w:t xml:space="preserve">заключенному </w:t>
      </w:r>
      <w:r w:rsidR="006132ED" w:rsidRPr="006A3BBC">
        <w:rPr>
          <w:rFonts w:ascii="GHEA Grapalat" w:hAnsi="GHEA Grapalat"/>
          <w:i/>
          <w:sz w:val="20"/>
          <w:szCs w:val="20"/>
        </w:rPr>
        <w:t>"</w:t>
      </w:r>
      <w:r w:rsidR="00D52566" w:rsidRPr="006A3BBC">
        <w:rPr>
          <w:rFonts w:ascii="GHEA Grapalat" w:hAnsi="GHEA Grapalat"/>
          <w:i/>
          <w:sz w:val="20"/>
          <w:szCs w:val="20"/>
        </w:rPr>
        <w:tab/>
      </w:r>
      <w:r w:rsidR="006132ED" w:rsidRPr="006A3BBC">
        <w:rPr>
          <w:rFonts w:ascii="GHEA Grapalat" w:hAnsi="GHEA Grapalat"/>
          <w:i/>
          <w:sz w:val="20"/>
          <w:szCs w:val="20"/>
        </w:rPr>
        <w:t>"</w:t>
      </w:r>
      <w:r w:rsidR="00D52566" w:rsidRPr="006A3BBC">
        <w:rPr>
          <w:rFonts w:ascii="GHEA Grapalat" w:hAnsi="GHEA Grapalat"/>
          <w:i/>
          <w:sz w:val="20"/>
          <w:szCs w:val="20"/>
        </w:rPr>
        <w:tab/>
      </w:r>
      <w:r w:rsidRPr="006A3BBC">
        <w:rPr>
          <w:rFonts w:ascii="GHEA Grapalat" w:hAnsi="GHEA Grapalat"/>
          <w:i/>
          <w:sz w:val="20"/>
          <w:szCs w:val="20"/>
        </w:rPr>
        <w:t>20</w:t>
      </w:r>
      <w:r w:rsidR="00D52566" w:rsidRPr="006A3BBC">
        <w:rPr>
          <w:rFonts w:ascii="GHEA Grapalat" w:hAnsi="GHEA Grapalat"/>
          <w:i/>
          <w:sz w:val="20"/>
          <w:szCs w:val="20"/>
        </w:rPr>
        <w:tab/>
      </w:r>
      <w:r w:rsidRPr="006A3BBC">
        <w:rPr>
          <w:rFonts w:ascii="GHEA Grapalat" w:hAnsi="GHEA Grapalat"/>
          <w:i/>
          <w:sz w:val="20"/>
          <w:szCs w:val="20"/>
        </w:rPr>
        <w:t>г.</w:t>
      </w:r>
    </w:p>
    <w:p w:rsidR="0071286E" w:rsidRPr="006A3BBC" w:rsidRDefault="0071286E" w:rsidP="00B46D58">
      <w:pPr>
        <w:widowControl w:val="0"/>
        <w:spacing w:after="160"/>
        <w:jc w:val="center"/>
        <w:rPr>
          <w:rFonts w:ascii="GHEA Grapalat" w:hAnsi="GHEA Grapalat"/>
          <w:sz w:val="20"/>
          <w:szCs w:val="20"/>
        </w:rPr>
      </w:pPr>
    </w:p>
    <w:p w:rsidR="0071286E" w:rsidRPr="006A3BBC" w:rsidRDefault="0071286E" w:rsidP="00B46D58">
      <w:pPr>
        <w:widowControl w:val="0"/>
        <w:spacing w:after="160"/>
        <w:jc w:val="center"/>
        <w:rPr>
          <w:rFonts w:ascii="GHEA Grapalat" w:hAnsi="GHEA Grapalat"/>
        </w:rPr>
      </w:pPr>
    </w:p>
    <w:p w:rsidR="00071D1C" w:rsidRPr="006A3BBC" w:rsidRDefault="00071D1C" w:rsidP="00B46D58">
      <w:pPr>
        <w:widowControl w:val="0"/>
        <w:spacing w:after="160"/>
        <w:jc w:val="center"/>
        <w:rPr>
          <w:rFonts w:ascii="GHEA Grapalat" w:hAnsi="GHEA Grapalat"/>
        </w:rPr>
      </w:pPr>
      <w:r w:rsidRPr="006A3BBC">
        <w:rPr>
          <w:rFonts w:ascii="GHEA Grapalat" w:hAnsi="GHEA Grapalat"/>
        </w:rPr>
        <w:t>ГРАФИК ОПЛАТЫ</w:t>
      </w:r>
      <w:r w:rsidR="00E67FD5" w:rsidRPr="006A3BBC">
        <w:rPr>
          <w:rStyle w:val="af6"/>
          <w:rFonts w:ascii="GHEA Grapalat" w:hAnsi="GHEA Grapalat"/>
        </w:rPr>
        <w:footnoteReference w:customMarkFollows="1" w:id="23"/>
        <w:t>*</w:t>
      </w:r>
    </w:p>
    <w:p w:rsidR="00071D1C" w:rsidRPr="006A3BBC" w:rsidRDefault="00071D1C" w:rsidP="00B46D58">
      <w:pPr>
        <w:widowControl w:val="0"/>
        <w:spacing w:after="160"/>
        <w:jc w:val="right"/>
        <w:rPr>
          <w:rFonts w:ascii="GHEA Grapalat" w:hAnsi="GHEA Grapalat"/>
          <w:sz w:val="20"/>
          <w:szCs w:val="20"/>
        </w:rPr>
      </w:pPr>
      <w:proofErr w:type="spellStart"/>
      <w:r w:rsidRPr="006A3BBC">
        <w:rPr>
          <w:rFonts w:ascii="GHEA Grapalat" w:hAnsi="GHEA Grapalat"/>
          <w:sz w:val="20"/>
          <w:szCs w:val="20"/>
        </w:rPr>
        <w:t>Драмов</w:t>
      </w:r>
      <w:proofErr w:type="spellEnd"/>
      <w:r w:rsidRPr="006A3BBC">
        <w:rPr>
          <w:rFonts w:ascii="GHEA Grapalat" w:hAnsi="GHEA Grapalat"/>
          <w:sz w:val="20"/>
          <w:szCs w:val="20"/>
        </w:rPr>
        <w:t xml:space="preserve">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380"/>
        <w:gridCol w:w="2350"/>
        <w:gridCol w:w="712"/>
        <w:gridCol w:w="918"/>
        <w:gridCol w:w="634"/>
        <w:gridCol w:w="784"/>
        <w:gridCol w:w="615"/>
        <w:gridCol w:w="597"/>
        <w:gridCol w:w="653"/>
        <w:gridCol w:w="754"/>
        <w:gridCol w:w="863"/>
        <w:gridCol w:w="822"/>
        <w:gridCol w:w="865"/>
        <w:gridCol w:w="827"/>
        <w:gridCol w:w="746"/>
      </w:tblGrid>
      <w:tr w:rsidR="00B138F3" w:rsidRPr="006A3BBC" w:rsidTr="005F11B9">
        <w:trPr>
          <w:trHeight w:val="305"/>
          <w:jc w:val="center"/>
        </w:trPr>
        <w:tc>
          <w:tcPr>
            <w:tcW w:w="15068" w:type="dxa"/>
            <w:gridSpan w:val="16"/>
          </w:tcPr>
          <w:p w:rsidR="00071D1C" w:rsidRPr="006A3BBC" w:rsidRDefault="00071D1C" w:rsidP="00B46D58">
            <w:pPr>
              <w:widowControl w:val="0"/>
              <w:jc w:val="center"/>
              <w:rPr>
                <w:rFonts w:ascii="GHEA Grapalat" w:hAnsi="GHEA Grapalat"/>
                <w:sz w:val="16"/>
                <w:szCs w:val="16"/>
              </w:rPr>
            </w:pPr>
            <w:r w:rsidRPr="006A3BBC">
              <w:rPr>
                <w:rFonts w:ascii="GHEA Grapalat" w:hAnsi="GHEA Grapalat"/>
                <w:sz w:val="16"/>
                <w:szCs w:val="16"/>
              </w:rPr>
              <w:t>Товар</w:t>
            </w:r>
          </w:p>
        </w:tc>
      </w:tr>
      <w:tr w:rsidR="00B138F3" w:rsidRPr="006A3BBC" w:rsidTr="005F11B9">
        <w:trPr>
          <w:trHeight w:val="747"/>
          <w:jc w:val="center"/>
        </w:trPr>
        <w:tc>
          <w:tcPr>
            <w:tcW w:w="1548" w:type="dxa"/>
            <w:vAlign w:val="center"/>
          </w:tcPr>
          <w:p w:rsidR="00071D1C" w:rsidRPr="006A3BBC" w:rsidRDefault="00071D1C" w:rsidP="001C56F7">
            <w:pPr>
              <w:widowControl w:val="0"/>
              <w:jc w:val="center"/>
              <w:rPr>
                <w:rFonts w:ascii="GHEA Grapalat" w:hAnsi="GHEA Grapalat"/>
                <w:sz w:val="16"/>
                <w:szCs w:val="16"/>
              </w:rPr>
            </w:pPr>
            <w:r w:rsidRPr="006A3BBC">
              <w:rPr>
                <w:rFonts w:ascii="GHEA Grapalat" w:hAnsi="GHEA Grapalat"/>
                <w:sz w:val="16"/>
                <w:szCs w:val="16"/>
              </w:rPr>
              <w:t>номер предусмотренного приглашением лота</w:t>
            </w:r>
          </w:p>
        </w:tc>
        <w:tc>
          <w:tcPr>
            <w:tcW w:w="1380" w:type="dxa"/>
            <w:vAlign w:val="center"/>
          </w:tcPr>
          <w:p w:rsidR="00071D1C" w:rsidRPr="006A3BBC" w:rsidRDefault="00071D1C" w:rsidP="001C56F7">
            <w:pPr>
              <w:widowControl w:val="0"/>
              <w:jc w:val="center"/>
              <w:rPr>
                <w:rFonts w:ascii="GHEA Grapalat" w:hAnsi="GHEA Grapalat"/>
                <w:sz w:val="16"/>
                <w:szCs w:val="16"/>
              </w:rPr>
            </w:pPr>
            <w:r w:rsidRPr="006A3BBC">
              <w:rPr>
                <w:rFonts w:ascii="GHEA Grapalat" w:hAnsi="GHEA Grapalat"/>
                <w:sz w:val="16"/>
                <w:szCs w:val="16"/>
              </w:rPr>
              <w:t>промежуточный код, предусмотренный планом закупок по классификации ЕЗК (CPV)</w:t>
            </w:r>
          </w:p>
        </w:tc>
        <w:tc>
          <w:tcPr>
            <w:tcW w:w="2350" w:type="dxa"/>
            <w:vAlign w:val="center"/>
          </w:tcPr>
          <w:p w:rsidR="00071D1C" w:rsidRPr="006A3BBC" w:rsidRDefault="00071D1C" w:rsidP="001C56F7">
            <w:pPr>
              <w:widowControl w:val="0"/>
              <w:jc w:val="center"/>
              <w:rPr>
                <w:rFonts w:ascii="GHEA Grapalat" w:hAnsi="GHEA Grapalat"/>
                <w:sz w:val="16"/>
                <w:szCs w:val="16"/>
              </w:rPr>
            </w:pPr>
            <w:r w:rsidRPr="006A3BBC">
              <w:rPr>
                <w:rFonts w:ascii="GHEA Grapalat" w:hAnsi="GHEA Grapalat"/>
                <w:sz w:val="16"/>
                <w:szCs w:val="16"/>
              </w:rPr>
              <w:t>наименование</w:t>
            </w:r>
          </w:p>
        </w:tc>
        <w:tc>
          <w:tcPr>
            <w:tcW w:w="9790" w:type="dxa"/>
            <w:gridSpan w:val="13"/>
            <w:vAlign w:val="center"/>
          </w:tcPr>
          <w:p w:rsidR="00071D1C" w:rsidRPr="006A3BBC" w:rsidRDefault="00071D1C" w:rsidP="001C56F7">
            <w:pPr>
              <w:widowControl w:val="0"/>
              <w:jc w:val="center"/>
              <w:rPr>
                <w:rFonts w:ascii="GHEA Grapalat" w:hAnsi="GHEA Grapalat"/>
                <w:sz w:val="16"/>
                <w:szCs w:val="16"/>
              </w:rPr>
            </w:pPr>
            <w:r w:rsidRPr="006A3BBC">
              <w:rPr>
                <w:rFonts w:ascii="GHEA Grapalat" w:hAnsi="GHEA Grapalat"/>
                <w:sz w:val="16"/>
                <w:szCs w:val="16"/>
              </w:rPr>
              <w:t>Оплату товара предусматривается произвести в 2</w:t>
            </w:r>
            <w:r w:rsidR="00E67FD5" w:rsidRPr="006A3BBC">
              <w:rPr>
                <w:rFonts w:ascii="GHEA Grapalat" w:hAnsi="GHEA Grapalat"/>
                <w:sz w:val="16"/>
                <w:szCs w:val="16"/>
              </w:rPr>
              <w:t>0</w:t>
            </w:r>
            <w:r w:rsidR="001C56F7" w:rsidRPr="006A3BBC">
              <w:rPr>
                <w:rFonts w:ascii="GHEA Grapalat" w:hAnsi="GHEA Grapalat"/>
                <w:sz w:val="16"/>
                <w:szCs w:val="16"/>
              </w:rPr>
              <w:t>20</w:t>
            </w:r>
            <w:r w:rsidR="00AA7117" w:rsidRPr="006A3BBC">
              <w:rPr>
                <w:rFonts w:ascii="GHEA Grapalat" w:hAnsi="GHEA Grapalat"/>
                <w:sz w:val="16"/>
                <w:szCs w:val="16"/>
              </w:rPr>
              <w:t xml:space="preserve"> </w:t>
            </w:r>
            <w:r w:rsidR="00E67FD5" w:rsidRPr="006A3BBC">
              <w:rPr>
                <w:rFonts w:ascii="GHEA Grapalat" w:hAnsi="GHEA Grapalat"/>
                <w:sz w:val="16"/>
                <w:szCs w:val="16"/>
              </w:rPr>
              <w:t>г., по месяцам, в том числе</w:t>
            </w:r>
            <w:r w:rsidR="00E67FD5" w:rsidRPr="006A3BBC">
              <w:rPr>
                <w:rStyle w:val="af6"/>
                <w:rFonts w:ascii="GHEA Grapalat" w:hAnsi="GHEA Grapalat"/>
                <w:sz w:val="16"/>
                <w:szCs w:val="16"/>
              </w:rPr>
              <w:footnoteReference w:customMarkFollows="1" w:id="24"/>
              <w:t>**</w:t>
            </w:r>
          </w:p>
        </w:tc>
      </w:tr>
      <w:tr w:rsidR="001C56F7" w:rsidRPr="006A3BBC" w:rsidTr="005F11B9">
        <w:trPr>
          <w:trHeight w:val="594"/>
          <w:jc w:val="center"/>
        </w:trPr>
        <w:tc>
          <w:tcPr>
            <w:tcW w:w="1548" w:type="dxa"/>
          </w:tcPr>
          <w:p w:rsidR="00071D1C" w:rsidRPr="006A3BBC" w:rsidRDefault="00071D1C" w:rsidP="00B46D58">
            <w:pPr>
              <w:widowControl w:val="0"/>
              <w:jc w:val="center"/>
              <w:rPr>
                <w:rFonts w:ascii="GHEA Grapalat" w:hAnsi="GHEA Grapalat"/>
                <w:sz w:val="16"/>
                <w:szCs w:val="16"/>
              </w:rPr>
            </w:pPr>
          </w:p>
        </w:tc>
        <w:tc>
          <w:tcPr>
            <w:tcW w:w="1380" w:type="dxa"/>
          </w:tcPr>
          <w:p w:rsidR="00071D1C" w:rsidRPr="006A3BBC" w:rsidRDefault="00071D1C" w:rsidP="00B46D58">
            <w:pPr>
              <w:widowControl w:val="0"/>
              <w:jc w:val="center"/>
              <w:rPr>
                <w:rFonts w:ascii="GHEA Grapalat" w:hAnsi="GHEA Grapalat"/>
                <w:sz w:val="16"/>
                <w:szCs w:val="16"/>
              </w:rPr>
            </w:pPr>
          </w:p>
        </w:tc>
        <w:tc>
          <w:tcPr>
            <w:tcW w:w="2350" w:type="dxa"/>
          </w:tcPr>
          <w:p w:rsidR="00071D1C" w:rsidRPr="006A3BBC" w:rsidRDefault="00071D1C" w:rsidP="00B46D58">
            <w:pPr>
              <w:widowControl w:val="0"/>
              <w:jc w:val="center"/>
              <w:rPr>
                <w:rFonts w:ascii="GHEA Grapalat" w:hAnsi="GHEA Grapalat"/>
                <w:sz w:val="16"/>
                <w:szCs w:val="16"/>
              </w:rPr>
            </w:pPr>
          </w:p>
        </w:tc>
        <w:tc>
          <w:tcPr>
            <w:tcW w:w="712" w:type="dxa"/>
            <w:vAlign w:val="center"/>
          </w:tcPr>
          <w:p w:rsidR="00071D1C" w:rsidRPr="006A3BBC" w:rsidRDefault="00071D1C" w:rsidP="00B46D58">
            <w:pPr>
              <w:widowControl w:val="0"/>
              <w:ind w:right="-7"/>
              <w:jc w:val="center"/>
              <w:rPr>
                <w:rFonts w:ascii="GHEA Grapalat" w:hAnsi="GHEA Grapalat"/>
                <w:sz w:val="16"/>
                <w:szCs w:val="16"/>
              </w:rPr>
            </w:pPr>
            <w:r w:rsidRPr="006A3BBC">
              <w:rPr>
                <w:rFonts w:ascii="GHEA Grapalat" w:hAnsi="GHEA Grapalat"/>
                <w:sz w:val="16"/>
                <w:szCs w:val="16"/>
              </w:rPr>
              <w:t>январь</w:t>
            </w:r>
          </w:p>
        </w:tc>
        <w:tc>
          <w:tcPr>
            <w:tcW w:w="918" w:type="dxa"/>
            <w:vAlign w:val="center"/>
          </w:tcPr>
          <w:p w:rsidR="00071D1C" w:rsidRPr="006A3BBC" w:rsidRDefault="00071D1C" w:rsidP="00B46D58">
            <w:pPr>
              <w:widowControl w:val="0"/>
              <w:ind w:right="-7"/>
              <w:jc w:val="center"/>
              <w:rPr>
                <w:rFonts w:ascii="GHEA Grapalat" w:hAnsi="GHEA Grapalat" w:cs="Sylfaen"/>
                <w:sz w:val="16"/>
                <w:szCs w:val="16"/>
              </w:rPr>
            </w:pPr>
            <w:r w:rsidRPr="006A3BBC">
              <w:rPr>
                <w:rFonts w:ascii="GHEA Grapalat" w:hAnsi="GHEA Grapalat"/>
                <w:sz w:val="16"/>
                <w:szCs w:val="16"/>
              </w:rPr>
              <w:t>февраль</w:t>
            </w:r>
          </w:p>
        </w:tc>
        <w:tc>
          <w:tcPr>
            <w:tcW w:w="634" w:type="dxa"/>
            <w:vAlign w:val="center"/>
          </w:tcPr>
          <w:p w:rsidR="00071D1C" w:rsidRPr="006A3BBC" w:rsidRDefault="00071D1C" w:rsidP="00B46D58">
            <w:pPr>
              <w:widowControl w:val="0"/>
              <w:ind w:right="-7"/>
              <w:jc w:val="center"/>
              <w:rPr>
                <w:rFonts w:ascii="GHEA Grapalat" w:hAnsi="GHEA Grapalat"/>
                <w:sz w:val="16"/>
                <w:szCs w:val="16"/>
              </w:rPr>
            </w:pPr>
            <w:r w:rsidRPr="006A3BBC">
              <w:rPr>
                <w:rFonts w:ascii="GHEA Grapalat" w:hAnsi="GHEA Grapalat"/>
                <w:sz w:val="16"/>
                <w:szCs w:val="16"/>
              </w:rPr>
              <w:t>март</w:t>
            </w:r>
          </w:p>
        </w:tc>
        <w:tc>
          <w:tcPr>
            <w:tcW w:w="784" w:type="dxa"/>
            <w:vAlign w:val="center"/>
          </w:tcPr>
          <w:p w:rsidR="00071D1C" w:rsidRPr="006A3BBC" w:rsidRDefault="00071D1C" w:rsidP="00B46D58">
            <w:pPr>
              <w:widowControl w:val="0"/>
              <w:ind w:right="-7"/>
              <w:jc w:val="center"/>
              <w:rPr>
                <w:rFonts w:ascii="GHEA Grapalat" w:hAnsi="GHEA Grapalat" w:cs="Sylfaen"/>
                <w:sz w:val="16"/>
                <w:szCs w:val="16"/>
              </w:rPr>
            </w:pPr>
            <w:r w:rsidRPr="006A3BBC">
              <w:rPr>
                <w:rFonts w:ascii="GHEA Grapalat" w:hAnsi="GHEA Grapalat"/>
                <w:sz w:val="16"/>
                <w:szCs w:val="16"/>
              </w:rPr>
              <w:t>апрель</w:t>
            </w:r>
          </w:p>
        </w:tc>
        <w:tc>
          <w:tcPr>
            <w:tcW w:w="615" w:type="dxa"/>
            <w:vAlign w:val="center"/>
          </w:tcPr>
          <w:p w:rsidR="00071D1C" w:rsidRPr="006A3BBC" w:rsidRDefault="00071D1C" w:rsidP="00B46D58">
            <w:pPr>
              <w:widowControl w:val="0"/>
              <w:ind w:right="-7"/>
              <w:jc w:val="center"/>
              <w:rPr>
                <w:rFonts w:ascii="GHEA Grapalat" w:hAnsi="GHEA Grapalat"/>
                <w:sz w:val="16"/>
                <w:szCs w:val="16"/>
              </w:rPr>
            </w:pPr>
            <w:r w:rsidRPr="006A3BBC">
              <w:rPr>
                <w:rFonts w:ascii="GHEA Grapalat" w:hAnsi="GHEA Grapalat"/>
                <w:sz w:val="16"/>
                <w:szCs w:val="16"/>
              </w:rPr>
              <w:t>май</w:t>
            </w:r>
          </w:p>
        </w:tc>
        <w:tc>
          <w:tcPr>
            <w:tcW w:w="597" w:type="dxa"/>
            <w:vAlign w:val="center"/>
          </w:tcPr>
          <w:p w:rsidR="00071D1C" w:rsidRPr="006A3BBC" w:rsidRDefault="00071D1C" w:rsidP="00B46D58">
            <w:pPr>
              <w:widowControl w:val="0"/>
              <w:ind w:right="-7"/>
              <w:jc w:val="center"/>
              <w:rPr>
                <w:rFonts w:ascii="GHEA Grapalat" w:hAnsi="GHEA Grapalat"/>
                <w:sz w:val="16"/>
                <w:szCs w:val="16"/>
              </w:rPr>
            </w:pPr>
            <w:r w:rsidRPr="006A3BBC">
              <w:rPr>
                <w:rFonts w:ascii="GHEA Grapalat" w:hAnsi="GHEA Grapalat"/>
                <w:sz w:val="16"/>
                <w:szCs w:val="16"/>
              </w:rPr>
              <w:t>июнь</w:t>
            </w:r>
          </w:p>
        </w:tc>
        <w:tc>
          <w:tcPr>
            <w:tcW w:w="653" w:type="dxa"/>
            <w:vAlign w:val="center"/>
          </w:tcPr>
          <w:p w:rsidR="00071D1C" w:rsidRPr="006A3BBC" w:rsidRDefault="00071D1C" w:rsidP="00B46D58">
            <w:pPr>
              <w:widowControl w:val="0"/>
              <w:ind w:right="-7"/>
              <w:jc w:val="center"/>
              <w:rPr>
                <w:rFonts w:ascii="GHEA Grapalat" w:hAnsi="GHEA Grapalat"/>
                <w:sz w:val="16"/>
                <w:szCs w:val="16"/>
              </w:rPr>
            </w:pPr>
            <w:r w:rsidRPr="006A3BBC">
              <w:rPr>
                <w:rFonts w:ascii="GHEA Grapalat" w:hAnsi="GHEA Grapalat"/>
                <w:sz w:val="16"/>
                <w:szCs w:val="16"/>
              </w:rPr>
              <w:t>июль</w:t>
            </w:r>
          </w:p>
        </w:tc>
        <w:tc>
          <w:tcPr>
            <w:tcW w:w="754" w:type="dxa"/>
            <w:vAlign w:val="center"/>
          </w:tcPr>
          <w:p w:rsidR="00071D1C" w:rsidRPr="006A3BBC" w:rsidRDefault="00071D1C" w:rsidP="00B46D58">
            <w:pPr>
              <w:widowControl w:val="0"/>
              <w:ind w:right="-7"/>
              <w:jc w:val="center"/>
              <w:rPr>
                <w:rFonts w:ascii="GHEA Grapalat" w:hAnsi="GHEA Grapalat"/>
                <w:sz w:val="16"/>
                <w:szCs w:val="16"/>
              </w:rPr>
            </w:pPr>
            <w:r w:rsidRPr="006A3BBC">
              <w:rPr>
                <w:rFonts w:ascii="GHEA Grapalat" w:hAnsi="GHEA Grapalat"/>
                <w:sz w:val="16"/>
                <w:szCs w:val="16"/>
              </w:rPr>
              <w:t>август</w:t>
            </w:r>
          </w:p>
        </w:tc>
        <w:tc>
          <w:tcPr>
            <w:tcW w:w="863" w:type="dxa"/>
            <w:vAlign w:val="center"/>
          </w:tcPr>
          <w:p w:rsidR="00071D1C" w:rsidRPr="006A3BBC" w:rsidRDefault="00071D1C" w:rsidP="00B46D58">
            <w:pPr>
              <w:widowControl w:val="0"/>
              <w:ind w:right="-7"/>
              <w:jc w:val="center"/>
              <w:rPr>
                <w:rFonts w:ascii="GHEA Grapalat" w:hAnsi="GHEA Grapalat"/>
                <w:sz w:val="16"/>
                <w:szCs w:val="16"/>
              </w:rPr>
            </w:pPr>
            <w:r w:rsidRPr="006A3BBC">
              <w:rPr>
                <w:rFonts w:ascii="GHEA Grapalat" w:hAnsi="GHEA Grapalat"/>
                <w:sz w:val="16"/>
                <w:szCs w:val="16"/>
              </w:rPr>
              <w:t>сентябрь</w:t>
            </w:r>
          </w:p>
        </w:tc>
        <w:tc>
          <w:tcPr>
            <w:tcW w:w="822" w:type="dxa"/>
            <w:vAlign w:val="center"/>
          </w:tcPr>
          <w:p w:rsidR="00071D1C" w:rsidRPr="006A3BBC" w:rsidRDefault="00071D1C" w:rsidP="00B46D58">
            <w:pPr>
              <w:widowControl w:val="0"/>
              <w:ind w:right="-7"/>
              <w:jc w:val="center"/>
              <w:rPr>
                <w:rFonts w:ascii="GHEA Grapalat" w:hAnsi="GHEA Grapalat"/>
                <w:sz w:val="16"/>
                <w:szCs w:val="16"/>
              </w:rPr>
            </w:pPr>
            <w:r w:rsidRPr="006A3BBC">
              <w:rPr>
                <w:rFonts w:ascii="GHEA Grapalat" w:hAnsi="GHEA Grapalat"/>
                <w:sz w:val="16"/>
                <w:szCs w:val="16"/>
              </w:rPr>
              <w:t>октябрь</w:t>
            </w:r>
          </w:p>
        </w:tc>
        <w:tc>
          <w:tcPr>
            <w:tcW w:w="865" w:type="dxa"/>
            <w:vAlign w:val="center"/>
          </w:tcPr>
          <w:p w:rsidR="00071D1C" w:rsidRPr="006A3BBC" w:rsidRDefault="00071D1C" w:rsidP="00B46D58">
            <w:pPr>
              <w:widowControl w:val="0"/>
              <w:ind w:right="-7"/>
              <w:jc w:val="center"/>
              <w:rPr>
                <w:rFonts w:ascii="GHEA Grapalat" w:hAnsi="GHEA Grapalat"/>
                <w:sz w:val="16"/>
                <w:szCs w:val="16"/>
              </w:rPr>
            </w:pPr>
            <w:r w:rsidRPr="006A3BBC">
              <w:rPr>
                <w:rFonts w:ascii="GHEA Grapalat" w:hAnsi="GHEA Grapalat"/>
                <w:sz w:val="16"/>
                <w:szCs w:val="16"/>
              </w:rPr>
              <w:t>ноябрь</w:t>
            </w:r>
          </w:p>
        </w:tc>
        <w:tc>
          <w:tcPr>
            <w:tcW w:w="827" w:type="dxa"/>
            <w:vAlign w:val="center"/>
          </w:tcPr>
          <w:p w:rsidR="00071D1C" w:rsidRPr="006A3BBC" w:rsidRDefault="00071D1C" w:rsidP="00B46D58">
            <w:pPr>
              <w:widowControl w:val="0"/>
              <w:ind w:right="-7"/>
              <w:jc w:val="center"/>
              <w:rPr>
                <w:rFonts w:ascii="GHEA Grapalat" w:hAnsi="GHEA Grapalat"/>
                <w:sz w:val="16"/>
                <w:szCs w:val="16"/>
              </w:rPr>
            </w:pPr>
            <w:r w:rsidRPr="006A3BBC">
              <w:rPr>
                <w:rFonts w:ascii="GHEA Grapalat" w:hAnsi="GHEA Grapalat"/>
                <w:sz w:val="16"/>
                <w:szCs w:val="16"/>
              </w:rPr>
              <w:t>декабрь</w:t>
            </w:r>
          </w:p>
        </w:tc>
        <w:tc>
          <w:tcPr>
            <w:tcW w:w="746" w:type="dxa"/>
            <w:vAlign w:val="center"/>
          </w:tcPr>
          <w:p w:rsidR="00071D1C" w:rsidRPr="006A3BBC" w:rsidRDefault="00071D1C" w:rsidP="00B46D58">
            <w:pPr>
              <w:widowControl w:val="0"/>
              <w:ind w:right="-1"/>
              <w:jc w:val="center"/>
              <w:rPr>
                <w:rFonts w:ascii="GHEA Grapalat" w:hAnsi="GHEA Grapalat"/>
                <w:sz w:val="16"/>
                <w:szCs w:val="16"/>
              </w:rPr>
            </w:pPr>
            <w:r w:rsidRPr="006A3BBC">
              <w:rPr>
                <w:rFonts w:ascii="GHEA Grapalat" w:hAnsi="GHEA Grapalat"/>
                <w:sz w:val="16"/>
                <w:szCs w:val="16"/>
              </w:rPr>
              <w:t>Всего</w:t>
            </w:r>
          </w:p>
        </w:tc>
      </w:tr>
      <w:tr w:rsidR="001E2402" w:rsidRPr="006A3BBC" w:rsidTr="005F11B9">
        <w:trPr>
          <w:trHeight w:val="404"/>
          <w:jc w:val="center"/>
        </w:trPr>
        <w:tc>
          <w:tcPr>
            <w:tcW w:w="1548" w:type="dxa"/>
            <w:vAlign w:val="center"/>
          </w:tcPr>
          <w:p w:rsidR="001E2402" w:rsidRPr="006A3BBC" w:rsidRDefault="001E2402" w:rsidP="001E2402">
            <w:pPr>
              <w:widowControl w:val="0"/>
              <w:jc w:val="center"/>
              <w:rPr>
                <w:rFonts w:ascii="GHEA Grapalat" w:hAnsi="GHEA Grapalat"/>
                <w:sz w:val="16"/>
                <w:szCs w:val="16"/>
              </w:rPr>
            </w:pPr>
            <w:r w:rsidRPr="006A3BBC">
              <w:rPr>
                <w:rFonts w:ascii="GHEA Grapalat" w:hAnsi="GHEA Grapalat"/>
                <w:sz w:val="16"/>
                <w:szCs w:val="16"/>
              </w:rPr>
              <w:t>1</w:t>
            </w:r>
          </w:p>
        </w:tc>
        <w:tc>
          <w:tcPr>
            <w:tcW w:w="1380" w:type="dxa"/>
            <w:vAlign w:val="center"/>
          </w:tcPr>
          <w:p w:rsidR="001E2402" w:rsidRPr="006A3BBC" w:rsidRDefault="001E2402" w:rsidP="001E2402">
            <w:pPr>
              <w:jc w:val="center"/>
              <w:rPr>
                <w:rFonts w:ascii="GHEA Grapalat" w:hAnsi="GHEA Grapalat" w:cs="Arial"/>
                <w:bCs/>
                <w:i/>
                <w:sz w:val="18"/>
                <w:szCs w:val="18"/>
              </w:rPr>
            </w:pPr>
            <w:r w:rsidRPr="006A3BBC">
              <w:rPr>
                <w:rFonts w:ascii="GHEA Grapalat" w:hAnsi="GHEA Grapalat" w:cs="Arial"/>
                <w:bCs/>
                <w:i/>
                <w:sz w:val="18"/>
                <w:szCs w:val="18"/>
              </w:rPr>
              <w:t>15811100</w:t>
            </w:r>
          </w:p>
        </w:tc>
        <w:tc>
          <w:tcPr>
            <w:tcW w:w="2350" w:type="dxa"/>
          </w:tcPr>
          <w:p w:rsidR="001E2402" w:rsidRPr="006A3BBC" w:rsidRDefault="001E2402" w:rsidP="001E2402">
            <w:pPr>
              <w:rPr>
                <w:rFonts w:ascii="GHEA Grapalat" w:hAnsi="GHEA Grapalat"/>
                <w:i/>
                <w:sz w:val="20"/>
                <w:szCs w:val="20"/>
              </w:rPr>
            </w:pPr>
            <w:r w:rsidRPr="006A3BBC">
              <w:rPr>
                <w:rFonts w:ascii="GHEA Grapalat" w:hAnsi="GHEA Grapalat"/>
                <w:i/>
                <w:sz w:val="20"/>
                <w:szCs w:val="20"/>
              </w:rPr>
              <w:t>хлеб</w:t>
            </w:r>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404"/>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t>2</w:t>
            </w:r>
          </w:p>
        </w:tc>
        <w:tc>
          <w:tcPr>
            <w:tcW w:w="1380" w:type="dxa"/>
            <w:vAlign w:val="center"/>
          </w:tcPr>
          <w:p w:rsidR="001E2402" w:rsidRPr="006A3BBC" w:rsidRDefault="001E2402" w:rsidP="001E2402">
            <w:pPr>
              <w:jc w:val="center"/>
              <w:rPr>
                <w:rFonts w:ascii="GHEA Grapalat" w:hAnsi="GHEA Grapalat" w:cs="Arial"/>
                <w:bCs/>
                <w:i/>
                <w:sz w:val="18"/>
                <w:szCs w:val="18"/>
              </w:rPr>
            </w:pPr>
            <w:r w:rsidRPr="006A3BBC">
              <w:rPr>
                <w:rFonts w:ascii="GHEA Grapalat" w:hAnsi="GHEA Grapalat" w:cs="Arial"/>
                <w:bCs/>
                <w:i/>
                <w:sz w:val="18"/>
                <w:szCs w:val="18"/>
              </w:rPr>
              <w:t>03211300</w:t>
            </w:r>
          </w:p>
        </w:tc>
        <w:tc>
          <w:tcPr>
            <w:tcW w:w="2350" w:type="dxa"/>
          </w:tcPr>
          <w:p w:rsidR="001E2402" w:rsidRPr="006A3BBC" w:rsidRDefault="001E2402" w:rsidP="001E2402">
            <w:pPr>
              <w:rPr>
                <w:rFonts w:ascii="GHEA Grapalat" w:hAnsi="GHEA Grapalat"/>
                <w:i/>
                <w:sz w:val="20"/>
                <w:szCs w:val="20"/>
              </w:rPr>
            </w:pPr>
            <w:r w:rsidRPr="006A3BBC">
              <w:rPr>
                <w:rFonts w:ascii="GHEA Grapalat" w:hAnsi="GHEA Grapalat"/>
                <w:i/>
                <w:sz w:val="20"/>
                <w:szCs w:val="20"/>
              </w:rPr>
              <w:t>рис</w:t>
            </w:r>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404"/>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t>3</w:t>
            </w:r>
          </w:p>
        </w:tc>
        <w:tc>
          <w:tcPr>
            <w:tcW w:w="1380" w:type="dxa"/>
            <w:vAlign w:val="center"/>
          </w:tcPr>
          <w:p w:rsidR="001E2402" w:rsidRPr="006A3BBC" w:rsidRDefault="001E2402" w:rsidP="001E2402">
            <w:pPr>
              <w:jc w:val="center"/>
              <w:rPr>
                <w:rFonts w:ascii="GHEA Grapalat" w:hAnsi="GHEA Grapalat" w:cs="Arial"/>
                <w:bCs/>
                <w:i/>
                <w:sz w:val="18"/>
                <w:szCs w:val="18"/>
              </w:rPr>
            </w:pPr>
            <w:r w:rsidRPr="006A3BBC">
              <w:rPr>
                <w:rFonts w:ascii="GHEA Grapalat" w:hAnsi="GHEA Grapalat"/>
                <w:i/>
                <w:sz w:val="18"/>
                <w:szCs w:val="18"/>
              </w:rPr>
              <w:t>15851100</w:t>
            </w:r>
          </w:p>
        </w:tc>
        <w:tc>
          <w:tcPr>
            <w:tcW w:w="2350" w:type="dxa"/>
          </w:tcPr>
          <w:p w:rsidR="001E2402" w:rsidRPr="006A3BBC" w:rsidRDefault="001E2402" w:rsidP="001E2402">
            <w:pPr>
              <w:rPr>
                <w:rFonts w:ascii="GHEA Grapalat" w:hAnsi="GHEA Grapalat"/>
                <w:i/>
                <w:sz w:val="20"/>
                <w:szCs w:val="20"/>
                <w:lang w:val="en-US"/>
              </w:rPr>
            </w:pPr>
            <w:r w:rsidRPr="006A3BBC">
              <w:rPr>
                <w:rFonts w:ascii="GHEA Grapalat" w:hAnsi="GHEA Grapalat"/>
                <w:i/>
                <w:sz w:val="20"/>
                <w:szCs w:val="20"/>
              </w:rPr>
              <w:t>макарон</w:t>
            </w:r>
            <w:r w:rsidRPr="006A3BBC">
              <w:rPr>
                <w:rFonts w:ascii="GHEA Grapalat" w:hAnsi="GHEA Grapalat"/>
                <w:i/>
                <w:sz w:val="20"/>
                <w:szCs w:val="20"/>
                <w:lang w:val="en-US"/>
              </w:rPr>
              <w:t>а</w:t>
            </w:r>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404"/>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t>4</w:t>
            </w:r>
          </w:p>
        </w:tc>
        <w:tc>
          <w:tcPr>
            <w:tcW w:w="1380" w:type="dxa"/>
            <w:vAlign w:val="center"/>
          </w:tcPr>
          <w:p w:rsidR="001E2402" w:rsidRPr="006A3BBC" w:rsidRDefault="001E2402" w:rsidP="001E2402">
            <w:pPr>
              <w:jc w:val="center"/>
              <w:rPr>
                <w:rFonts w:ascii="GHEA Grapalat" w:hAnsi="GHEA Grapalat"/>
                <w:i/>
                <w:sz w:val="18"/>
                <w:szCs w:val="18"/>
              </w:rPr>
            </w:pPr>
            <w:r w:rsidRPr="006A3BBC">
              <w:rPr>
                <w:rFonts w:ascii="GHEA Grapalat" w:hAnsi="GHEA Grapalat"/>
                <w:i/>
                <w:sz w:val="18"/>
                <w:szCs w:val="18"/>
              </w:rPr>
              <w:t>15616000</w:t>
            </w:r>
          </w:p>
        </w:tc>
        <w:tc>
          <w:tcPr>
            <w:tcW w:w="2350" w:type="dxa"/>
          </w:tcPr>
          <w:p w:rsidR="001E2402" w:rsidRPr="006A3BBC" w:rsidRDefault="001E2402" w:rsidP="001E2402">
            <w:pPr>
              <w:rPr>
                <w:rFonts w:ascii="GHEA Grapalat" w:hAnsi="GHEA Grapalat"/>
                <w:i/>
                <w:sz w:val="20"/>
                <w:szCs w:val="20"/>
              </w:rPr>
            </w:pPr>
            <w:r w:rsidRPr="006A3BBC">
              <w:rPr>
                <w:rFonts w:ascii="GHEA Grapalat" w:hAnsi="GHEA Grapalat"/>
                <w:i/>
                <w:sz w:val="20"/>
                <w:szCs w:val="20"/>
              </w:rPr>
              <w:t>гречиха</w:t>
            </w:r>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404"/>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t>5</w:t>
            </w:r>
          </w:p>
        </w:tc>
        <w:tc>
          <w:tcPr>
            <w:tcW w:w="1380" w:type="dxa"/>
            <w:vAlign w:val="center"/>
          </w:tcPr>
          <w:p w:rsidR="001E2402" w:rsidRPr="006A3BBC" w:rsidRDefault="001E2402" w:rsidP="001E2402">
            <w:pPr>
              <w:jc w:val="center"/>
              <w:rPr>
                <w:rFonts w:ascii="GHEA Grapalat" w:hAnsi="GHEA Grapalat"/>
                <w:i/>
                <w:sz w:val="18"/>
                <w:szCs w:val="18"/>
              </w:rPr>
            </w:pPr>
            <w:r w:rsidRPr="006A3BBC">
              <w:rPr>
                <w:rFonts w:ascii="GHEA Grapalat" w:hAnsi="GHEA Grapalat"/>
                <w:i/>
                <w:sz w:val="18"/>
                <w:szCs w:val="18"/>
              </w:rPr>
              <w:t>15331153</w:t>
            </w:r>
          </w:p>
        </w:tc>
        <w:tc>
          <w:tcPr>
            <w:tcW w:w="2350" w:type="dxa"/>
          </w:tcPr>
          <w:p w:rsidR="001E2402" w:rsidRPr="006A3BBC" w:rsidRDefault="001E2402" w:rsidP="001E2402">
            <w:pPr>
              <w:rPr>
                <w:rFonts w:ascii="GHEA Grapalat" w:hAnsi="GHEA Grapalat"/>
                <w:i/>
                <w:sz w:val="20"/>
                <w:szCs w:val="20"/>
              </w:rPr>
            </w:pPr>
            <w:r w:rsidRPr="006A3BBC">
              <w:rPr>
                <w:rFonts w:ascii="GHEA Grapalat" w:hAnsi="GHEA Grapalat"/>
                <w:i/>
                <w:sz w:val="20"/>
                <w:szCs w:val="20"/>
              </w:rPr>
              <w:t>чечевица</w:t>
            </w:r>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404"/>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t>6</w:t>
            </w:r>
          </w:p>
        </w:tc>
        <w:tc>
          <w:tcPr>
            <w:tcW w:w="1380" w:type="dxa"/>
            <w:vAlign w:val="center"/>
          </w:tcPr>
          <w:p w:rsidR="001E2402" w:rsidRPr="006A3BBC" w:rsidRDefault="001E2402" w:rsidP="001E2402">
            <w:pPr>
              <w:jc w:val="center"/>
              <w:rPr>
                <w:rFonts w:ascii="GHEA Grapalat" w:hAnsi="GHEA Grapalat" w:cs="Calibri"/>
                <w:sz w:val="18"/>
                <w:szCs w:val="18"/>
              </w:rPr>
            </w:pPr>
            <w:r w:rsidRPr="006A3BBC">
              <w:rPr>
                <w:rFonts w:ascii="GHEA Grapalat" w:hAnsi="GHEA Grapalat" w:cs="Calibri"/>
                <w:sz w:val="18"/>
                <w:szCs w:val="18"/>
              </w:rPr>
              <w:t>15331152</w:t>
            </w:r>
          </w:p>
        </w:tc>
        <w:tc>
          <w:tcPr>
            <w:tcW w:w="2350" w:type="dxa"/>
          </w:tcPr>
          <w:p w:rsidR="001E2402" w:rsidRPr="006A3BBC" w:rsidRDefault="001E2402" w:rsidP="001E2402">
            <w:pPr>
              <w:rPr>
                <w:rFonts w:ascii="GHEA Grapalat" w:hAnsi="GHEA Grapalat"/>
                <w:i/>
                <w:sz w:val="20"/>
                <w:szCs w:val="20"/>
                <w:lang w:val="en-US"/>
              </w:rPr>
            </w:pPr>
            <w:proofErr w:type="spellStart"/>
            <w:r w:rsidRPr="006A3BBC">
              <w:rPr>
                <w:rFonts w:ascii="GHEA Grapalat" w:hAnsi="GHEA Grapalat"/>
                <w:i/>
                <w:sz w:val="20"/>
                <w:szCs w:val="20"/>
                <w:lang w:val="en-US"/>
              </w:rPr>
              <w:t>гарох</w:t>
            </w:r>
            <w:proofErr w:type="spellEnd"/>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404"/>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t>7</w:t>
            </w:r>
          </w:p>
        </w:tc>
        <w:tc>
          <w:tcPr>
            <w:tcW w:w="1380" w:type="dxa"/>
            <w:vAlign w:val="center"/>
          </w:tcPr>
          <w:p w:rsidR="001E2402" w:rsidRPr="006A3BBC" w:rsidRDefault="001E2402" w:rsidP="001E2402">
            <w:pPr>
              <w:jc w:val="center"/>
              <w:rPr>
                <w:rFonts w:ascii="GHEA Grapalat" w:hAnsi="GHEA Grapalat" w:cs="Arial"/>
                <w:bCs/>
                <w:i/>
                <w:sz w:val="18"/>
                <w:szCs w:val="18"/>
              </w:rPr>
            </w:pPr>
            <w:r w:rsidRPr="006A3BBC">
              <w:rPr>
                <w:rFonts w:ascii="GHEA Grapalat" w:hAnsi="GHEA Grapalat"/>
                <w:i/>
                <w:sz w:val="18"/>
                <w:szCs w:val="18"/>
              </w:rPr>
              <w:t>15421100</w:t>
            </w:r>
          </w:p>
        </w:tc>
        <w:tc>
          <w:tcPr>
            <w:tcW w:w="2350" w:type="dxa"/>
          </w:tcPr>
          <w:p w:rsidR="001E2402" w:rsidRPr="006A3BBC" w:rsidRDefault="001E2402" w:rsidP="001E2402">
            <w:pPr>
              <w:rPr>
                <w:rFonts w:ascii="GHEA Grapalat" w:hAnsi="GHEA Grapalat"/>
                <w:i/>
                <w:sz w:val="20"/>
                <w:szCs w:val="20"/>
              </w:rPr>
            </w:pPr>
            <w:r w:rsidRPr="006A3BBC">
              <w:rPr>
                <w:rFonts w:ascii="GHEA Grapalat" w:hAnsi="GHEA Grapalat"/>
                <w:i/>
                <w:sz w:val="20"/>
                <w:szCs w:val="20"/>
              </w:rPr>
              <w:t xml:space="preserve"> Растительное масло</w:t>
            </w:r>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404"/>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t>8</w:t>
            </w:r>
          </w:p>
        </w:tc>
        <w:tc>
          <w:tcPr>
            <w:tcW w:w="1380" w:type="dxa"/>
            <w:vAlign w:val="center"/>
          </w:tcPr>
          <w:p w:rsidR="001E2402" w:rsidRPr="006A3BBC" w:rsidRDefault="001E2402" w:rsidP="001E2402">
            <w:pPr>
              <w:jc w:val="center"/>
              <w:rPr>
                <w:rFonts w:ascii="GHEA Grapalat" w:hAnsi="GHEA Grapalat" w:cs="Arial"/>
                <w:bCs/>
                <w:i/>
                <w:sz w:val="18"/>
                <w:szCs w:val="18"/>
              </w:rPr>
            </w:pPr>
            <w:r w:rsidRPr="006A3BBC">
              <w:rPr>
                <w:rFonts w:ascii="GHEA Grapalat" w:hAnsi="GHEA Grapalat"/>
                <w:i/>
                <w:sz w:val="18"/>
                <w:szCs w:val="18"/>
              </w:rPr>
              <w:t>15112150</w:t>
            </w:r>
          </w:p>
        </w:tc>
        <w:tc>
          <w:tcPr>
            <w:tcW w:w="2350" w:type="dxa"/>
          </w:tcPr>
          <w:p w:rsidR="001E2402" w:rsidRPr="006A3BBC" w:rsidRDefault="001E2402" w:rsidP="001E2402">
            <w:pPr>
              <w:rPr>
                <w:rFonts w:ascii="GHEA Grapalat" w:hAnsi="GHEA Grapalat"/>
                <w:i/>
                <w:sz w:val="20"/>
                <w:szCs w:val="20"/>
                <w:lang w:val="en-US"/>
              </w:rPr>
            </w:pPr>
            <w:r w:rsidRPr="006A3BBC">
              <w:rPr>
                <w:rFonts w:ascii="GHEA Grapalat" w:hAnsi="GHEA Grapalat"/>
                <w:i/>
                <w:sz w:val="20"/>
                <w:szCs w:val="20"/>
              </w:rPr>
              <w:t>Кури</w:t>
            </w:r>
            <w:proofErr w:type="spellStart"/>
            <w:r w:rsidRPr="006A3BBC">
              <w:rPr>
                <w:rFonts w:ascii="GHEA Grapalat" w:hAnsi="GHEA Grapalat"/>
                <w:i/>
                <w:sz w:val="20"/>
                <w:szCs w:val="20"/>
                <w:lang w:val="en-US"/>
              </w:rPr>
              <w:t>нная</w:t>
            </w:r>
            <w:proofErr w:type="spellEnd"/>
            <w:r w:rsidRPr="006A3BBC">
              <w:rPr>
                <w:rFonts w:ascii="GHEA Grapalat" w:hAnsi="GHEA Grapalat"/>
                <w:i/>
                <w:sz w:val="20"/>
                <w:szCs w:val="20"/>
                <w:lang w:val="en-US"/>
              </w:rPr>
              <w:t xml:space="preserve"> </w:t>
            </w:r>
            <w:proofErr w:type="spellStart"/>
            <w:r w:rsidRPr="006A3BBC">
              <w:rPr>
                <w:rFonts w:ascii="GHEA Grapalat" w:hAnsi="GHEA Grapalat"/>
                <w:i/>
                <w:sz w:val="20"/>
                <w:szCs w:val="20"/>
                <w:lang w:val="en-US"/>
              </w:rPr>
              <w:t>мясо</w:t>
            </w:r>
            <w:proofErr w:type="spellEnd"/>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404"/>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lastRenderedPageBreak/>
              <w:t>9</w:t>
            </w:r>
          </w:p>
        </w:tc>
        <w:tc>
          <w:tcPr>
            <w:tcW w:w="1380" w:type="dxa"/>
            <w:vAlign w:val="center"/>
          </w:tcPr>
          <w:p w:rsidR="001E2402" w:rsidRPr="006A3BBC" w:rsidRDefault="001E2402" w:rsidP="001E2402">
            <w:pPr>
              <w:jc w:val="center"/>
              <w:rPr>
                <w:rFonts w:ascii="GHEA Grapalat" w:hAnsi="GHEA Grapalat" w:cs="Arial"/>
                <w:i/>
                <w:sz w:val="18"/>
                <w:szCs w:val="18"/>
              </w:rPr>
            </w:pPr>
            <w:r w:rsidRPr="006A3BBC">
              <w:rPr>
                <w:rFonts w:ascii="GHEA Grapalat" w:hAnsi="GHEA Grapalat"/>
                <w:i/>
                <w:sz w:val="18"/>
                <w:szCs w:val="18"/>
              </w:rPr>
              <w:t>15321000</w:t>
            </w:r>
          </w:p>
        </w:tc>
        <w:tc>
          <w:tcPr>
            <w:tcW w:w="2350" w:type="dxa"/>
          </w:tcPr>
          <w:p w:rsidR="001E2402" w:rsidRPr="006A3BBC" w:rsidRDefault="001E2402" w:rsidP="001E2402">
            <w:pPr>
              <w:pStyle w:val="HTML"/>
              <w:rPr>
                <w:rFonts w:ascii="GHEA Grapalat" w:hAnsi="GHEA Grapalat"/>
                <w:i/>
                <w:lang w:val="en-US"/>
              </w:rPr>
            </w:pPr>
            <w:r w:rsidRPr="006A3BBC">
              <w:rPr>
                <w:rFonts w:ascii="GHEA Grapalat" w:hAnsi="GHEA Grapalat"/>
                <w:i/>
              </w:rPr>
              <w:t>фруктовый сок</w:t>
            </w:r>
            <w:r w:rsidRPr="006A3BBC">
              <w:rPr>
                <w:rFonts w:ascii="GHEA Grapalat" w:hAnsi="GHEA Grapalat"/>
                <w:i/>
                <w:lang w:val="en-US"/>
              </w:rPr>
              <w:t xml:space="preserve">  1.0л</w:t>
            </w:r>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210"/>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t>10</w:t>
            </w:r>
          </w:p>
        </w:tc>
        <w:tc>
          <w:tcPr>
            <w:tcW w:w="1380" w:type="dxa"/>
            <w:vAlign w:val="center"/>
          </w:tcPr>
          <w:p w:rsidR="001E2402" w:rsidRPr="006A3BBC" w:rsidRDefault="001E2402" w:rsidP="001E2402">
            <w:pPr>
              <w:jc w:val="center"/>
              <w:rPr>
                <w:rFonts w:ascii="GHEA Grapalat" w:hAnsi="GHEA Grapalat" w:cs="Calibri"/>
                <w:i/>
                <w:sz w:val="18"/>
                <w:szCs w:val="18"/>
              </w:rPr>
            </w:pPr>
            <w:r w:rsidRPr="006A3BBC">
              <w:rPr>
                <w:rFonts w:ascii="GHEA Grapalat" w:hAnsi="GHEA Grapalat" w:cs="Calibri"/>
                <w:i/>
                <w:sz w:val="18"/>
                <w:szCs w:val="18"/>
              </w:rPr>
              <w:t>15541100</w:t>
            </w:r>
          </w:p>
        </w:tc>
        <w:tc>
          <w:tcPr>
            <w:tcW w:w="2350" w:type="dxa"/>
          </w:tcPr>
          <w:p w:rsidR="001E2402" w:rsidRPr="006A3BBC" w:rsidRDefault="001E2402" w:rsidP="001E2402">
            <w:pPr>
              <w:rPr>
                <w:rFonts w:ascii="GHEA Grapalat" w:hAnsi="GHEA Grapalat"/>
                <w:i/>
                <w:sz w:val="20"/>
                <w:szCs w:val="20"/>
                <w:lang w:val="en-US"/>
              </w:rPr>
            </w:pPr>
            <w:proofErr w:type="spellStart"/>
            <w:r w:rsidRPr="006A3BBC">
              <w:rPr>
                <w:rFonts w:ascii="GHEA Grapalat" w:hAnsi="GHEA Grapalat"/>
                <w:i/>
                <w:sz w:val="20"/>
                <w:szCs w:val="20"/>
                <w:lang w:val="en-US"/>
              </w:rPr>
              <w:t>Сырь</w:t>
            </w:r>
            <w:proofErr w:type="spellEnd"/>
            <w:r w:rsidRPr="006A3BBC">
              <w:rPr>
                <w:rFonts w:ascii="GHEA Grapalat" w:hAnsi="GHEA Grapalat"/>
                <w:i/>
                <w:sz w:val="20"/>
                <w:szCs w:val="20"/>
                <w:lang w:val="en-US"/>
              </w:rPr>
              <w:t xml:space="preserve"> </w:t>
            </w:r>
            <w:r w:rsidRPr="006A3BBC">
              <w:rPr>
                <w:rFonts w:ascii="GHEA Grapalat" w:hAnsi="GHEA Grapalat"/>
                <w:i/>
                <w:sz w:val="20"/>
                <w:szCs w:val="20"/>
              </w:rPr>
              <w:t xml:space="preserve">Лори </w:t>
            </w:r>
            <w:r w:rsidRPr="006A3BBC">
              <w:rPr>
                <w:rFonts w:ascii="GHEA Grapalat" w:hAnsi="GHEA Grapalat"/>
                <w:i/>
                <w:sz w:val="20"/>
                <w:szCs w:val="20"/>
                <w:lang w:val="en-US"/>
              </w:rPr>
              <w:t xml:space="preserve"> </w:t>
            </w:r>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215"/>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t>11</w:t>
            </w:r>
          </w:p>
        </w:tc>
        <w:tc>
          <w:tcPr>
            <w:tcW w:w="1380" w:type="dxa"/>
            <w:vAlign w:val="center"/>
          </w:tcPr>
          <w:p w:rsidR="001E2402" w:rsidRPr="006A3BBC" w:rsidRDefault="001E2402" w:rsidP="001E2402">
            <w:pPr>
              <w:jc w:val="center"/>
              <w:rPr>
                <w:rFonts w:ascii="GHEA Grapalat" w:hAnsi="GHEA Grapalat" w:cs="Calibri"/>
                <w:sz w:val="18"/>
                <w:szCs w:val="18"/>
              </w:rPr>
            </w:pPr>
            <w:r w:rsidRPr="006A3BBC">
              <w:rPr>
                <w:rFonts w:ascii="GHEA Grapalat" w:hAnsi="GHEA Grapalat" w:cs="Calibri"/>
                <w:sz w:val="18"/>
                <w:szCs w:val="18"/>
              </w:rPr>
              <w:t>15811180</w:t>
            </w:r>
          </w:p>
        </w:tc>
        <w:tc>
          <w:tcPr>
            <w:tcW w:w="2350" w:type="dxa"/>
          </w:tcPr>
          <w:p w:rsidR="001E2402" w:rsidRPr="006A3BBC" w:rsidRDefault="001E2402" w:rsidP="001E2402">
            <w:pPr>
              <w:rPr>
                <w:rFonts w:ascii="GHEA Grapalat" w:hAnsi="GHEA Grapalat"/>
                <w:i/>
                <w:sz w:val="20"/>
                <w:szCs w:val="20"/>
                <w:lang w:val="en-US"/>
              </w:rPr>
            </w:pPr>
            <w:proofErr w:type="spellStart"/>
            <w:r w:rsidRPr="006A3BBC">
              <w:rPr>
                <w:rFonts w:ascii="GHEA Grapalat" w:hAnsi="GHEA Grapalat"/>
                <w:i/>
                <w:sz w:val="20"/>
                <w:szCs w:val="20"/>
                <w:lang w:val="en-US"/>
              </w:rPr>
              <w:t>Гата</w:t>
            </w:r>
            <w:proofErr w:type="spellEnd"/>
            <w:r w:rsidRPr="006A3BBC">
              <w:rPr>
                <w:rFonts w:ascii="GHEA Grapalat" w:hAnsi="GHEA Grapalat"/>
                <w:i/>
                <w:sz w:val="20"/>
                <w:szCs w:val="20"/>
                <w:lang w:val="en-US"/>
              </w:rPr>
              <w:t xml:space="preserve"> </w:t>
            </w:r>
            <w:proofErr w:type="spellStart"/>
            <w:r w:rsidRPr="006A3BBC">
              <w:rPr>
                <w:rFonts w:ascii="GHEA Grapalat" w:hAnsi="GHEA Grapalat"/>
                <w:i/>
                <w:sz w:val="20"/>
                <w:szCs w:val="20"/>
                <w:lang w:val="en-US"/>
              </w:rPr>
              <w:t>круглий</w:t>
            </w:r>
            <w:proofErr w:type="spellEnd"/>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215"/>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t>12</w:t>
            </w:r>
          </w:p>
        </w:tc>
        <w:tc>
          <w:tcPr>
            <w:tcW w:w="1380" w:type="dxa"/>
            <w:vAlign w:val="center"/>
          </w:tcPr>
          <w:p w:rsidR="001E2402" w:rsidRPr="006A3BBC" w:rsidRDefault="001E2402" w:rsidP="001E2402">
            <w:pPr>
              <w:jc w:val="center"/>
              <w:rPr>
                <w:rFonts w:ascii="GHEA Grapalat" w:hAnsi="GHEA Grapalat"/>
                <w:i/>
                <w:color w:val="000000"/>
                <w:sz w:val="18"/>
                <w:szCs w:val="18"/>
              </w:rPr>
            </w:pPr>
            <w:r w:rsidRPr="006A3BBC">
              <w:rPr>
                <w:rFonts w:ascii="GHEA Grapalat" w:hAnsi="GHEA Grapalat"/>
                <w:sz w:val="18"/>
                <w:szCs w:val="18"/>
              </w:rPr>
              <w:t>15321000</w:t>
            </w:r>
          </w:p>
        </w:tc>
        <w:tc>
          <w:tcPr>
            <w:tcW w:w="2350" w:type="dxa"/>
          </w:tcPr>
          <w:p w:rsidR="001E2402" w:rsidRPr="006A3BBC" w:rsidRDefault="001E2402" w:rsidP="001E2402">
            <w:pPr>
              <w:rPr>
                <w:rFonts w:ascii="GHEA Grapalat" w:hAnsi="GHEA Grapalat"/>
                <w:i/>
                <w:sz w:val="20"/>
                <w:szCs w:val="20"/>
                <w:lang w:val="en-US"/>
              </w:rPr>
            </w:pPr>
            <w:r w:rsidRPr="006A3BBC">
              <w:rPr>
                <w:rFonts w:ascii="GHEA Grapalat" w:hAnsi="GHEA Grapalat"/>
                <w:i/>
                <w:sz w:val="20"/>
                <w:szCs w:val="20"/>
              </w:rPr>
              <w:t>фруктовый сок</w:t>
            </w:r>
            <w:r w:rsidRPr="006A3BBC">
              <w:rPr>
                <w:rFonts w:ascii="GHEA Grapalat" w:hAnsi="GHEA Grapalat"/>
                <w:i/>
                <w:sz w:val="20"/>
                <w:szCs w:val="20"/>
                <w:lang w:val="en-US"/>
              </w:rPr>
              <w:t xml:space="preserve">  0.2л</w:t>
            </w:r>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215"/>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t>13</w:t>
            </w:r>
          </w:p>
        </w:tc>
        <w:tc>
          <w:tcPr>
            <w:tcW w:w="1380" w:type="dxa"/>
            <w:vAlign w:val="center"/>
          </w:tcPr>
          <w:p w:rsidR="001E2402" w:rsidRPr="006A3BBC" w:rsidRDefault="001E2402" w:rsidP="001E2402">
            <w:pPr>
              <w:jc w:val="center"/>
              <w:rPr>
                <w:rFonts w:ascii="GHEA Grapalat" w:hAnsi="GHEA Grapalat" w:cs="Calibri"/>
                <w:sz w:val="18"/>
                <w:szCs w:val="18"/>
              </w:rPr>
            </w:pPr>
            <w:r w:rsidRPr="006A3BBC">
              <w:rPr>
                <w:rFonts w:ascii="GHEA Grapalat" w:hAnsi="GHEA Grapalat" w:cs="Calibri"/>
                <w:sz w:val="18"/>
                <w:szCs w:val="18"/>
              </w:rPr>
              <w:t>15512000</w:t>
            </w:r>
          </w:p>
        </w:tc>
        <w:tc>
          <w:tcPr>
            <w:tcW w:w="2350" w:type="dxa"/>
          </w:tcPr>
          <w:p w:rsidR="001E2402" w:rsidRPr="006A3BBC" w:rsidRDefault="001E2402" w:rsidP="001E2402">
            <w:pPr>
              <w:rPr>
                <w:rFonts w:ascii="GHEA Grapalat" w:hAnsi="GHEA Grapalat"/>
                <w:i/>
                <w:sz w:val="20"/>
                <w:szCs w:val="20"/>
                <w:lang w:val="en-US"/>
              </w:rPr>
            </w:pPr>
            <w:proofErr w:type="spellStart"/>
            <w:r w:rsidRPr="006A3BBC">
              <w:rPr>
                <w:rFonts w:ascii="GHEA Grapalat" w:hAnsi="GHEA Grapalat"/>
                <w:i/>
                <w:sz w:val="20"/>
                <w:szCs w:val="20"/>
                <w:lang w:val="en-US"/>
              </w:rPr>
              <w:t>сметана</w:t>
            </w:r>
            <w:proofErr w:type="spellEnd"/>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215"/>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t>14</w:t>
            </w:r>
          </w:p>
        </w:tc>
        <w:tc>
          <w:tcPr>
            <w:tcW w:w="1380" w:type="dxa"/>
            <w:vAlign w:val="center"/>
          </w:tcPr>
          <w:p w:rsidR="001E2402" w:rsidRPr="006A3BBC" w:rsidRDefault="001E2402" w:rsidP="001E2402">
            <w:pPr>
              <w:jc w:val="center"/>
              <w:rPr>
                <w:rFonts w:ascii="GHEA Grapalat" w:hAnsi="GHEA Grapalat" w:cs="Calibri"/>
                <w:sz w:val="18"/>
                <w:szCs w:val="18"/>
              </w:rPr>
            </w:pPr>
            <w:r w:rsidRPr="006A3BBC">
              <w:rPr>
                <w:rFonts w:ascii="GHEA Grapalat" w:hAnsi="GHEA Grapalat" w:cs="Calibri"/>
                <w:sz w:val="18"/>
                <w:szCs w:val="18"/>
              </w:rPr>
              <w:t>15542100</w:t>
            </w:r>
          </w:p>
        </w:tc>
        <w:tc>
          <w:tcPr>
            <w:tcW w:w="2350" w:type="dxa"/>
          </w:tcPr>
          <w:p w:rsidR="001E2402" w:rsidRPr="006A3BBC" w:rsidRDefault="001E2402" w:rsidP="001E2402">
            <w:pPr>
              <w:pStyle w:val="HTML"/>
              <w:rPr>
                <w:rFonts w:ascii="GHEA Grapalat" w:hAnsi="GHEA Grapalat"/>
                <w:i/>
                <w:lang w:val="en-US"/>
              </w:rPr>
            </w:pPr>
            <w:r w:rsidRPr="006A3BBC">
              <w:rPr>
                <w:rFonts w:ascii="GHEA Grapalat" w:hAnsi="GHEA Grapalat"/>
                <w:i/>
              </w:rPr>
              <w:t>Творог</w:t>
            </w:r>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215"/>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t>15</w:t>
            </w:r>
          </w:p>
        </w:tc>
        <w:tc>
          <w:tcPr>
            <w:tcW w:w="1380" w:type="dxa"/>
            <w:vAlign w:val="center"/>
          </w:tcPr>
          <w:p w:rsidR="001E2402" w:rsidRPr="006A3BBC" w:rsidRDefault="001E2402" w:rsidP="001E2402">
            <w:pPr>
              <w:jc w:val="center"/>
              <w:rPr>
                <w:rFonts w:ascii="GHEA Grapalat" w:hAnsi="GHEA Grapalat" w:cs="Calibri"/>
                <w:sz w:val="18"/>
                <w:szCs w:val="18"/>
              </w:rPr>
            </w:pPr>
            <w:r w:rsidRPr="006A3BBC">
              <w:rPr>
                <w:rFonts w:ascii="GHEA Grapalat" w:hAnsi="GHEA Grapalat" w:cs="Calibri"/>
                <w:sz w:val="18"/>
                <w:szCs w:val="18"/>
              </w:rPr>
              <w:t>15810000</w:t>
            </w:r>
          </w:p>
        </w:tc>
        <w:tc>
          <w:tcPr>
            <w:tcW w:w="2350" w:type="dxa"/>
          </w:tcPr>
          <w:p w:rsidR="001E2402" w:rsidRPr="006A3BBC" w:rsidRDefault="001E2402" w:rsidP="001E2402">
            <w:pPr>
              <w:rPr>
                <w:rFonts w:ascii="GHEA Grapalat" w:hAnsi="GHEA Grapalat"/>
                <w:i/>
                <w:sz w:val="20"/>
                <w:szCs w:val="20"/>
                <w:lang w:val="en-US"/>
              </w:rPr>
            </w:pPr>
            <w:proofErr w:type="spellStart"/>
            <w:r w:rsidRPr="006A3BBC">
              <w:rPr>
                <w:rFonts w:ascii="GHEA Grapalat" w:hAnsi="GHEA Grapalat"/>
                <w:i/>
                <w:sz w:val="20"/>
                <w:szCs w:val="20"/>
                <w:lang w:val="en-US"/>
              </w:rPr>
              <w:t>Хлеб</w:t>
            </w:r>
            <w:proofErr w:type="spellEnd"/>
            <w:r w:rsidRPr="006A3BBC">
              <w:rPr>
                <w:rFonts w:ascii="GHEA Grapalat" w:hAnsi="GHEA Grapalat"/>
                <w:i/>
                <w:sz w:val="20"/>
                <w:szCs w:val="20"/>
                <w:lang w:val="en-US"/>
              </w:rPr>
              <w:t xml:space="preserve"> ,,</w:t>
            </w:r>
            <w:proofErr w:type="spellStart"/>
            <w:r w:rsidRPr="006A3BBC">
              <w:rPr>
                <w:rFonts w:ascii="GHEA Grapalat" w:hAnsi="GHEA Grapalat"/>
                <w:i/>
                <w:sz w:val="20"/>
                <w:szCs w:val="20"/>
                <w:lang w:val="en-US"/>
              </w:rPr>
              <w:t>Ход-Дог</w:t>
            </w:r>
            <w:proofErr w:type="spellEnd"/>
            <w:r w:rsidRPr="006A3BBC">
              <w:rPr>
                <w:rFonts w:ascii="GHEA Grapalat" w:hAnsi="GHEA Grapalat"/>
                <w:i/>
                <w:sz w:val="20"/>
                <w:szCs w:val="20"/>
                <w:lang w:val="en-US"/>
              </w:rPr>
              <w:t>,,</w:t>
            </w:r>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215"/>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t>16</w:t>
            </w:r>
          </w:p>
        </w:tc>
        <w:tc>
          <w:tcPr>
            <w:tcW w:w="1380" w:type="dxa"/>
            <w:vAlign w:val="center"/>
          </w:tcPr>
          <w:p w:rsidR="001E2402" w:rsidRPr="006A3BBC" w:rsidRDefault="001E2402" w:rsidP="001E2402">
            <w:pPr>
              <w:jc w:val="center"/>
              <w:rPr>
                <w:rFonts w:ascii="GHEA Grapalat" w:hAnsi="GHEA Grapalat" w:cs="Calibri"/>
                <w:sz w:val="18"/>
                <w:szCs w:val="18"/>
              </w:rPr>
            </w:pPr>
            <w:r w:rsidRPr="006A3BBC">
              <w:rPr>
                <w:rFonts w:ascii="GHEA Grapalat" w:hAnsi="GHEA Grapalat" w:cs="Calibri"/>
                <w:sz w:val="18"/>
                <w:szCs w:val="18"/>
              </w:rPr>
              <w:t>15811130</w:t>
            </w:r>
          </w:p>
        </w:tc>
        <w:tc>
          <w:tcPr>
            <w:tcW w:w="2350" w:type="dxa"/>
          </w:tcPr>
          <w:p w:rsidR="001E2402" w:rsidRPr="006A3BBC" w:rsidRDefault="001E2402" w:rsidP="001E2402">
            <w:pPr>
              <w:rPr>
                <w:rFonts w:ascii="GHEA Grapalat" w:hAnsi="GHEA Grapalat"/>
                <w:i/>
                <w:sz w:val="20"/>
                <w:szCs w:val="20"/>
                <w:lang w:val="en-US"/>
              </w:rPr>
            </w:pPr>
            <w:proofErr w:type="spellStart"/>
            <w:r w:rsidRPr="006A3BBC">
              <w:rPr>
                <w:rFonts w:ascii="GHEA Grapalat" w:hAnsi="GHEA Grapalat"/>
                <w:i/>
                <w:sz w:val="20"/>
                <w:szCs w:val="20"/>
                <w:lang w:val="en-US"/>
              </w:rPr>
              <w:t>Булки</w:t>
            </w:r>
            <w:proofErr w:type="spellEnd"/>
            <w:r w:rsidRPr="006A3BBC">
              <w:rPr>
                <w:rFonts w:ascii="GHEA Grapalat" w:hAnsi="GHEA Grapalat"/>
                <w:i/>
                <w:sz w:val="20"/>
                <w:szCs w:val="20"/>
                <w:lang w:val="en-US"/>
              </w:rPr>
              <w:t xml:space="preserve"> </w:t>
            </w:r>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215"/>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t>17</w:t>
            </w:r>
          </w:p>
        </w:tc>
        <w:tc>
          <w:tcPr>
            <w:tcW w:w="1380" w:type="dxa"/>
            <w:vAlign w:val="center"/>
          </w:tcPr>
          <w:p w:rsidR="001E2402" w:rsidRPr="006A3BBC" w:rsidRDefault="001E2402" w:rsidP="001E2402">
            <w:pPr>
              <w:jc w:val="center"/>
              <w:rPr>
                <w:rFonts w:ascii="GHEA Grapalat" w:hAnsi="GHEA Grapalat" w:cs="Calibri"/>
                <w:sz w:val="18"/>
                <w:szCs w:val="18"/>
              </w:rPr>
            </w:pPr>
            <w:r w:rsidRPr="006A3BBC">
              <w:rPr>
                <w:rFonts w:ascii="GHEA Grapalat" w:hAnsi="GHEA Grapalat" w:cs="Calibri"/>
                <w:sz w:val="18"/>
                <w:szCs w:val="18"/>
              </w:rPr>
              <w:t>15512110</w:t>
            </w:r>
          </w:p>
        </w:tc>
        <w:tc>
          <w:tcPr>
            <w:tcW w:w="2350" w:type="dxa"/>
          </w:tcPr>
          <w:p w:rsidR="001E2402" w:rsidRPr="006A3BBC" w:rsidRDefault="001E2402" w:rsidP="001E2402">
            <w:pPr>
              <w:pStyle w:val="HTML"/>
              <w:rPr>
                <w:rFonts w:ascii="GHEA Grapalat" w:hAnsi="GHEA Grapalat"/>
                <w:i/>
                <w:lang w:val="en-US"/>
              </w:rPr>
            </w:pPr>
            <w:r w:rsidRPr="006A3BBC">
              <w:rPr>
                <w:rFonts w:ascii="GHEA Grapalat" w:hAnsi="GHEA Grapalat"/>
                <w:i/>
              </w:rPr>
              <w:t>Плавленый сыр</w:t>
            </w:r>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r w:rsidR="001E2402" w:rsidRPr="006A3BBC" w:rsidTr="005F11B9">
        <w:trPr>
          <w:trHeight w:val="215"/>
          <w:jc w:val="center"/>
        </w:trPr>
        <w:tc>
          <w:tcPr>
            <w:tcW w:w="1548" w:type="dxa"/>
            <w:vAlign w:val="center"/>
          </w:tcPr>
          <w:p w:rsidR="001E2402" w:rsidRPr="006A3BBC" w:rsidRDefault="001E2402" w:rsidP="001E2402">
            <w:pPr>
              <w:widowControl w:val="0"/>
              <w:jc w:val="center"/>
              <w:rPr>
                <w:rFonts w:ascii="GHEA Grapalat" w:hAnsi="GHEA Grapalat"/>
                <w:sz w:val="16"/>
                <w:szCs w:val="16"/>
                <w:lang w:val="en-US"/>
              </w:rPr>
            </w:pPr>
            <w:r w:rsidRPr="006A3BBC">
              <w:rPr>
                <w:rFonts w:ascii="GHEA Grapalat" w:hAnsi="GHEA Grapalat"/>
                <w:sz w:val="16"/>
                <w:szCs w:val="16"/>
                <w:lang w:val="en-US"/>
              </w:rPr>
              <w:t>18</w:t>
            </w:r>
          </w:p>
        </w:tc>
        <w:tc>
          <w:tcPr>
            <w:tcW w:w="1380" w:type="dxa"/>
            <w:vAlign w:val="center"/>
          </w:tcPr>
          <w:p w:rsidR="001E2402" w:rsidRPr="006A3BBC" w:rsidRDefault="001E2402" w:rsidP="001E2402">
            <w:pPr>
              <w:jc w:val="center"/>
              <w:rPr>
                <w:rFonts w:ascii="GHEA Grapalat" w:hAnsi="GHEA Grapalat" w:cs="Calibri"/>
                <w:sz w:val="18"/>
                <w:szCs w:val="18"/>
              </w:rPr>
            </w:pPr>
            <w:r w:rsidRPr="006A3BBC">
              <w:rPr>
                <w:rFonts w:ascii="GHEA Grapalat" w:hAnsi="GHEA Grapalat" w:cs="Calibri"/>
                <w:sz w:val="18"/>
                <w:szCs w:val="18"/>
              </w:rPr>
              <w:t>15821500</w:t>
            </w:r>
          </w:p>
        </w:tc>
        <w:tc>
          <w:tcPr>
            <w:tcW w:w="2350" w:type="dxa"/>
          </w:tcPr>
          <w:p w:rsidR="001E2402" w:rsidRPr="006A3BBC" w:rsidRDefault="001E2402" w:rsidP="001E2402">
            <w:pPr>
              <w:pStyle w:val="HTML"/>
              <w:rPr>
                <w:rFonts w:ascii="GHEA Grapalat" w:hAnsi="GHEA Grapalat"/>
                <w:i/>
                <w:lang w:val="en-US"/>
              </w:rPr>
            </w:pPr>
            <w:r w:rsidRPr="006A3BBC">
              <w:rPr>
                <w:rFonts w:ascii="GHEA Grapalat" w:hAnsi="GHEA Grapalat"/>
                <w:i/>
              </w:rPr>
              <w:t>Шоколадные вафли</w:t>
            </w:r>
          </w:p>
        </w:tc>
        <w:tc>
          <w:tcPr>
            <w:tcW w:w="712"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11%</w:t>
            </w:r>
          </w:p>
        </w:tc>
        <w:tc>
          <w:tcPr>
            <w:tcW w:w="918"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23%</w:t>
            </w:r>
          </w:p>
        </w:tc>
        <w:tc>
          <w:tcPr>
            <w:tcW w:w="63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35%</w:t>
            </w:r>
          </w:p>
        </w:tc>
        <w:tc>
          <w:tcPr>
            <w:tcW w:w="78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45%</w:t>
            </w:r>
          </w:p>
        </w:tc>
        <w:tc>
          <w:tcPr>
            <w:tcW w:w="615"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597"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653"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754" w:type="dxa"/>
          </w:tcPr>
          <w:p w:rsidR="001E2402" w:rsidRPr="006A3BBC" w:rsidRDefault="001E2402" w:rsidP="001E2402">
            <w:pPr>
              <w:jc w:val="center"/>
              <w:rPr>
                <w:rFonts w:ascii="GHEA Grapalat" w:hAnsi="GHEA Grapalat" w:cs="Arial"/>
                <w:sz w:val="18"/>
                <w:szCs w:val="18"/>
              </w:rPr>
            </w:pPr>
            <w:r w:rsidRPr="006A3BBC">
              <w:rPr>
                <w:rFonts w:ascii="GHEA Grapalat" w:hAnsi="GHEA Grapalat" w:cs="Arial"/>
                <w:sz w:val="18"/>
                <w:szCs w:val="18"/>
              </w:rPr>
              <w:t>55%</w:t>
            </w:r>
          </w:p>
        </w:tc>
        <w:tc>
          <w:tcPr>
            <w:tcW w:w="863"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67</w:t>
            </w:r>
            <w:r w:rsidRPr="006A3BBC">
              <w:rPr>
                <w:rFonts w:ascii="GHEA Grapalat" w:hAnsi="GHEA Grapalat" w:cs="Arial"/>
                <w:sz w:val="18"/>
                <w:szCs w:val="18"/>
                <w:lang w:val="pt-BR"/>
              </w:rPr>
              <w:t>%</w:t>
            </w:r>
          </w:p>
        </w:tc>
        <w:tc>
          <w:tcPr>
            <w:tcW w:w="822"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81</w:t>
            </w:r>
            <w:r w:rsidRPr="006A3BBC">
              <w:rPr>
                <w:rFonts w:ascii="GHEA Grapalat" w:hAnsi="GHEA Grapalat" w:cs="Arial"/>
                <w:sz w:val="18"/>
                <w:szCs w:val="18"/>
                <w:lang w:val="pt-BR"/>
              </w:rPr>
              <w:t>%</w:t>
            </w:r>
          </w:p>
        </w:tc>
        <w:tc>
          <w:tcPr>
            <w:tcW w:w="865"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rPr>
              <w:t>91</w:t>
            </w:r>
            <w:r w:rsidRPr="006A3BBC">
              <w:rPr>
                <w:rFonts w:ascii="GHEA Grapalat" w:hAnsi="GHEA Grapalat" w:cs="Arial"/>
                <w:sz w:val="18"/>
                <w:szCs w:val="18"/>
                <w:lang w:val="pt-BR"/>
              </w:rPr>
              <w:t>%</w:t>
            </w:r>
          </w:p>
        </w:tc>
        <w:tc>
          <w:tcPr>
            <w:tcW w:w="827" w:type="dxa"/>
          </w:tcPr>
          <w:p w:rsidR="001E2402" w:rsidRPr="006A3BBC" w:rsidRDefault="001E2402" w:rsidP="001E2402">
            <w:pPr>
              <w:jc w:val="center"/>
              <w:rPr>
                <w:rFonts w:ascii="GHEA Grapalat" w:hAnsi="GHEA Grapalat" w:cs="Arial"/>
                <w:sz w:val="18"/>
                <w:szCs w:val="18"/>
                <w:lang w:val="pt-BR"/>
              </w:rPr>
            </w:pPr>
            <w:r w:rsidRPr="006A3BBC">
              <w:rPr>
                <w:rFonts w:ascii="GHEA Grapalat" w:hAnsi="GHEA Grapalat" w:cs="Arial"/>
                <w:sz w:val="18"/>
                <w:szCs w:val="18"/>
                <w:lang w:val="pt-BR"/>
              </w:rPr>
              <w:t>100%</w:t>
            </w:r>
          </w:p>
        </w:tc>
        <w:tc>
          <w:tcPr>
            <w:tcW w:w="746" w:type="dxa"/>
          </w:tcPr>
          <w:p w:rsidR="001E2402" w:rsidRPr="006A3BBC" w:rsidRDefault="001E2402" w:rsidP="001E2402">
            <w:pPr>
              <w:jc w:val="center"/>
              <w:rPr>
                <w:rFonts w:ascii="GHEA Grapalat" w:hAnsi="GHEA Grapalat"/>
                <w:b/>
                <w:sz w:val="20"/>
                <w:szCs w:val="20"/>
                <w:lang w:val="pt-BR"/>
              </w:rPr>
            </w:pPr>
            <w:r w:rsidRPr="006A3BBC">
              <w:rPr>
                <w:rFonts w:ascii="GHEA Grapalat" w:hAnsi="GHEA Grapalat"/>
                <w:b/>
                <w:sz w:val="20"/>
                <w:szCs w:val="20"/>
                <w:lang w:val="pt-BR"/>
              </w:rPr>
              <w:t>100%</w:t>
            </w:r>
          </w:p>
        </w:tc>
      </w:tr>
    </w:tbl>
    <w:p w:rsidR="00071D1C" w:rsidRPr="006A3BBC" w:rsidRDefault="00071D1C" w:rsidP="00B46D58">
      <w:pPr>
        <w:widowControl w:val="0"/>
        <w:spacing w:after="120"/>
        <w:rPr>
          <w:rFonts w:ascii="GHEA Grapalat" w:hAnsi="GHEA Grapalat"/>
          <w:i/>
        </w:rPr>
      </w:pPr>
    </w:p>
    <w:p w:rsidR="00414EBE" w:rsidRPr="006A3BBC" w:rsidRDefault="00414EBE" w:rsidP="00414EBE">
      <w:pPr>
        <w:widowControl w:val="0"/>
        <w:jc w:val="both"/>
        <w:rPr>
          <w:rFonts w:ascii="GHEA Grapalat" w:hAnsi="GHEA Grapalat"/>
        </w:rPr>
      </w:pPr>
    </w:p>
    <w:tbl>
      <w:tblPr>
        <w:tblW w:w="9639" w:type="dxa"/>
        <w:tblInd w:w="1387" w:type="dxa"/>
        <w:tblLayout w:type="fixed"/>
        <w:tblLook w:val="0000" w:firstRow="0" w:lastRow="0" w:firstColumn="0" w:lastColumn="0" w:noHBand="0" w:noVBand="0"/>
      </w:tblPr>
      <w:tblGrid>
        <w:gridCol w:w="4536"/>
        <w:gridCol w:w="760"/>
        <w:gridCol w:w="4343"/>
      </w:tblGrid>
      <w:tr w:rsidR="00F84E6C" w:rsidRPr="006A3BBC" w:rsidTr="00F84E6C">
        <w:tc>
          <w:tcPr>
            <w:tcW w:w="4536" w:type="dxa"/>
          </w:tcPr>
          <w:p w:rsidR="00F84E6C" w:rsidRPr="006A3BBC" w:rsidRDefault="00F84E6C" w:rsidP="00E32B4C">
            <w:pPr>
              <w:widowControl w:val="0"/>
              <w:spacing w:after="160"/>
              <w:jc w:val="center"/>
              <w:rPr>
                <w:rFonts w:ascii="GHEA Grapalat" w:hAnsi="GHEA Grapalat"/>
                <w:b/>
              </w:rPr>
            </w:pPr>
          </w:p>
          <w:p w:rsidR="00F84E6C" w:rsidRPr="006A3BBC" w:rsidRDefault="00F84E6C" w:rsidP="00E32B4C">
            <w:pPr>
              <w:widowControl w:val="0"/>
              <w:spacing w:after="160"/>
              <w:jc w:val="center"/>
              <w:rPr>
                <w:rFonts w:ascii="GHEA Grapalat" w:hAnsi="GHEA Grapalat"/>
                <w:b/>
              </w:rPr>
            </w:pPr>
            <w:r w:rsidRPr="006A3BBC">
              <w:rPr>
                <w:rFonts w:ascii="GHEA Grapalat" w:hAnsi="GHEA Grapalat"/>
                <w:b/>
              </w:rPr>
              <w:t>ПОКУПАТЕЛЬ</w:t>
            </w:r>
          </w:p>
          <w:p w:rsidR="00F84E6C" w:rsidRPr="006A3BBC" w:rsidRDefault="00F84E6C" w:rsidP="00E32B4C">
            <w:pPr>
              <w:widowControl w:val="0"/>
              <w:jc w:val="center"/>
              <w:rPr>
                <w:rFonts w:ascii="GHEA Grapalat" w:hAnsi="GHEA Grapalat" w:cs="Sylfaen"/>
                <w:b/>
                <w:bCs/>
                <w:i/>
                <w:sz w:val="20"/>
                <w:szCs w:val="20"/>
              </w:rPr>
            </w:pPr>
            <w:r w:rsidRPr="006A3BBC">
              <w:rPr>
                <w:rFonts w:ascii="GHEA Grapalat" w:hAnsi="GHEA Grapalat"/>
                <w:i/>
                <w:sz w:val="20"/>
                <w:szCs w:val="20"/>
                <w:lang w:eastAsia="en-US" w:bidi="ar-SA"/>
              </w:rPr>
              <w:t xml:space="preserve">Основная школа </w:t>
            </w:r>
            <w:r w:rsidRPr="006A3BBC">
              <w:rPr>
                <w:rFonts w:ascii="GHEA Grapalat" w:hAnsi="GHEA Grapalat"/>
                <w:i/>
                <w:sz w:val="20"/>
                <w:szCs w:val="20"/>
              </w:rPr>
              <w:t>"№ 1</w:t>
            </w:r>
            <w:r w:rsidRPr="006A3BBC">
              <w:rPr>
                <w:rFonts w:ascii="GHEA Grapalat" w:hAnsi="GHEA Grapalat"/>
                <w:i/>
                <w:sz w:val="20"/>
                <w:szCs w:val="20"/>
                <w:lang w:eastAsia="en-US" w:bidi="ar-SA"/>
              </w:rPr>
              <w:t xml:space="preserve"> </w:t>
            </w:r>
            <w:proofErr w:type="spellStart"/>
            <w:r w:rsidRPr="006A3BBC">
              <w:rPr>
                <w:rFonts w:ascii="GHEA Grapalat" w:hAnsi="GHEA Grapalat"/>
                <w:i/>
                <w:sz w:val="20"/>
                <w:szCs w:val="20"/>
                <w:lang w:eastAsia="en-US" w:bidi="ar-SA"/>
              </w:rPr>
              <w:t>г</w:t>
            </w:r>
            <w:proofErr w:type="gramStart"/>
            <w:r w:rsidRPr="006A3BBC">
              <w:rPr>
                <w:rFonts w:ascii="GHEA Grapalat" w:hAnsi="GHEA Grapalat"/>
                <w:i/>
                <w:sz w:val="20"/>
                <w:szCs w:val="20"/>
                <w:lang w:eastAsia="en-US" w:bidi="ar-SA"/>
              </w:rPr>
              <w:t>.А</w:t>
            </w:r>
            <w:proofErr w:type="gramEnd"/>
            <w:r w:rsidRPr="006A3BBC">
              <w:rPr>
                <w:rFonts w:ascii="GHEA Grapalat" w:hAnsi="GHEA Grapalat"/>
                <w:i/>
                <w:sz w:val="20"/>
                <w:szCs w:val="20"/>
                <w:lang w:eastAsia="en-US" w:bidi="ar-SA"/>
              </w:rPr>
              <w:t>рташат</w:t>
            </w:r>
            <w:proofErr w:type="spellEnd"/>
            <w:r w:rsidRPr="006A3BBC">
              <w:rPr>
                <w:rFonts w:ascii="GHEA Grapalat" w:hAnsi="GHEA Grapalat"/>
                <w:i/>
                <w:sz w:val="20"/>
                <w:szCs w:val="20"/>
                <w:lang w:eastAsia="en-US" w:bidi="ar-SA"/>
              </w:rPr>
              <w:t xml:space="preserve">  имени </w:t>
            </w:r>
            <w:proofErr w:type="spellStart"/>
            <w:r w:rsidRPr="006A3BBC">
              <w:rPr>
                <w:rFonts w:ascii="GHEA Grapalat" w:hAnsi="GHEA Grapalat"/>
                <w:i/>
                <w:sz w:val="20"/>
                <w:szCs w:val="20"/>
                <w:lang w:eastAsia="en-US" w:bidi="ar-SA"/>
              </w:rPr>
              <w:t>А.Голецяна</w:t>
            </w:r>
            <w:proofErr w:type="spellEnd"/>
            <w:r w:rsidRPr="006A3BBC">
              <w:rPr>
                <w:rFonts w:ascii="GHEA Grapalat" w:hAnsi="GHEA Grapalat"/>
                <w:i/>
                <w:sz w:val="20"/>
                <w:szCs w:val="20"/>
                <w:lang w:eastAsia="en-US" w:bidi="ar-SA"/>
              </w:rPr>
              <w:t>» ГНКО</w:t>
            </w:r>
          </w:p>
          <w:p w:rsidR="00F84E6C" w:rsidRPr="006A3BBC" w:rsidRDefault="00F84E6C" w:rsidP="00E32B4C">
            <w:pPr>
              <w:widowControl w:val="0"/>
              <w:jc w:val="center"/>
              <w:rPr>
                <w:rFonts w:ascii="GHEA Grapalat" w:hAnsi="GHEA Grapalat"/>
                <w:i/>
                <w:sz w:val="20"/>
                <w:szCs w:val="20"/>
              </w:rPr>
            </w:pPr>
            <w:proofErr w:type="gramStart"/>
            <w:r w:rsidRPr="006A3BBC">
              <w:rPr>
                <w:rFonts w:ascii="GHEA Grapalat" w:hAnsi="GHEA Grapalat"/>
                <w:i/>
                <w:sz w:val="20"/>
                <w:szCs w:val="20"/>
              </w:rPr>
              <w:t>О</w:t>
            </w:r>
            <w:proofErr w:type="gramEnd"/>
            <w:r w:rsidRPr="006A3BBC">
              <w:rPr>
                <w:rFonts w:ascii="GHEA Grapalat" w:hAnsi="GHEA Grapalat"/>
                <w:i/>
                <w:sz w:val="20"/>
                <w:szCs w:val="20"/>
              </w:rPr>
              <w:t xml:space="preserve"> Арташат   улица Маркса  13</w:t>
            </w:r>
          </w:p>
          <w:p w:rsidR="00F84E6C" w:rsidRPr="006A3BBC" w:rsidRDefault="00F84E6C" w:rsidP="00E32B4C">
            <w:pPr>
              <w:widowControl w:val="0"/>
              <w:jc w:val="center"/>
              <w:rPr>
                <w:rFonts w:ascii="GHEA Grapalat" w:hAnsi="GHEA Grapalat"/>
                <w:sz w:val="20"/>
                <w:szCs w:val="20"/>
                <w:lang w:eastAsia="en-US" w:bidi="ar-SA"/>
              </w:rPr>
            </w:pPr>
            <w:r w:rsidRPr="006A3BBC">
              <w:rPr>
                <w:rFonts w:ascii="GHEA Grapalat" w:hAnsi="GHEA Grapalat"/>
                <w:sz w:val="20"/>
                <w:szCs w:val="20"/>
                <w:lang w:eastAsia="en-US" w:bidi="ar-SA"/>
              </w:rPr>
              <w:t>Н/С 900418000395</w:t>
            </w:r>
          </w:p>
          <w:p w:rsidR="00F84E6C" w:rsidRPr="006A3BBC" w:rsidRDefault="00F84E6C" w:rsidP="00E32B4C">
            <w:pPr>
              <w:widowControl w:val="0"/>
              <w:jc w:val="center"/>
              <w:rPr>
                <w:rFonts w:ascii="GHEA Grapalat" w:hAnsi="GHEA Grapalat"/>
                <w:i/>
                <w:sz w:val="20"/>
                <w:szCs w:val="20"/>
                <w:lang w:eastAsia="en-US" w:bidi="ar-SA"/>
              </w:rPr>
            </w:pPr>
            <w:proofErr w:type="spellStart"/>
            <w:r w:rsidRPr="006A3BBC">
              <w:rPr>
                <w:rFonts w:ascii="GHEA Grapalat" w:hAnsi="GHEA Grapalat"/>
                <w:i/>
                <w:sz w:val="20"/>
                <w:szCs w:val="20"/>
                <w:lang w:eastAsia="en-US" w:bidi="ar-SA"/>
              </w:rPr>
              <w:t>Операционний</w:t>
            </w:r>
            <w:proofErr w:type="spellEnd"/>
            <w:r w:rsidRPr="006A3BBC">
              <w:rPr>
                <w:rFonts w:ascii="GHEA Grapalat" w:hAnsi="GHEA Grapalat"/>
                <w:i/>
                <w:sz w:val="20"/>
                <w:szCs w:val="20"/>
                <w:lang w:eastAsia="en-US" w:bidi="ar-SA"/>
              </w:rPr>
              <w:t xml:space="preserve"> отдел МФ РА</w:t>
            </w:r>
          </w:p>
          <w:p w:rsidR="00F84E6C" w:rsidRPr="006A3BBC" w:rsidRDefault="00F84E6C" w:rsidP="00E32B4C">
            <w:pPr>
              <w:widowControl w:val="0"/>
              <w:jc w:val="center"/>
              <w:rPr>
                <w:rFonts w:ascii="GHEA Grapalat" w:hAnsi="GHEA Grapalat"/>
                <w:sz w:val="20"/>
                <w:szCs w:val="20"/>
                <w:lang w:eastAsia="en-US" w:bidi="ar-SA"/>
              </w:rPr>
            </w:pPr>
            <w:r w:rsidRPr="006A3BBC">
              <w:rPr>
                <w:rFonts w:ascii="GHEA Grapalat" w:hAnsi="GHEA Grapalat"/>
                <w:sz w:val="20"/>
                <w:szCs w:val="20"/>
                <w:lang w:eastAsia="en-US" w:bidi="ar-SA"/>
              </w:rPr>
              <w:t xml:space="preserve">УНН </w:t>
            </w:r>
            <w:r w:rsidRPr="006A3BBC">
              <w:rPr>
                <w:rFonts w:ascii="GHEA Grapalat" w:hAnsi="GHEA Grapalat"/>
                <w:sz w:val="20"/>
                <w:szCs w:val="20"/>
                <w:lang w:val="hy-AM" w:eastAsia="en-US" w:bidi="ar-SA"/>
              </w:rPr>
              <w:t>042</w:t>
            </w:r>
            <w:r w:rsidRPr="006A3BBC">
              <w:rPr>
                <w:rFonts w:ascii="GHEA Grapalat" w:hAnsi="GHEA Grapalat"/>
                <w:sz w:val="20"/>
                <w:szCs w:val="20"/>
                <w:lang w:eastAsia="en-US" w:bidi="ar-SA"/>
              </w:rPr>
              <w:t>06708</w:t>
            </w:r>
          </w:p>
          <w:p w:rsidR="00F84E6C" w:rsidRPr="006A3BBC" w:rsidRDefault="00F84E6C" w:rsidP="00E32B4C">
            <w:pPr>
              <w:widowControl w:val="0"/>
              <w:jc w:val="center"/>
              <w:rPr>
                <w:rFonts w:ascii="GHEA Grapalat" w:hAnsi="GHEA Grapalat"/>
              </w:rPr>
            </w:pPr>
            <w:r w:rsidRPr="006A3BBC">
              <w:rPr>
                <w:rFonts w:ascii="GHEA Grapalat" w:hAnsi="GHEA Grapalat"/>
              </w:rPr>
              <w:t>______________</w:t>
            </w:r>
          </w:p>
          <w:p w:rsidR="00F84E6C" w:rsidRPr="006A3BBC" w:rsidRDefault="00F84E6C" w:rsidP="00E32B4C">
            <w:pPr>
              <w:widowControl w:val="0"/>
              <w:spacing w:after="160"/>
              <w:jc w:val="center"/>
              <w:rPr>
                <w:rFonts w:ascii="GHEA Grapalat" w:hAnsi="GHEA Grapalat"/>
                <w:sz w:val="16"/>
                <w:szCs w:val="16"/>
              </w:rPr>
            </w:pPr>
            <w:r w:rsidRPr="006A3BBC">
              <w:rPr>
                <w:rFonts w:ascii="GHEA Grapalat" w:hAnsi="GHEA Grapalat"/>
                <w:sz w:val="16"/>
                <w:szCs w:val="16"/>
              </w:rPr>
              <w:t>/подпись/</w:t>
            </w:r>
          </w:p>
          <w:p w:rsidR="00F84E6C" w:rsidRPr="006A3BBC" w:rsidRDefault="00F84E6C" w:rsidP="00E32B4C">
            <w:pPr>
              <w:widowControl w:val="0"/>
              <w:spacing w:after="160"/>
              <w:jc w:val="center"/>
              <w:rPr>
                <w:rFonts w:ascii="GHEA Grapalat" w:hAnsi="GHEA Grapalat"/>
                <w:sz w:val="20"/>
                <w:szCs w:val="20"/>
              </w:rPr>
            </w:pPr>
            <w:r w:rsidRPr="006A3BBC">
              <w:rPr>
                <w:rFonts w:ascii="GHEA Grapalat" w:hAnsi="GHEA Grapalat"/>
                <w:sz w:val="20"/>
                <w:szCs w:val="20"/>
              </w:rPr>
              <w:t>М. П.</w:t>
            </w:r>
          </w:p>
        </w:tc>
        <w:tc>
          <w:tcPr>
            <w:tcW w:w="760" w:type="dxa"/>
          </w:tcPr>
          <w:p w:rsidR="00F84E6C" w:rsidRPr="006A3BBC" w:rsidRDefault="00F84E6C" w:rsidP="00E32B4C">
            <w:pPr>
              <w:widowControl w:val="0"/>
              <w:spacing w:after="160"/>
              <w:jc w:val="center"/>
              <w:rPr>
                <w:rFonts w:ascii="GHEA Grapalat" w:hAnsi="GHEA Grapalat"/>
              </w:rPr>
            </w:pPr>
          </w:p>
        </w:tc>
        <w:tc>
          <w:tcPr>
            <w:tcW w:w="4343" w:type="dxa"/>
          </w:tcPr>
          <w:p w:rsidR="00F84E6C" w:rsidRPr="006A3BBC" w:rsidRDefault="00F84E6C" w:rsidP="00E32B4C">
            <w:pPr>
              <w:widowControl w:val="0"/>
              <w:spacing w:after="160"/>
              <w:jc w:val="center"/>
              <w:rPr>
                <w:rFonts w:ascii="GHEA Grapalat" w:hAnsi="GHEA Grapalat"/>
                <w:b/>
              </w:rPr>
            </w:pPr>
          </w:p>
          <w:p w:rsidR="00F84E6C" w:rsidRPr="006A3BBC" w:rsidRDefault="00F84E6C" w:rsidP="00E32B4C">
            <w:pPr>
              <w:widowControl w:val="0"/>
              <w:spacing w:after="160"/>
              <w:jc w:val="center"/>
              <w:rPr>
                <w:rFonts w:ascii="GHEA Grapalat" w:hAnsi="GHEA Grapalat" w:cs="Sylfaen"/>
                <w:b/>
                <w:bCs/>
              </w:rPr>
            </w:pPr>
            <w:r w:rsidRPr="006A3BBC">
              <w:rPr>
                <w:rFonts w:ascii="GHEA Grapalat" w:hAnsi="GHEA Grapalat"/>
                <w:b/>
              </w:rPr>
              <w:t>ПРОДАВЕЦ</w:t>
            </w:r>
          </w:p>
          <w:p w:rsidR="00F84E6C" w:rsidRPr="006A3BBC" w:rsidRDefault="00F84E6C" w:rsidP="00E32B4C">
            <w:pPr>
              <w:widowControl w:val="0"/>
              <w:jc w:val="center"/>
              <w:rPr>
                <w:rFonts w:ascii="GHEA Grapalat" w:hAnsi="GHEA Grapalat"/>
              </w:rPr>
            </w:pPr>
          </w:p>
          <w:p w:rsidR="00F84E6C" w:rsidRPr="006A3BBC" w:rsidRDefault="00F84E6C" w:rsidP="00E32B4C">
            <w:pPr>
              <w:widowControl w:val="0"/>
              <w:jc w:val="center"/>
              <w:rPr>
                <w:rFonts w:ascii="GHEA Grapalat" w:hAnsi="GHEA Grapalat"/>
              </w:rPr>
            </w:pPr>
          </w:p>
          <w:p w:rsidR="00F84E6C" w:rsidRPr="006A3BBC" w:rsidRDefault="00F84E6C" w:rsidP="00E32B4C">
            <w:pPr>
              <w:widowControl w:val="0"/>
              <w:rPr>
                <w:rFonts w:ascii="GHEA Grapalat" w:hAnsi="GHEA Grapalat"/>
              </w:rPr>
            </w:pPr>
          </w:p>
          <w:p w:rsidR="00F84E6C" w:rsidRPr="006A3BBC" w:rsidRDefault="00F84E6C" w:rsidP="00E32B4C">
            <w:pPr>
              <w:widowControl w:val="0"/>
              <w:jc w:val="center"/>
              <w:rPr>
                <w:rFonts w:ascii="GHEA Grapalat" w:hAnsi="GHEA Grapalat"/>
              </w:rPr>
            </w:pPr>
          </w:p>
          <w:p w:rsidR="00F84E6C" w:rsidRPr="006A3BBC" w:rsidRDefault="00F84E6C" w:rsidP="00E32B4C">
            <w:pPr>
              <w:widowControl w:val="0"/>
              <w:jc w:val="center"/>
              <w:rPr>
                <w:rFonts w:ascii="GHEA Grapalat" w:hAnsi="GHEA Grapalat"/>
              </w:rPr>
            </w:pPr>
            <w:r w:rsidRPr="006A3BBC">
              <w:rPr>
                <w:rFonts w:ascii="GHEA Grapalat" w:hAnsi="GHEA Grapalat"/>
              </w:rPr>
              <w:t>______________________</w:t>
            </w:r>
          </w:p>
          <w:p w:rsidR="00F84E6C" w:rsidRPr="006A3BBC" w:rsidRDefault="00F84E6C" w:rsidP="00E32B4C">
            <w:pPr>
              <w:widowControl w:val="0"/>
              <w:spacing w:after="160"/>
              <w:jc w:val="center"/>
              <w:rPr>
                <w:rFonts w:ascii="GHEA Grapalat" w:hAnsi="GHEA Grapalat"/>
                <w:sz w:val="16"/>
                <w:szCs w:val="16"/>
              </w:rPr>
            </w:pPr>
            <w:r w:rsidRPr="006A3BBC">
              <w:rPr>
                <w:rFonts w:ascii="GHEA Grapalat" w:hAnsi="GHEA Grapalat"/>
                <w:sz w:val="16"/>
                <w:szCs w:val="16"/>
              </w:rPr>
              <w:t>/подпись/</w:t>
            </w:r>
          </w:p>
          <w:p w:rsidR="00F84E6C" w:rsidRPr="006A3BBC" w:rsidRDefault="00F84E6C" w:rsidP="00E32B4C">
            <w:pPr>
              <w:widowControl w:val="0"/>
              <w:spacing w:after="160"/>
              <w:jc w:val="center"/>
              <w:rPr>
                <w:rFonts w:ascii="GHEA Grapalat" w:hAnsi="GHEA Grapalat"/>
                <w:sz w:val="20"/>
                <w:szCs w:val="20"/>
              </w:rPr>
            </w:pPr>
            <w:r w:rsidRPr="006A3BBC">
              <w:rPr>
                <w:rFonts w:ascii="GHEA Grapalat" w:hAnsi="GHEA Grapalat"/>
                <w:sz w:val="20"/>
                <w:szCs w:val="20"/>
              </w:rPr>
              <w:t>М. П.</w:t>
            </w:r>
          </w:p>
        </w:tc>
      </w:tr>
    </w:tbl>
    <w:p w:rsidR="00071D1C" w:rsidRPr="006A3BBC" w:rsidRDefault="00071D1C" w:rsidP="00B46D58">
      <w:pPr>
        <w:widowControl w:val="0"/>
        <w:spacing w:after="160"/>
        <w:rPr>
          <w:rFonts w:ascii="GHEA Grapalat" w:hAnsi="GHEA Grapalat"/>
        </w:rPr>
        <w:sectPr w:rsidR="00071D1C" w:rsidRPr="006A3BBC" w:rsidSect="00EA4934">
          <w:footnotePr>
            <w:pos w:val="beneathText"/>
          </w:footnotePr>
          <w:pgSz w:w="16838" w:h="11906" w:orient="landscape" w:code="9"/>
          <w:pgMar w:top="568" w:right="1954" w:bottom="1418" w:left="1418" w:header="561" w:footer="561" w:gutter="0"/>
          <w:cols w:space="720"/>
        </w:sectPr>
      </w:pPr>
    </w:p>
    <w:p w:rsidR="00071D1C" w:rsidRPr="006A3BBC" w:rsidRDefault="00071D1C" w:rsidP="0071286E">
      <w:pPr>
        <w:widowControl w:val="0"/>
        <w:jc w:val="right"/>
        <w:rPr>
          <w:rFonts w:ascii="GHEA Grapalat" w:hAnsi="GHEA Grapalat"/>
          <w:i/>
          <w:sz w:val="20"/>
          <w:szCs w:val="20"/>
        </w:rPr>
      </w:pPr>
      <w:r w:rsidRPr="006A3BBC">
        <w:rPr>
          <w:rFonts w:ascii="GHEA Grapalat" w:hAnsi="GHEA Grapalat"/>
          <w:i/>
          <w:sz w:val="20"/>
          <w:szCs w:val="20"/>
        </w:rPr>
        <w:lastRenderedPageBreak/>
        <w:t>Приложение № 3</w:t>
      </w:r>
    </w:p>
    <w:p w:rsidR="00071D1C" w:rsidRPr="006A3BBC" w:rsidRDefault="00071D1C" w:rsidP="0071286E">
      <w:pPr>
        <w:widowControl w:val="0"/>
        <w:jc w:val="right"/>
        <w:rPr>
          <w:rFonts w:ascii="GHEA Grapalat" w:hAnsi="GHEA Grapalat"/>
          <w:i/>
          <w:sz w:val="20"/>
          <w:szCs w:val="20"/>
        </w:rPr>
      </w:pPr>
      <w:r w:rsidRPr="006A3BBC">
        <w:rPr>
          <w:rFonts w:ascii="GHEA Grapalat" w:hAnsi="GHEA Grapalat"/>
          <w:i/>
          <w:sz w:val="20"/>
          <w:szCs w:val="20"/>
        </w:rPr>
        <w:t xml:space="preserve">к Договору под кодом </w:t>
      </w:r>
      <w:r w:rsidR="00E67FD5" w:rsidRPr="006A3BBC">
        <w:rPr>
          <w:rFonts w:ascii="GHEA Grapalat" w:hAnsi="GHEA Grapalat"/>
          <w:i/>
          <w:sz w:val="20"/>
          <w:szCs w:val="20"/>
        </w:rPr>
        <w:br/>
      </w:r>
      <w:r w:rsidRPr="006A3BBC">
        <w:rPr>
          <w:rFonts w:ascii="GHEA Grapalat" w:hAnsi="GHEA Grapalat"/>
          <w:i/>
          <w:sz w:val="20"/>
          <w:szCs w:val="20"/>
        </w:rPr>
        <w:t xml:space="preserve">заключенному </w:t>
      </w:r>
      <w:r w:rsidR="006132ED" w:rsidRPr="006A3BBC">
        <w:rPr>
          <w:rFonts w:ascii="GHEA Grapalat" w:hAnsi="GHEA Grapalat"/>
          <w:i/>
          <w:sz w:val="20"/>
          <w:szCs w:val="20"/>
        </w:rPr>
        <w:t>"</w:t>
      </w:r>
      <w:r w:rsidR="00D52566" w:rsidRPr="006A3BBC">
        <w:rPr>
          <w:rFonts w:ascii="GHEA Grapalat" w:hAnsi="GHEA Grapalat"/>
          <w:i/>
          <w:sz w:val="20"/>
          <w:szCs w:val="20"/>
        </w:rPr>
        <w:tab/>
      </w:r>
      <w:r w:rsidR="006132ED" w:rsidRPr="006A3BBC">
        <w:rPr>
          <w:rFonts w:ascii="GHEA Grapalat" w:hAnsi="GHEA Grapalat"/>
          <w:i/>
          <w:sz w:val="20"/>
          <w:szCs w:val="20"/>
        </w:rPr>
        <w:t>"</w:t>
      </w:r>
      <w:r w:rsidR="00D52566" w:rsidRPr="006A3BBC">
        <w:rPr>
          <w:rFonts w:ascii="GHEA Grapalat" w:hAnsi="GHEA Grapalat"/>
          <w:i/>
          <w:sz w:val="20"/>
          <w:szCs w:val="20"/>
        </w:rPr>
        <w:tab/>
      </w:r>
      <w:r w:rsidRPr="006A3BBC">
        <w:rPr>
          <w:rFonts w:ascii="GHEA Grapalat" w:hAnsi="GHEA Grapalat"/>
          <w:i/>
          <w:sz w:val="20"/>
          <w:szCs w:val="20"/>
        </w:rPr>
        <w:t>20</w:t>
      </w:r>
      <w:r w:rsidR="00D52566" w:rsidRPr="006A3BBC">
        <w:rPr>
          <w:rFonts w:ascii="GHEA Grapalat" w:hAnsi="GHEA Grapalat"/>
          <w:i/>
          <w:sz w:val="20"/>
          <w:szCs w:val="20"/>
        </w:rPr>
        <w:tab/>
      </w:r>
      <w:r w:rsidRPr="006A3BBC">
        <w:rPr>
          <w:rFonts w:ascii="GHEA Grapalat" w:hAnsi="GHEA Grapalat"/>
          <w:i/>
          <w:sz w:val="20"/>
          <w:szCs w:val="20"/>
        </w:rPr>
        <w:t>г.</w:t>
      </w:r>
    </w:p>
    <w:p w:rsidR="00071D1C" w:rsidRPr="006A3BBC"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6A3BBC" w:rsidTr="007A2020">
        <w:trPr>
          <w:tblCellSpacing w:w="7" w:type="dxa"/>
          <w:jc w:val="center"/>
        </w:trPr>
        <w:tc>
          <w:tcPr>
            <w:tcW w:w="0" w:type="auto"/>
            <w:vAlign w:val="center"/>
          </w:tcPr>
          <w:p w:rsidR="0038400D" w:rsidRPr="006A3BBC" w:rsidRDefault="00EB713D" w:rsidP="0071286E">
            <w:pPr>
              <w:widowControl w:val="0"/>
              <w:jc w:val="center"/>
              <w:rPr>
                <w:rFonts w:ascii="GHEA Grapalat" w:hAnsi="GHEA Grapalat"/>
                <w:iCs/>
                <w:sz w:val="20"/>
                <w:szCs w:val="20"/>
              </w:rPr>
            </w:pPr>
            <w:r w:rsidRPr="006A3BBC">
              <w:rPr>
                <w:rFonts w:ascii="GHEA Grapalat" w:hAnsi="GHEA Grapalat"/>
                <w:sz w:val="20"/>
                <w:szCs w:val="20"/>
              </w:rPr>
              <w:t xml:space="preserve">Сторона договора </w:t>
            </w:r>
          </w:p>
          <w:p w:rsidR="0038400D" w:rsidRPr="006A3BBC" w:rsidRDefault="0038400D" w:rsidP="0071286E">
            <w:pPr>
              <w:widowControl w:val="0"/>
              <w:jc w:val="center"/>
              <w:rPr>
                <w:rFonts w:ascii="GHEA Grapalat" w:hAnsi="GHEA Grapalat"/>
                <w:iCs/>
                <w:sz w:val="20"/>
                <w:szCs w:val="20"/>
              </w:rPr>
            </w:pPr>
            <w:r w:rsidRPr="006A3BBC">
              <w:rPr>
                <w:rFonts w:ascii="GHEA Grapalat" w:hAnsi="GHEA Grapalat"/>
                <w:sz w:val="20"/>
                <w:szCs w:val="20"/>
              </w:rPr>
              <w:t>______________________</w:t>
            </w:r>
            <w:r w:rsidR="00E67FD5" w:rsidRPr="006A3BBC">
              <w:rPr>
                <w:rFonts w:ascii="GHEA Grapalat" w:hAnsi="GHEA Grapalat"/>
                <w:sz w:val="20"/>
                <w:szCs w:val="20"/>
              </w:rPr>
              <w:t>___</w:t>
            </w:r>
            <w:r w:rsidRPr="006A3BBC">
              <w:rPr>
                <w:rFonts w:ascii="GHEA Grapalat" w:hAnsi="GHEA Grapalat"/>
                <w:sz w:val="20"/>
                <w:szCs w:val="20"/>
              </w:rPr>
              <w:t>_</w:t>
            </w:r>
            <w:r w:rsidR="00E67FD5" w:rsidRPr="006A3BBC">
              <w:rPr>
                <w:rFonts w:ascii="GHEA Grapalat" w:hAnsi="GHEA Grapalat"/>
                <w:sz w:val="20"/>
                <w:szCs w:val="20"/>
              </w:rPr>
              <w:t>_</w:t>
            </w:r>
            <w:r w:rsidRPr="006A3BBC">
              <w:rPr>
                <w:rFonts w:ascii="GHEA Grapalat" w:hAnsi="GHEA Grapalat"/>
                <w:sz w:val="20"/>
                <w:szCs w:val="20"/>
              </w:rPr>
              <w:t>____</w:t>
            </w:r>
          </w:p>
          <w:p w:rsidR="0038400D" w:rsidRPr="006A3BBC" w:rsidRDefault="0038400D" w:rsidP="0071286E">
            <w:pPr>
              <w:widowControl w:val="0"/>
              <w:jc w:val="center"/>
              <w:rPr>
                <w:rFonts w:ascii="GHEA Grapalat" w:hAnsi="GHEA Grapalat"/>
                <w:iCs/>
                <w:sz w:val="20"/>
                <w:szCs w:val="20"/>
              </w:rPr>
            </w:pPr>
            <w:r w:rsidRPr="006A3BBC">
              <w:rPr>
                <w:rFonts w:ascii="GHEA Grapalat" w:hAnsi="GHEA Grapalat"/>
                <w:sz w:val="20"/>
                <w:szCs w:val="20"/>
              </w:rPr>
              <w:t>_______________</w:t>
            </w:r>
            <w:r w:rsidR="00E67FD5" w:rsidRPr="006A3BBC">
              <w:rPr>
                <w:rFonts w:ascii="GHEA Grapalat" w:hAnsi="GHEA Grapalat"/>
                <w:sz w:val="20"/>
                <w:szCs w:val="20"/>
              </w:rPr>
              <w:t>__</w:t>
            </w:r>
            <w:r w:rsidRPr="006A3BBC">
              <w:rPr>
                <w:rFonts w:ascii="GHEA Grapalat" w:hAnsi="GHEA Grapalat"/>
                <w:sz w:val="20"/>
                <w:szCs w:val="20"/>
              </w:rPr>
              <w:t>_______</w:t>
            </w:r>
            <w:r w:rsidR="00E67FD5" w:rsidRPr="006A3BBC">
              <w:rPr>
                <w:rFonts w:ascii="GHEA Grapalat" w:hAnsi="GHEA Grapalat"/>
                <w:sz w:val="20"/>
                <w:szCs w:val="20"/>
              </w:rPr>
              <w:t>_</w:t>
            </w:r>
            <w:r w:rsidRPr="006A3BBC">
              <w:rPr>
                <w:rFonts w:ascii="GHEA Grapalat" w:hAnsi="GHEA Grapalat"/>
                <w:sz w:val="20"/>
                <w:szCs w:val="20"/>
              </w:rPr>
              <w:t>___</w:t>
            </w:r>
            <w:r w:rsidR="00E67FD5" w:rsidRPr="006A3BBC">
              <w:rPr>
                <w:rFonts w:ascii="GHEA Grapalat" w:hAnsi="GHEA Grapalat"/>
                <w:sz w:val="20"/>
                <w:szCs w:val="20"/>
              </w:rPr>
              <w:t>_</w:t>
            </w:r>
            <w:r w:rsidRPr="006A3BBC">
              <w:rPr>
                <w:rFonts w:ascii="GHEA Grapalat" w:hAnsi="GHEA Grapalat"/>
                <w:sz w:val="20"/>
                <w:szCs w:val="20"/>
              </w:rPr>
              <w:t>__</w:t>
            </w:r>
          </w:p>
          <w:p w:rsidR="0038400D" w:rsidRPr="006A3BBC" w:rsidRDefault="0038400D" w:rsidP="0071286E">
            <w:pPr>
              <w:widowControl w:val="0"/>
              <w:jc w:val="center"/>
              <w:rPr>
                <w:rFonts w:ascii="GHEA Grapalat" w:hAnsi="GHEA Grapalat"/>
                <w:iCs/>
                <w:sz w:val="20"/>
                <w:szCs w:val="20"/>
              </w:rPr>
            </w:pPr>
            <w:r w:rsidRPr="006A3BBC">
              <w:rPr>
                <w:rFonts w:ascii="GHEA Grapalat" w:hAnsi="GHEA Grapalat"/>
                <w:sz w:val="20"/>
                <w:szCs w:val="20"/>
              </w:rPr>
              <w:t>место нахождения ____________</w:t>
            </w:r>
            <w:r w:rsidR="00E67FD5" w:rsidRPr="006A3BBC">
              <w:rPr>
                <w:rFonts w:ascii="GHEA Grapalat" w:hAnsi="GHEA Grapalat"/>
                <w:sz w:val="20"/>
                <w:szCs w:val="20"/>
              </w:rPr>
              <w:t>_</w:t>
            </w:r>
            <w:r w:rsidRPr="006A3BBC">
              <w:rPr>
                <w:rFonts w:ascii="GHEA Grapalat" w:hAnsi="GHEA Grapalat"/>
                <w:sz w:val="20"/>
                <w:szCs w:val="20"/>
              </w:rPr>
              <w:t>__</w:t>
            </w:r>
          </w:p>
          <w:p w:rsidR="0038400D" w:rsidRPr="006A3BBC" w:rsidRDefault="00E67FD5" w:rsidP="0071286E">
            <w:pPr>
              <w:widowControl w:val="0"/>
              <w:jc w:val="center"/>
              <w:rPr>
                <w:rFonts w:ascii="GHEA Grapalat" w:hAnsi="GHEA Grapalat"/>
                <w:iCs/>
                <w:sz w:val="20"/>
                <w:szCs w:val="20"/>
              </w:rPr>
            </w:pPr>
            <w:proofErr w:type="gramStart"/>
            <w:r w:rsidRPr="006A3BBC">
              <w:rPr>
                <w:rFonts w:ascii="GHEA Grapalat" w:hAnsi="GHEA Grapalat"/>
                <w:sz w:val="20"/>
                <w:szCs w:val="20"/>
              </w:rPr>
              <w:t>Р</w:t>
            </w:r>
            <w:proofErr w:type="gramEnd"/>
            <w:r w:rsidRPr="006A3BBC">
              <w:rPr>
                <w:rFonts w:ascii="GHEA Grapalat" w:hAnsi="GHEA Grapalat"/>
                <w:sz w:val="20"/>
                <w:szCs w:val="20"/>
              </w:rPr>
              <w:t>/С____________________________</w:t>
            </w:r>
          </w:p>
          <w:p w:rsidR="0038400D" w:rsidRPr="006A3BBC" w:rsidRDefault="0038400D" w:rsidP="0071286E">
            <w:pPr>
              <w:widowControl w:val="0"/>
              <w:jc w:val="center"/>
              <w:rPr>
                <w:rFonts w:ascii="GHEA Grapalat" w:hAnsi="GHEA Grapalat"/>
                <w:iCs/>
                <w:sz w:val="20"/>
                <w:szCs w:val="20"/>
              </w:rPr>
            </w:pPr>
            <w:r w:rsidRPr="006A3BBC">
              <w:rPr>
                <w:rFonts w:ascii="GHEA Grapalat" w:hAnsi="GHEA Grapalat"/>
                <w:sz w:val="20"/>
                <w:szCs w:val="20"/>
              </w:rPr>
              <w:t>УНН______________________</w:t>
            </w:r>
            <w:r w:rsidR="00E67FD5" w:rsidRPr="006A3BBC">
              <w:rPr>
                <w:rFonts w:ascii="GHEA Grapalat" w:hAnsi="GHEA Grapalat"/>
                <w:sz w:val="20"/>
                <w:szCs w:val="20"/>
              </w:rPr>
              <w:t>____</w:t>
            </w:r>
            <w:r w:rsidRPr="006A3BBC">
              <w:rPr>
                <w:rFonts w:ascii="GHEA Grapalat" w:hAnsi="GHEA Grapalat"/>
                <w:sz w:val="20"/>
                <w:szCs w:val="20"/>
              </w:rPr>
              <w:t>_</w:t>
            </w:r>
          </w:p>
        </w:tc>
        <w:tc>
          <w:tcPr>
            <w:tcW w:w="0" w:type="auto"/>
            <w:vAlign w:val="center"/>
          </w:tcPr>
          <w:p w:rsidR="0038400D" w:rsidRPr="006A3BBC" w:rsidRDefault="00E67FD5" w:rsidP="0071286E">
            <w:pPr>
              <w:widowControl w:val="0"/>
              <w:jc w:val="center"/>
              <w:rPr>
                <w:rFonts w:ascii="GHEA Grapalat" w:hAnsi="GHEA Grapalat"/>
                <w:iCs/>
                <w:sz w:val="20"/>
                <w:szCs w:val="20"/>
              </w:rPr>
            </w:pPr>
            <w:r w:rsidRPr="006A3BBC">
              <w:rPr>
                <w:rFonts w:ascii="GHEA Grapalat" w:hAnsi="GHEA Grapalat"/>
                <w:sz w:val="20"/>
                <w:szCs w:val="20"/>
              </w:rPr>
              <w:t xml:space="preserve">Заказчик </w:t>
            </w:r>
          </w:p>
          <w:p w:rsidR="0038400D" w:rsidRPr="006A3BBC" w:rsidRDefault="0038400D" w:rsidP="0071286E">
            <w:pPr>
              <w:widowControl w:val="0"/>
              <w:jc w:val="center"/>
              <w:rPr>
                <w:rFonts w:ascii="GHEA Grapalat" w:hAnsi="GHEA Grapalat"/>
                <w:iCs/>
                <w:sz w:val="20"/>
                <w:szCs w:val="20"/>
              </w:rPr>
            </w:pPr>
            <w:r w:rsidRPr="006A3BBC">
              <w:rPr>
                <w:rFonts w:ascii="GHEA Grapalat" w:hAnsi="GHEA Grapalat"/>
                <w:sz w:val="20"/>
                <w:szCs w:val="20"/>
              </w:rPr>
              <w:t>_____________________</w:t>
            </w:r>
            <w:r w:rsidR="00E67FD5" w:rsidRPr="006A3BBC">
              <w:rPr>
                <w:rFonts w:ascii="GHEA Grapalat" w:hAnsi="GHEA Grapalat"/>
                <w:sz w:val="20"/>
                <w:szCs w:val="20"/>
              </w:rPr>
              <w:t>_____</w:t>
            </w:r>
            <w:r w:rsidRPr="006A3BBC">
              <w:rPr>
                <w:rFonts w:ascii="GHEA Grapalat" w:hAnsi="GHEA Grapalat"/>
                <w:sz w:val="20"/>
                <w:szCs w:val="20"/>
              </w:rPr>
              <w:t>________</w:t>
            </w:r>
          </w:p>
          <w:p w:rsidR="0038400D" w:rsidRPr="006A3BBC" w:rsidRDefault="0038400D" w:rsidP="0071286E">
            <w:pPr>
              <w:widowControl w:val="0"/>
              <w:jc w:val="center"/>
              <w:rPr>
                <w:rFonts w:ascii="GHEA Grapalat" w:hAnsi="GHEA Grapalat"/>
                <w:iCs/>
                <w:sz w:val="20"/>
                <w:szCs w:val="20"/>
              </w:rPr>
            </w:pPr>
            <w:r w:rsidRPr="006A3BBC">
              <w:rPr>
                <w:rFonts w:ascii="GHEA Grapalat" w:hAnsi="GHEA Grapalat"/>
                <w:sz w:val="20"/>
                <w:szCs w:val="20"/>
              </w:rPr>
              <w:t>_____________________</w:t>
            </w:r>
            <w:r w:rsidR="00E67FD5" w:rsidRPr="006A3BBC">
              <w:rPr>
                <w:rFonts w:ascii="GHEA Grapalat" w:hAnsi="GHEA Grapalat"/>
                <w:sz w:val="20"/>
                <w:szCs w:val="20"/>
              </w:rPr>
              <w:t>_____</w:t>
            </w:r>
            <w:r w:rsidRPr="006A3BBC">
              <w:rPr>
                <w:rFonts w:ascii="GHEA Grapalat" w:hAnsi="GHEA Grapalat"/>
                <w:sz w:val="20"/>
                <w:szCs w:val="20"/>
              </w:rPr>
              <w:t>________</w:t>
            </w:r>
          </w:p>
          <w:p w:rsidR="0038400D" w:rsidRPr="006A3BBC" w:rsidRDefault="00E67FD5" w:rsidP="0071286E">
            <w:pPr>
              <w:widowControl w:val="0"/>
              <w:jc w:val="center"/>
              <w:rPr>
                <w:rFonts w:ascii="GHEA Grapalat" w:hAnsi="GHEA Grapalat"/>
                <w:iCs/>
                <w:sz w:val="20"/>
                <w:szCs w:val="20"/>
              </w:rPr>
            </w:pPr>
            <w:r w:rsidRPr="006A3BBC">
              <w:rPr>
                <w:rFonts w:ascii="GHEA Grapalat" w:hAnsi="GHEA Grapalat"/>
                <w:sz w:val="20"/>
                <w:szCs w:val="20"/>
              </w:rPr>
              <w:t xml:space="preserve">место нахождения </w:t>
            </w:r>
            <w:r w:rsidR="0038400D" w:rsidRPr="006A3BBC">
              <w:rPr>
                <w:rFonts w:ascii="GHEA Grapalat" w:hAnsi="GHEA Grapalat"/>
                <w:sz w:val="20"/>
                <w:szCs w:val="20"/>
              </w:rPr>
              <w:t>_________________</w:t>
            </w:r>
          </w:p>
          <w:p w:rsidR="0038400D" w:rsidRPr="006A3BBC" w:rsidRDefault="0038400D" w:rsidP="0071286E">
            <w:pPr>
              <w:widowControl w:val="0"/>
              <w:jc w:val="center"/>
              <w:rPr>
                <w:rFonts w:ascii="GHEA Grapalat" w:hAnsi="GHEA Grapalat"/>
                <w:iCs/>
                <w:sz w:val="20"/>
                <w:szCs w:val="20"/>
              </w:rPr>
            </w:pPr>
            <w:proofErr w:type="gramStart"/>
            <w:r w:rsidRPr="006A3BBC">
              <w:rPr>
                <w:rFonts w:ascii="GHEA Grapalat" w:hAnsi="GHEA Grapalat"/>
                <w:sz w:val="20"/>
                <w:szCs w:val="20"/>
              </w:rPr>
              <w:t>Р</w:t>
            </w:r>
            <w:proofErr w:type="gramEnd"/>
            <w:r w:rsidRPr="006A3BBC">
              <w:rPr>
                <w:rFonts w:ascii="GHEA Grapalat" w:hAnsi="GHEA Grapalat"/>
                <w:sz w:val="20"/>
                <w:szCs w:val="20"/>
              </w:rPr>
              <w:t>/С________________________</w:t>
            </w:r>
            <w:r w:rsidR="00E67FD5" w:rsidRPr="006A3BBC">
              <w:rPr>
                <w:rFonts w:ascii="GHEA Grapalat" w:hAnsi="GHEA Grapalat"/>
                <w:sz w:val="20"/>
                <w:szCs w:val="20"/>
              </w:rPr>
              <w:t>___</w:t>
            </w:r>
            <w:r w:rsidRPr="006A3BBC">
              <w:rPr>
                <w:rFonts w:ascii="GHEA Grapalat" w:hAnsi="GHEA Grapalat"/>
                <w:sz w:val="20"/>
                <w:szCs w:val="20"/>
              </w:rPr>
              <w:t>____</w:t>
            </w:r>
          </w:p>
          <w:p w:rsidR="0038400D" w:rsidRPr="006A3BBC" w:rsidRDefault="0038400D" w:rsidP="0071286E">
            <w:pPr>
              <w:widowControl w:val="0"/>
              <w:jc w:val="center"/>
              <w:rPr>
                <w:rFonts w:ascii="GHEA Grapalat" w:hAnsi="GHEA Grapalat"/>
                <w:iCs/>
                <w:sz w:val="20"/>
                <w:szCs w:val="20"/>
              </w:rPr>
            </w:pPr>
            <w:r w:rsidRPr="006A3BBC">
              <w:rPr>
                <w:rFonts w:ascii="GHEA Grapalat" w:hAnsi="GHEA Grapalat"/>
                <w:sz w:val="20"/>
                <w:szCs w:val="20"/>
              </w:rPr>
              <w:t>УНН______________________</w:t>
            </w:r>
            <w:r w:rsidR="00E67FD5" w:rsidRPr="006A3BBC">
              <w:rPr>
                <w:rFonts w:ascii="GHEA Grapalat" w:hAnsi="GHEA Grapalat"/>
                <w:sz w:val="20"/>
                <w:szCs w:val="20"/>
              </w:rPr>
              <w:t>___</w:t>
            </w:r>
            <w:r w:rsidRPr="006A3BBC">
              <w:rPr>
                <w:rFonts w:ascii="GHEA Grapalat" w:hAnsi="GHEA Grapalat"/>
                <w:sz w:val="20"/>
                <w:szCs w:val="20"/>
              </w:rPr>
              <w:t>_____</w:t>
            </w:r>
          </w:p>
        </w:tc>
      </w:tr>
    </w:tbl>
    <w:p w:rsidR="0038400D" w:rsidRPr="006A3BBC" w:rsidRDefault="0038400D" w:rsidP="00B46D58">
      <w:pPr>
        <w:widowControl w:val="0"/>
        <w:spacing w:after="160"/>
        <w:ind w:firstLine="375"/>
        <w:rPr>
          <w:rFonts w:ascii="GHEA Grapalat" w:hAnsi="GHEA Grapalat"/>
          <w:iCs/>
        </w:rPr>
      </w:pPr>
    </w:p>
    <w:p w:rsidR="0038400D" w:rsidRPr="006A3BBC" w:rsidRDefault="0038400D" w:rsidP="00B46D58">
      <w:pPr>
        <w:widowControl w:val="0"/>
        <w:spacing w:after="160"/>
        <w:ind w:left="567" w:right="467"/>
        <w:jc w:val="center"/>
        <w:rPr>
          <w:rFonts w:ascii="GHEA Grapalat" w:hAnsi="GHEA Grapalat"/>
          <w:iCs/>
          <w:sz w:val="20"/>
          <w:szCs w:val="20"/>
        </w:rPr>
      </w:pPr>
      <w:r w:rsidRPr="006A3BBC">
        <w:rPr>
          <w:rFonts w:ascii="GHEA Grapalat" w:hAnsi="GHEA Grapalat"/>
          <w:b/>
          <w:sz w:val="20"/>
          <w:szCs w:val="20"/>
        </w:rPr>
        <w:t>АКТ №</w:t>
      </w:r>
    </w:p>
    <w:p w:rsidR="0038400D" w:rsidRPr="006A3BBC" w:rsidRDefault="0038400D" w:rsidP="00B46D58">
      <w:pPr>
        <w:widowControl w:val="0"/>
        <w:spacing w:after="160"/>
        <w:ind w:left="567" w:right="467"/>
        <w:jc w:val="center"/>
        <w:rPr>
          <w:rFonts w:ascii="GHEA Grapalat" w:hAnsi="GHEA Grapalat"/>
          <w:b/>
          <w:bCs/>
          <w:iCs/>
          <w:sz w:val="20"/>
          <w:szCs w:val="20"/>
        </w:rPr>
      </w:pPr>
      <w:r w:rsidRPr="006A3BBC">
        <w:rPr>
          <w:rFonts w:ascii="GHEA Grapalat" w:hAnsi="GHEA Grapalat"/>
          <w:b/>
          <w:sz w:val="20"/>
          <w:szCs w:val="20"/>
        </w:rPr>
        <w:t xml:space="preserve">ПРИЕМА-ПЕРЕДАЧИ РЕЗУЛЬТАТОВ </w:t>
      </w:r>
      <w:r w:rsidR="00AB4EAB" w:rsidRPr="006A3BBC">
        <w:rPr>
          <w:rFonts w:ascii="GHEA Grapalat" w:hAnsi="GHEA Grapalat"/>
          <w:b/>
          <w:sz w:val="20"/>
          <w:szCs w:val="20"/>
        </w:rPr>
        <w:br/>
      </w:r>
      <w:r w:rsidRPr="006A3BBC">
        <w:rPr>
          <w:rFonts w:ascii="GHEA Grapalat" w:hAnsi="GHEA Grapalat"/>
          <w:b/>
          <w:sz w:val="20"/>
          <w:szCs w:val="20"/>
        </w:rPr>
        <w:t>ИСПОЛНЕНИЯ ДОГОВОРАИЛИ ЕГО ЧАСТИ</w:t>
      </w:r>
    </w:p>
    <w:p w:rsidR="0038400D" w:rsidRPr="006A3BBC" w:rsidRDefault="0038400D" w:rsidP="00B46D58">
      <w:pPr>
        <w:pStyle w:val="a3"/>
        <w:widowControl w:val="0"/>
        <w:spacing w:after="160" w:line="240" w:lineRule="auto"/>
        <w:ind w:firstLine="0"/>
        <w:jc w:val="center"/>
        <w:rPr>
          <w:rFonts w:ascii="GHEA Grapalat" w:hAnsi="GHEA Grapalat"/>
          <w:b/>
          <w:bCs/>
          <w:iCs/>
        </w:rPr>
      </w:pPr>
    </w:p>
    <w:p w:rsidR="0038400D" w:rsidRPr="006A3BBC" w:rsidRDefault="0038400D" w:rsidP="0071286E">
      <w:pPr>
        <w:pStyle w:val="a3"/>
        <w:widowControl w:val="0"/>
        <w:tabs>
          <w:tab w:val="left" w:pos="1134"/>
          <w:tab w:val="left" w:pos="1843"/>
        </w:tabs>
        <w:spacing w:line="240" w:lineRule="auto"/>
        <w:ind w:firstLine="540"/>
        <w:rPr>
          <w:rFonts w:ascii="GHEA Grapalat" w:hAnsi="GHEA Grapalat"/>
          <w:iCs/>
        </w:rPr>
      </w:pPr>
      <w:r w:rsidRPr="006A3BBC">
        <w:rPr>
          <w:rFonts w:ascii="GHEA Grapalat" w:hAnsi="GHEA Grapalat"/>
        </w:rPr>
        <w:t>"</w:t>
      </w:r>
      <w:r w:rsidR="00D52566" w:rsidRPr="006A3BBC">
        <w:rPr>
          <w:rFonts w:ascii="GHEA Grapalat" w:hAnsi="GHEA Grapalat"/>
        </w:rPr>
        <w:tab/>
      </w:r>
      <w:r w:rsidRPr="006A3BBC">
        <w:rPr>
          <w:rFonts w:ascii="GHEA Grapalat" w:hAnsi="GHEA Grapalat"/>
        </w:rPr>
        <w:t>" "</w:t>
      </w:r>
      <w:r w:rsidR="00D52566" w:rsidRPr="006A3BBC">
        <w:rPr>
          <w:rFonts w:ascii="GHEA Grapalat" w:hAnsi="GHEA Grapalat"/>
        </w:rPr>
        <w:tab/>
      </w:r>
      <w:r w:rsidRPr="006A3BBC">
        <w:rPr>
          <w:rFonts w:ascii="GHEA Grapalat" w:hAnsi="GHEA Grapalat"/>
        </w:rPr>
        <w:t>"</w:t>
      </w:r>
      <w:r w:rsidR="00AA7117" w:rsidRPr="006A3BBC">
        <w:rPr>
          <w:rFonts w:ascii="GHEA Grapalat" w:hAnsi="GHEA Grapalat"/>
        </w:rPr>
        <w:t xml:space="preserve"> </w:t>
      </w:r>
      <w:r w:rsidRPr="006A3BBC">
        <w:rPr>
          <w:rFonts w:ascii="GHEA Grapalat" w:hAnsi="GHEA Grapalat"/>
        </w:rPr>
        <w:t>20</w:t>
      </w:r>
      <w:r w:rsidR="00D52566" w:rsidRPr="006A3BBC">
        <w:rPr>
          <w:rFonts w:ascii="GHEA Grapalat" w:hAnsi="GHEA Grapalat"/>
        </w:rPr>
        <w:tab/>
      </w:r>
      <w:r w:rsidRPr="006A3BBC">
        <w:rPr>
          <w:rFonts w:ascii="GHEA Grapalat" w:hAnsi="GHEA Grapalat"/>
        </w:rPr>
        <w:t>г.</w:t>
      </w:r>
    </w:p>
    <w:p w:rsidR="0038400D" w:rsidRPr="006A3BBC" w:rsidRDefault="0038400D" w:rsidP="0071286E">
      <w:pPr>
        <w:pStyle w:val="af4"/>
        <w:widowControl w:val="0"/>
        <w:spacing w:before="0" w:beforeAutospacing="0" w:after="0" w:afterAutospacing="0"/>
        <w:rPr>
          <w:rFonts w:ascii="GHEA Grapalat" w:hAnsi="GHEA Grapalat"/>
          <w:sz w:val="20"/>
          <w:szCs w:val="20"/>
        </w:rPr>
      </w:pPr>
      <w:r w:rsidRPr="006A3BBC">
        <w:rPr>
          <w:rFonts w:ascii="GHEA Grapalat" w:hAnsi="GHEA Grapalat"/>
          <w:sz w:val="20"/>
          <w:szCs w:val="20"/>
        </w:rPr>
        <w:t>Наименование договора (далее — Договор)</w:t>
      </w:r>
      <w:r w:rsidR="00F71F29" w:rsidRPr="006A3BBC">
        <w:rPr>
          <w:rFonts w:ascii="GHEA Grapalat" w:hAnsi="GHEA Grapalat"/>
          <w:sz w:val="20"/>
          <w:szCs w:val="20"/>
        </w:rPr>
        <w:t xml:space="preserve"> </w:t>
      </w:r>
      <w:r w:rsidR="00196F14" w:rsidRPr="006A3BBC">
        <w:rPr>
          <w:rFonts w:ascii="GHEA Grapalat" w:hAnsi="GHEA Grapalat"/>
          <w:sz w:val="20"/>
          <w:szCs w:val="20"/>
        </w:rPr>
        <w:t>_</w:t>
      </w:r>
      <w:r w:rsidR="00F71F29" w:rsidRPr="006A3BBC">
        <w:rPr>
          <w:rFonts w:ascii="GHEA Grapalat" w:hAnsi="GHEA Grapalat"/>
          <w:sz w:val="20"/>
          <w:szCs w:val="20"/>
        </w:rPr>
        <w:t>_______</w:t>
      </w:r>
      <w:r w:rsidR="00196F14" w:rsidRPr="006A3BBC">
        <w:rPr>
          <w:rFonts w:ascii="GHEA Grapalat" w:hAnsi="GHEA Grapalat"/>
          <w:sz w:val="20"/>
          <w:szCs w:val="20"/>
        </w:rPr>
        <w:t>_</w:t>
      </w:r>
      <w:r w:rsidR="00F71F29" w:rsidRPr="006A3BBC">
        <w:rPr>
          <w:rFonts w:ascii="GHEA Grapalat" w:hAnsi="GHEA Grapalat"/>
          <w:sz w:val="20"/>
          <w:szCs w:val="20"/>
        </w:rPr>
        <w:t>__</w:t>
      </w:r>
      <w:r w:rsidR="00196F14" w:rsidRPr="006A3BBC">
        <w:rPr>
          <w:rFonts w:ascii="GHEA Grapalat" w:hAnsi="GHEA Grapalat"/>
          <w:sz w:val="20"/>
          <w:szCs w:val="20"/>
        </w:rPr>
        <w:t>_____</w:t>
      </w:r>
      <w:r w:rsidRPr="006A3BBC">
        <w:rPr>
          <w:rFonts w:ascii="GHEA Grapalat" w:hAnsi="GHEA Grapalat"/>
          <w:sz w:val="20"/>
          <w:szCs w:val="20"/>
        </w:rPr>
        <w:t>__________________</w:t>
      </w:r>
    </w:p>
    <w:p w:rsidR="0038400D" w:rsidRPr="006A3BBC" w:rsidRDefault="0038400D" w:rsidP="0071286E">
      <w:pPr>
        <w:pStyle w:val="af4"/>
        <w:widowControl w:val="0"/>
        <w:spacing w:before="0" w:beforeAutospacing="0" w:after="0" w:afterAutospacing="0"/>
        <w:rPr>
          <w:rFonts w:ascii="GHEA Grapalat" w:hAnsi="GHEA Grapalat"/>
          <w:sz w:val="20"/>
          <w:szCs w:val="20"/>
        </w:rPr>
      </w:pPr>
      <w:r w:rsidRPr="006A3BBC">
        <w:rPr>
          <w:rFonts w:ascii="GHEA Grapalat" w:hAnsi="GHEA Grapalat"/>
          <w:sz w:val="20"/>
          <w:szCs w:val="20"/>
        </w:rPr>
        <w:t>Дата заключения Договора "___</w:t>
      </w:r>
      <w:r w:rsidR="00196F14" w:rsidRPr="006A3BBC">
        <w:rPr>
          <w:rFonts w:ascii="GHEA Grapalat" w:hAnsi="GHEA Grapalat"/>
          <w:sz w:val="20"/>
          <w:szCs w:val="20"/>
        </w:rPr>
        <w:t>___</w:t>
      </w:r>
      <w:r w:rsidR="00F71F29" w:rsidRPr="006A3BBC">
        <w:rPr>
          <w:rFonts w:ascii="GHEA Grapalat" w:hAnsi="GHEA Grapalat"/>
          <w:sz w:val="20"/>
          <w:szCs w:val="20"/>
        </w:rPr>
        <w:t>___</w:t>
      </w:r>
      <w:r w:rsidRPr="006A3BBC">
        <w:rPr>
          <w:rFonts w:ascii="GHEA Grapalat" w:hAnsi="GHEA Grapalat"/>
          <w:sz w:val="20"/>
          <w:szCs w:val="20"/>
        </w:rPr>
        <w:t>_" "______</w:t>
      </w:r>
      <w:r w:rsidR="00196F14" w:rsidRPr="006A3BBC">
        <w:rPr>
          <w:rFonts w:ascii="GHEA Grapalat" w:hAnsi="GHEA Grapalat"/>
          <w:sz w:val="20"/>
          <w:szCs w:val="20"/>
        </w:rPr>
        <w:t>_______</w:t>
      </w:r>
      <w:r w:rsidRPr="006A3BBC">
        <w:rPr>
          <w:rFonts w:ascii="GHEA Grapalat" w:hAnsi="GHEA Grapalat"/>
          <w:sz w:val="20"/>
          <w:szCs w:val="20"/>
        </w:rPr>
        <w:t xml:space="preserve">__________" 20 </w:t>
      </w:r>
      <w:r w:rsidR="00196F14" w:rsidRPr="006A3BBC">
        <w:rPr>
          <w:rFonts w:ascii="GHEA Grapalat" w:hAnsi="GHEA Grapalat"/>
          <w:sz w:val="20"/>
          <w:szCs w:val="20"/>
        </w:rPr>
        <w:t>___</w:t>
      </w:r>
      <w:r w:rsidR="00F71F29" w:rsidRPr="006A3BBC">
        <w:rPr>
          <w:rFonts w:ascii="GHEA Grapalat" w:hAnsi="GHEA Grapalat"/>
          <w:sz w:val="20"/>
          <w:szCs w:val="20"/>
        </w:rPr>
        <w:t>___</w:t>
      </w:r>
      <w:r w:rsidRPr="006A3BBC">
        <w:rPr>
          <w:rFonts w:ascii="GHEA Grapalat" w:hAnsi="GHEA Grapalat"/>
          <w:sz w:val="20"/>
          <w:szCs w:val="20"/>
        </w:rPr>
        <w:t xml:space="preserve"> г.</w:t>
      </w:r>
    </w:p>
    <w:p w:rsidR="0038400D" w:rsidRPr="006A3BBC" w:rsidRDefault="0038400D" w:rsidP="0071286E">
      <w:pPr>
        <w:pStyle w:val="af4"/>
        <w:widowControl w:val="0"/>
        <w:spacing w:before="0" w:beforeAutospacing="0" w:after="0" w:afterAutospacing="0"/>
        <w:rPr>
          <w:rFonts w:ascii="GHEA Grapalat" w:hAnsi="GHEA Grapalat"/>
          <w:sz w:val="20"/>
          <w:szCs w:val="20"/>
        </w:rPr>
      </w:pPr>
      <w:r w:rsidRPr="006A3BBC">
        <w:rPr>
          <w:rFonts w:ascii="GHEA Grapalat" w:hAnsi="GHEA Grapalat"/>
          <w:sz w:val="20"/>
          <w:szCs w:val="20"/>
        </w:rPr>
        <w:t>Номер Договора ____</w:t>
      </w:r>
      <w:r w:rsidR="00196F14" w:rsidRPr="006A3BBC">
        <w:rPr>
          <w:rFonts w:ascii="GHEA Grapalat" w:hAnsi="GHEA Grapalat"/>
          <w:sz w:val="20"/>
          <w:szCs w:val="20"/>
        </w:rPr>
        <w:t>_____________</w:t>
      </w:r>
      <w:r w:rsidR="00F71F29" w:rsidRPr="006A3BBC">
        <w:rPr>
          <w:rFonts w:ascii="GHEA Grapalat" w:hAnsi="GHEA Grapalat"/>
          <w:sz w:val="20"/>
          <w:szCs w:val="20"/>
        </w:rPr>
        <w:t>___________________________________</w:t>
      </w:r>
      <w:r w:rsidRPr="006A3BBC">
        <w:rPr>
          <w:rFonts w:ascii="GHEA Grapalat" w:hAnsi="GHEA Grapalat"/>
          <w:sz w:val="20"/>
          <w:szCs w:val="20"/>
        </w:rPr>
        <w:t>______</w:t>
      </w:r>
    </w:p>
    <w:p w:rsidR="0038400D" w:rsidRPr="006A3BBC" w:rsidRDefault="0038400D" w:rsidP="0071286E">
      <w:pPr>
        <w:widowControl w:val="0"/>
        <w:tabs>
          <w:tab w:val="left" w:pos="5954"/>
          <w:tab w:val="left" w:pos="6663"/>
          <w:tab w:val="left" w:pos="7513"/>
        </w:tabs>
        <w:jc w:val="both"/>
        <w:rPr>
          <w:rFonts w:ascii="GHEA Grapalat" w:hAnsi="GHEA Grapalat"/>
          <w:sz w:val="20"/>
          <w:szCs w:val="20"/>
        </w:rPr>
      </w:pPr>
      <w:r w:rsidRPr="006A3BBC">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6A3BBC">
        <w:rPr>
          <w:rFonts w:ascii="GHEA Grapalat" w:hAnsi="GHEA Grapalat"/>
          <w:sz w:val="20"/>
          <w:szCs w:val="20"/>
        </w:rPr>
        <w:t>_____</w:t>
      </w:r>
      <w:r w:rsidRPr="006A3BBC">
        <w:rPr>
          <w:rFonts w:ascii="GHEA Grapalat" w:hAnsi="GHEA Grapalat"/>
          <w:sz w:val="20"/>
          <w:szCs w:val="20"/>
        </w:rPr>
        <w:t>_ , выписанный "</w:t>
      </w:r>
      <w:r w:rsidR="00D52566" w:rsidRPr="006A3BBC">
        <w:rPr>
          <w:rFonts w:ascii="GHEA Grapalat" w:hAnsi="GHEA Grapalat"/>
          <w:sz w:val="20"/>
          <w:szCs w:val="20"/>
        </w:rPr>
        <w:tab/>
      </w:r>
      <w:r w:rsidRPr="006A3BBC">
        <w:rPr>
          <w:rFonts w:ascii="GHEA Grapalat" w:hAnsi="GHEA Grapalat"/>
          <w:sz w:val="20"/>
          <w:szCs w:val="20"/>
        </w:rPr>
        <w:t>"</w:t>
      </w:r>
      <w:r w:rsidR="00AA7117" w:rsidRPr="006A3BBC">
        <w:rPr>
          <w:rFonts w:ascii="GHEA Grapalat" w:hAnsi="GHEA Grapalat"/>
          <w:sz w:val="20"/>
          <w:szCs w:val="20"/>
        </w:rPr>
        <w:t xml:space="preserve"> </w:t>
      </w:r>
      <w:r w:rsidRPr="006A3BBC">
        <w:rPr>
          <w:rFonts w:ascii="GHEA Grapalat" w:hAnsi="GHEA Grapalat"/>
          <w:sz w:val="20"/>
          <w:szCs w:val="20"/>
        </w:rPr>
        <w:t>"</w:t>
      </w:r>
      <w:r w:rsidR="00D52566" w:rsidRPr="006A3BBC">
        <w:rPr>
          <w:rFonts w:ascii="GHEA Grapalat" w:hAnsi="GHEA Grapalat"/>
          <w:sz w:val="20"/>
          <w:szCs w:val="20"/>
        </w:rPr>
        <w:tab/>
      </w:r>
      <w:r w:rsidR="00AB4EAB" w:rsidRPr="006A3BBC">
        <w:rPr>
          <w:rFonts w:ascii="GHEA Grapalat" w:hAnsi="GHEA Grapalat"/>
          <w:sz w:val="20"/>
          <w:szCs w:val="20"/>
        </w:rPr>
        <w:t>"</w:t>
      </w:r>
      <w:r w:rsidRPr="006A3BBC">
        <w:rPr>
          <w:rFonts w:ascii="GHEA Grapalat" w:hAnsi="GHEA Grapalat"/>
          <w:sz w:val="20"/>
          <w:szCs w:val="20"/>
        </w:rPr>
        <w:t xml:space="preserve"> 20</w:t>
      </w:r>
      <w:r w:rsidR="00D52566" w:rsidRPr="006A3BBC">
        <w:rPr>
          <w:rFonts w:ascii="GHEA Grapalat" w:hAnsi="GHEA Grapalat"/>
          <w:sz w:val="20"/>
          <w:szCs w:val="20"/>
        </w:rPr>
        <w:tab/>
      </w:r>
      <w:r w:rsidRPr="006A3BBC">
        <w:rPr>
          <w:rFonts w:ascii="GHEA Grapalat" w:hAnsi="GHEA Grapalat"/>
          <w:sz w:val="20"/>
          <w:szCs w:val="20"/>
        </w:rPr>
        <w:t xml:space="preserve">г., составили настоящий акт о </w:t>
      </w:r>
      <w:proofErr w:type="spellStart"/>
      <w:r w:rsidRPr="006A3BBC">
        <w:rPr>
          <w:rFonts w:ascii="GHEA Grapalat" w:hAnsi="GHEA Grapalat"/>
          <w:sz w:val="20"/>
          <w:szCs w:val="20"/>
        </w:rPr>
        <w:t>следующем</w:t>
      </w:r>
      <w:proofErr w:type="gramStart"/>
      <w:r w:rsidRPr="006A3BBC">
        <w:rPr>
          <w:rFonts w:ascii="GHEA Grapalat" w:hAnsi="GHEA Grapalat"/>
          <w:sz w:val="20"/>
          <w:szCs w:val="20"/>
        </w:rPr>
        <w:t>:В</w:t>
      </w:r>
      <w:proofErr w:type="spellEnd"/>
      <w:proofErr w:type="gramEnd"/>
      <w:r w:rsidRPr="006A3BBC">
        <w:rPr>
          <w:rFonts w:ascii="GHEA Grapalat" w:hAnsi="GHEA Grapalat"/>
          <w:sz w:val="20"/>
          <w:szCs w:val="20"/>
        </w:rPr>
        <w:t xml:space="preserve">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6A3BBC" w:rsidTr="00AB4EAB">
        <w:trPr>
          <w:jc w:val="center"/>
        </w:trPr>
        <w:tc>
          <w:tcPr>
            <w:tcW w:w="442" w:type="dxa"/>
            <w:vMerge w:val="restart"/>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r w:rsidRPr="006A3BBC">
              <w:rPr>
                <w:rFonts w:ascii="GHEA Grapalat" w:hAnsi="GHEA Grapalat"/>
                <w:sz w:val="20"/>
                <w:szCs w:val="20"/>
              </w:rPr>
              <w:t>№</w:t>
            </w:r>
          </w:p>
        </w:tc>
        <w:tc>
          <w:tcPr>
            <w:tcW w:w="10263" w:type="dxa"/>
            <w:gridSpan w:val="8"/>
            <w:shd w:val="clear" w:color="auto" w:fill="auto"/>
            <w:vAlign w:val="center"/>
          </w:tcPr>
          <w:p w:rsidR="0038400D" w:rsidRPr="006A3BBC"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6A3BBC">
              <w:rPr>
                <w:rFonts w:ascii="GHEA Grapalat" w:hAnsi="GHEA Grapalat"/>
                <w:sz w:val="20"/>
                <w:szCs w:val="20"/>
              </w:rPr>
              <w:t>Поставленные товары</w:t>
            </w:r>
          </w:p>
        </w:tc>
      </w:tr>
      <w:tr w:rsidR="00B138F3" w:rsidRPr="006A3BBC" w:rsidTr="00AB4EAB">
        <w:trPr>
          <w:jc w:val="center"/>
        </w:trPr>
        <w:tc>
          <w:tcPr>
            <w:tcW w:w="442" w:type="dxa"/>
            <w:vMerge/>
            <w:shd w:val="clear" w:color="auto" w:fill="auto"/>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r w:rsidRPr="006A3BBC">
              <w:rPr>
                <w:rFonts w:ascii="GHEA Grapalat" w:hAnsi="GHEA Grapalat"/>
                <w:sz w:val="20"/>
                <w:szCs w:val="20"/>
              </w:rPr>
              <w:t>наименование</w:t>
            </w:r>
          </w:p>
        </w:tc>
        <w:tc>
          <w:tcPr>
            <w:tcW w:w="1440" w:type="dxa"/>
            <w:vMerge w:val="restart"/>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r w:rsidRPr="006A3BBC">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r w:rsidRPr="006A3BBC">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r w:rsidRPr="006A3BBC">
              <w:rPr>
                <w:rFonts w:ascii="GHEA Grapalat" w:hAnsi="GHEA Grapalat"/>
                <w:sz w:val="20"/>
                <w:szCs w:val="20"/>
              </w:rPr>
              <w:t>срок исполнения</w:t>
            </w:r>
          </w:p>
        </w:tc>
        <w:tc>
          <w:tcPr>
            <w:tcW w:w="1134" w:type="dxa"/>
            <w:vMerge w:val="restart"/>
            <w:shd w:val="clear" w:color="auto" w:fill="auto"/>
            <w:vAlign w:val="center"/>
          </w:tcPr>
          <w:p w:rsidR="0038400D" w:rsidRPr="006A3BBC" w:rsidRDefault="00A20240" w:rsidP="00B46D58">
            <w:pPr>
              <w:pStyle w:val="af4"/>
              <w:widowControl w:val="0"/>
              <w:spacing w:before="0" w:beforeAutospacing="0" w:after="120" w:afterAutospacing="0"/>
              <w:jc w:val="center"/>
              <w:rPr>
                <w:rFonts w:ascii="GHEA Grapalat" w:hAnsi="GHEA Grapalat"/>
                <w:sz w:val="20"/>
                <w:szCs w:val="20"/>
              </w:rPr>
            </w:pPr>
            <w:r w:rsidRPr="006A3BBC">
              <w:rPr>
                <w:rFonts w:ascii="GHEA Grapalat" w:hAnsi="GHEA Grapalat"/>
                <w:sz w:val="20"/>
                <w:szCs w:val="20"/>
              </w:rPr>
              <w:t>с</w:t>
            </w:r>
            <w:r w:rsidR="0038400D" w:rsidRPr="006A3BBC">
              <w:rPr>
                <w:rFonts w:ascii="GHEA Grapalat" w:hAnsi="GHEA Grapalat"/>
                <w:sz w:val="20"/>
                <w:szCs w:val="20"/>
              </w:rPr>
              <w:t xml:space="preserve">умма, подлежащая уплате (тыс. </w:t>
            </w:r>
            <w:proofErr w:type="spellStart"/>
            <w:r w:rsidR="0038400D" w:rsidRPr="006A3BBC">
              <w:rPr>
                <w:rFonts w:ascii="GHEA Grapalat" w:hAnsi="GHEA Grapalat"/>
                <w:sz w:val="20"/>
                <w:szCs w:val="20"/>
              </w:rPr>
              <w:t>драмов</w:t>
            </w:r>
            <w:proofErr w:type="spellEnd"/>
            <w:r w:rsidR="0038400D" w:rsidRPr="006A3BBC">
              <w:rPr>
                <w:rFonts w:ascii="GHEA Grapalat" w:hAnsi="GHEA Grapalat"/>
                <w:sz w:val="20"/>
                <w:szCs w:val="20"/>
              </w:rPr>
              <w:t>)</w:t>
            </w:r>
          </w:p>
        </w:tc>
        <w:tc>
          <w:tcPr>
            <w:tcW w:w="1333" w:type="dxa"/>
            <w:vMerge w:val="restart"/>
            <w:shd w:val="clear" w:color="auto" w:fill="auto"/>
            <w:vAlign w:val="center"/>
          </w:tcPr>
          <w:p w:rsidR="0038400D" w:rsidRPr="006A3BBC" w:rsidRDefault="00A20240" w:rsidP="00B46D58">
            <w:pPr>
              <w:pStyle w:val="af4"/>
              <w:widowControl w:val="0"/>
              <w:spacing w:before="0" w:beforeAutospacing="0" w:after="120" w:afterAutospacing="0"/>
              <w:jc w:val="center"/>
              <w:rPr>
                <w:rFonts w:ascii="GHEA Grapalat" w:hAnsi="GHEA Grapalat"/>
                <w:sz w:val="20"/>
                <w:szCs w:val="20"/>
              </w:rPr>
            </w:pPr>
            <w:r w:rsidRPr="006A3BBC">
              <w:rPr>
                <w:rFonts w:ascii="GHEA Grapalat" w:hAnsi="GHEA Grapalat"/>
                <w:sz w:val="20"/>
                <w:szCs w:val="20"/>
              </w:rPr>
              <w:t>с</w:t>
            </w:r>
            <w:r w:rsidR="0038400D" w:rsidRPr="006A3BBC">
              <w:rPr>
                <w:rFonts w:ascii="GHEA Grapalat" w:hAnsi="GHEA Grapalat"/>
                <w:sz w:val="20"/>
                <w:szCs w:val="20"/>
              </w:rPr>
              <w:t>рок оплаты (по графику оплаты)</w:t>
            </w:r>
          </w:p>
        </w:tc>
      </w:tr>
      <w:tr w:rsidR="00B138F3" w:rsidRPr="006A3BBC" w:rsidTr="00AB4EAB">
        <w:trPr>
          <w:trHeight w:val="1105"/>
          <w:jc w:val="center"/>
        </w:trPr>
        <w:tc>
          <w:tcPr>
            <w:tcW w:w="442" w:type="dxa"/>
            <w:vMerge/>
            <w:tcBorders>
              <w:bottom w:val="single" w:sz="4" w:space="0" w:color="auto"/>
            </w:tcBorders>
            <w:shd w:val="clear" w:color="auto" w:fill="auto"/>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r w:rsidRPr="006A3BBC">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r w:rsidRPr="006A3BBC">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r w:rsidRPr="006A3BBC">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r w:rsidRPr="006A3BBC">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6A3BBC" w:rsidTr="00AB4EAB">
        <w:trPr>
          <w:jc w:val="center"/>
        </w:trPr>
        <w:tc>
          <w:tcPr>
            <w:tcW w:w="442" w:type="dxa"/>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6A3BBC" w:rsidTr="00AB4EAB">
        <w:trPr>
          <w:jc w:val="center"/>
        </w:trPr>
        <w:tc>
          <w:tcPr>
            <w:tcW w:w="442" w:type="dxa"/>
            <w:shd w:val="clear" w:color="auto" w:fill="auto"/>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6A3BBC"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6A3BBC" w:rsidRDefault="0038400D" w:rsidP="0071286E">
      <w:pPr>
        <w:widowControl w:val="0"/>
        <w:jc w:val="both"/>
        <w:rPr>
          <w:rFonts w:ascii="GHEA Grapalat" w:hAnsi="GHEA Grapalat"/>
          <w:iCs/>
          <w:snapToGrid w:val="0"/>
          <w:sz w:val="20"/>
          <w:szCs w:val="20"/>
        </w:rPr>
      </w:pPr>
      <w:r w:rsidRPr="006A3BBC">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6A3BBC">
        <w:rPr>
          <w:rFonts w:ascii="GHEA Grapalat" w:hAnsi="GHEA Grapalat"/>
          <w:snapToGrid w:val="0"/>
          <w:sz w:val="20"/>
          <w:szCs w:val="20"/>
        </w:rPr>
        <w:t>Акта</w:t>
      </w:r>
      <w:proofErr w:type="gramStart"/>
      <w:r w:rsidRPr="006A3BBC">
        <w:rPr>
          <w:rFonts w:ascii="GHEA Grapalat" w:hAnsi="GHEA Grapalat"/>
          <w:snapToGrid w:val="0"/>
          <w:sz w:val="20"/>
          <w:szCs w:val="20"/>
        </w:rPr>
        <w:t>,</w:t>
      </w:r>
      <w:r w:rsidRPr="006A3BBC">
        <w:rPr>
          <w:rFonts w:ascii="GHEA Grapalat" w:hAnsi="GHEA Grapalat"/>
          <w:sz w:val="20"/>
          <w:szCs w:val="20"/>
        </w:rPr>
        <w:t>я</w:t>
      </w:r>
      <w:proofErr w:type="gramEnd"/>
      <w:r w:rsidRPr="006A3BBC">
        <w:rPr>
          <w:rFonts w:ascii="GHEA Grapalat" w:hAnsi="GHEA Grapalat"/>
          <w:sz w:val="20"/>
          <w:szCs w:val="20"/>
        </w:rPr>
        <w:t>вляются</w:t>
      </w:r>
      <w:proofErr w:type="spellEnd"/>
      <w:r w:rsidRPr="006A3BBC">
        <w:rPr>
          <w:rFonts w:ascii="GHEA Grapalat" w:hAnsi="GHEA Grapalat"/>
          <w:sz w:val="20"/>
          <w:szCs w:val="20"/>
        </w:rPr>
        <w:t xml:space="preserve"> составляющей частью настоящего Акта и прилагаются.</w:t>
      </w:r>
    </w:p>
    <w:p w:rsidR="0038400D" w:rsidRPr="006A3BBC"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6A3BBC" w:rsidTr="007A2020">
        <w:trPr>
          <w:trHeight w:val="266"/>
          <w:tblCellSpacing w:w="7" w:type="dxa"/>
          <w:jc w:val="center"/>
        </w:trPr>
        <w:tc>
          <w:tcPr>
            <w:tcW w:w="0" w:type="auto"/>
            <w:vAlign w:val="center"/>
          </w:tcPr>
          <w:p w:rsidR="0038400D" w:rsidRPr="006A3BBC" w:rsidRDefault="0038400D" w:rsidP="00B46D58">
            <w:pPr>
              <w:widowControl w:val="0"/>
              <w:spacing w:after="160"/>
              <w:jc w:val="center"/>
              <w:rPr>
                <w:rFonts w:ascii="GHEA Grapalat" w:hAnsi="GHEA Grapalat"/>
                <w:iCs/>
              </w:rPr>
            </w:pPr>
            <w:r w:rsidRPr="006A3BBC">
              <w:rPr>
                <w:rFonts w:ascii="GHEA Grapalat" w:hAnsi="GHEA Grapalat"/>
              </w:rPr>
              <w:t xml:space="preserve">Товар передал </w:t>
            </w:r>
          </w:p>
        </w:tc>
        <w:tc>
          <w:tcPr>
            <w:tcW w:w="0" w:type="auto"/>
            <w:vAlign w:val="center"/>
          </w:tcPr>
          <w:p w:rsidR="0038400D" w:rsidRPr="006A3BBC" w:rsidRDefault="0038400D" w:rsidP="00B46D58">
            <w:pPr>
              <w:widowControl w:val="0"/>
              <w:spacing w:after="160"/>
              <w:jc w:val="center"/>
              <w:rPr>
                <w:rFonts w:ascii="GHEA Grapalat" w:hAnsi="GHEA Grapalat"/>
                <w:iCs/>
              </w:rPr>
            </w:pPr>
            <w:r w:rsidRPr="006A3BBC">
              <w:rPr>
                <w:rFonts w:ascii="GHEA Grapalat" w:hAnsi="GHEA Grapalat"/>
              </w:rPr>
              <w:t>Товар принят</w:t>
            </w:r>
          </w:p>
        </w:tc>
      </w:tr>
      <w:tr w:rsidR="00B138F3" w:rsidRPr="006A3BBC" w:rsidTr="007A2020">
        <w:trPr>
          <w:trHeight w:val="473"/>
          <w:tblCellSpacing w:w="7" w:type="dxa"/>
          <w:jc w:val="center"/>
        </w:trPr>
        <w:tc>
          <w:tcPr>
            <w:tcW w:w="0" w:type="auto"/>
            <w:vAlign w:val="center"/>
          </w:tcPr>
          <w:p w:rsidR="0038400D" w:rsidRPr="006A3BBC" w:rsidRDefault="0038400D" w:rsidP="00B46D58">
            <w:pPr>
              <w:widowControl w:val="0"/>
              <w:jc w:val="center"/>
              <w:rPr>
                <w:rFonts w:ascii="GHEA Grapalat" w:hAnsi="GHEA Grapalat"/>
                <w:iCs/>
              </w:rPr>
            </w:pPr>
            <w:r w:rsidRPr="006A3BBC">
              <w:rPr>
                <w:rFonts w:ascii="GHEA Grapalat" w:hAnsi="GHEA Grapalat"/>
              </w:rPr>
              <w:t>____________</w:t>
            </w:r>
            <w:r w:rsidR="00196F14" w:rsidRPr="006A3BBC">
              <w:rPr>
                <w:rFonts w:ascii="GHEA Grapalat" w:hAnsi="GHEA Grapalat"/>
              </w:rPr>
              <w:t>________</w:t>
            </w:r>
            <w:r w:rsidRPr="006A3BBC">
              <w:rPr>
                <w:rFonts w:ascii="GHEA Grapalat" w:hAnsi="GHEA Grapalat"/>
              </w:rPr>
              <w:t xml:space="preserve">___ </w:t>
            </w:r>
          </w:p>
          <w:p w:rsidR="0038400D" w:rsidRPr="006A3BBC" w:rsidRDefault="0038400D" w:rsidP="00B46D58">
            <w:pPr>
              <w:widowControl w:val="0"/>
              <w:spacing w:after="160"/>
              <w:jc w:val="center"/>
              <w:rPr>
                <w:rFonts w:ascii="GHEA Grapalat" w:hAnsi="GHEA Grapalat"/>
                <w:iCs/>
                <w:vertAlign w:val="superscript"/>
                <w:lang w:val="en-US"/>
              </w:rPr>
            </w:pPr>
            <w:r w:rsidRPr="006A3BBC">
              <w:rPr>
                <w:rFonts w:ascii="GHEA Grapalat" w:hAnsi="GHEA Grapalat"/>
                <w:vertAlign w:val="superscript"/>
              </w:rPr>
              <w:t xml:space="preserve">подпись </w:t>
            </w:r>
          </w:p>
        </w:tc>
        <w:tc>
          <w:tcPr>
            <w:tcW w:w="0" w:type="auto"/>
            <w:vAlign w:val="center"/>
          </w:tcPr>
          <w:p w:rsidR="0038400D" w:rsidRPr="006A3BBC" w:rsidRDefault="00196F14" w:rsidP="00B46D58">
            <w:pPr>
              <w:widowControl w:val="0"/>
              <w:jc w:val="center"/>
              <w:rPr>
                <w:rFonts w:ascii="GHEA Grapalat" w:hAnsi="GHEA Grapalat"/>
                <w:iCs/>
              </w:rPr>
            </w:pPr>
            <w:r w:rsidRPr="006A3BBC">
              <w:rPr>
                <w:rFonts w:ascii="GHEA Grapalat" w:hAnsi="GHEA Grapalat"/>
              </w:rPr>
              <w:t>_____</w:t>
            </w:r>
            <w:r w:rsidR="0038400D" w:rsidRPr="006A3BBC">
              <w:rPr>
                <w:rFonts w:ascii="GHEA Grapalat" w:hAnsi="GHEA Grapalat"/>
              </w:rPr>
              <w:t>__________________</w:t>
            </w:r>
          </w:p>
          <w:p w:rsidR="0038400D" w:rsidRPr="006A3BBC" w:rsidRDefault="0038400D" w:rsidP="00B46D58">
            <w:pPr>
              <w:widowControl w:val="0"/>
              <w:spacing w:after="160"/>
              <w:jc w:val="center"/>
              <w:rPr>
                <w:rFonts w:ascii="GHEA Grapalat" w:hAnsi="GHEA Grapalat"/>
                <w:iCs/>
                <w:vertAlign w:val="superscript"/>
              </w:rPr>
            </w:pPr>
            <w:r w:rsidRPr="006A3BBC">
              <w:rPr>
                <w:rFonts w:ascii="GHEA Grapalat" w:hAnsi="GHEA Grapalat"/>
                <w:vertAlign w:val="superscript"/>
              </w:rPr>
              <w:t xml:space="preserve">подпись </w:t>
            </w:r>
          </w:p>
        </w:tc>
      </w:tr>
      <w:tr w:rsidR="00B138F3" w:rsidRPr="006A3BBC" w:rsidTr="007A2020">
        <w:trPr>
          <w:trHeight w:val="503"/>
          <w:tblCellSpacing w:w="7" w:type="dxa"/>
          <w:jc w:val="center"/>
        </w:trPr>
        <w:tc>
          <w:tcPr>
            <w:tcW w:w="0" w:type="auto"/>
            <w:vAlign w:val="center"/>
          </w:tcPr>
          <w:p w:rsidR="0038400D" w:rsidRPr="006A3BBC" w:rsidRDefault="00196F14" w:rsidP="00B46D58">
            <w:pPr>
              <w:widowControl w:val="0"/>
              <w:jc w:val="center"/>
              <w:rPr>
                <w:rFonts w:ascii="GHEA Grapalat" w:hAnsi="GHEA Grapalat"/>
                <w:iCs/>
              </w:rPr>
            </w:pPr>
            <w:r w:rsidRPr="006A3BBC">
              <w:rPr>
                <w:rFonts w:ascii="GHEA Grapalat" w:hAnsi="GHEA Grapalat"/>
              </w:rPr>
              <w:t>_____________________</w:t>
            </w:r>
            <w:r w:rsidR="0038400D" w:rsidRPr="006A3BBC">
              <w:rPr>
                <w:rFonts w:ascii="GHEA Grapalat" w:hAnsi="GHEA Grapalat"/>
              </w:rPr>
              <w:t xml:space="preserve">_ </w:t>
            </w:r>
          </w:p>
          <w:p w:rsidR="0038400D" w:rsidRPr="006A3BBC" w:rsidRDefault="0038400D" w:rsidP="00B46D58">
            <w:pPr>
              <w:widowControl w:val="0"/>
              <w:spacing w:after="160"/>
              <w:jc w:val="center"/>
              <w:rPr>
                <w:rFonts w:ascii="GHEA Grapalat" w:hAnsi="GHEA Grapalat"/>
                <w:iCs/>
                <w:vertAlign w:val="superscript"/>
                <w:lang w:val="en-US"/>
              </w:rPr>
            </w:pPr>
            <w:r w:rsidRPr="006A3BBC">
              <w:rPr>
                <w:rFonts w:ascii="GHEA Grapalat" w:hAnsi="GHEA Grapalat"/>
                <w:vertAlign w:val="superscript"/>
              </w:rPr>
              <w:t>фамилия, имя</w:t>
            </w:r>
          </w:p>
        </w:tc>
        <w:tc>
          <w:tcPr>
            <w:tcW w:w="0" w:type="auto"/>
            <w:vAlign w:val="center"/>
          </w:tcPr>
          <w:p w:rsidR="0038400D" w:rsidRPr="006A3BBC" w:rsidRDefault="00196F14" w:rsidP="00B46D58">
            <w:pPr>
              <w:widowControl w:val="0"/>
              <w:jc w:val="center"/>
              <w:rPr>
                <w:rFonts w:ascii="GHEA Grapalat" w:hAnsi="GHEA Grapalat"/>
                <w:iCs/>
              </w:rPr>
            </w:pPr>
            <w:r w:rsidRPr="006A3BBC">
              <w:rPr>
                <w:rFonts w:ascii="GHEA Grapalat" w:hAnsi="GHEA Grapalat"/>
              </w:rPr>
              <w:t>____</w:t>
            </w:r>
            <w:r w:rsidR="0038400D" w:rsidRPr="006A3BBC">
              <w:rPr>
                <w:rFonts w:ascii="GHEA Grapalat" w:hAnsi="GHEA Grapalat"/>
              </w:rPr>
              <w:t>___________________</w:t>
            </w:r>
          </w:p>
          <w:p w:rsidR="0038400D" w:rsidRPr="006A3BBC" w:rsidRDefault="0038400D" w:rsidP="00B46D58">
            <w:pPr>
              <w:widowControl w:val="0"/>
              <w:spacing w:after="160"/>
              <w:jc w:val="center"/>
              <w:rPr>
                <w:rFonts w:ascii="GHEA Grapalat" w:hAnsi="GHEA Grapalat"/>
                <w:iCs/>
                <w:vertAlign w:val="superscript"/>
              </w:rPr>
            </w:pPr>
            <w:r w:rsidRPr="006A3BBC">
              <w:rPr>
                <w:rFonts w:ascii="GHEA Grapalat" w:hAnsi="GHEA Grapalat"/>
                <w:vertAlign w:val="superscript"/>
              </w:rPr>
              <w:t>фамилия, имя</w:t>
            </w:r>
          </w:p>
        </w:tc>
      </w:tr>
      <w:tr w:rsidR="00B138F3" w:rsidRPr="006A3BBC" w:rsidTr="007A2020">
        <w:trPr>
          <w:trHeight w:val="281"/>
          <w:tblCellSpacing w:w="7" w:type="dxa"/>
          <w:jc w:val="center"/>
        </w:trPr>
        <w:tc>
          <w:tcPr>
            <w:tcW w:w="0" w:type="auto"/>
            <w:vAlign w:val="center"/>
          </w:tcPr>
          <w:p w:rsidR="0038400D" w:rsidRPr="006A3BBC" w:rsidRDefault="0038400D" w:rsidP="00B46D58">
            <w:pPr>
              <w:widowControl w:val="0"/>
              <w:spacing w:after="160"/>
              <w:jc w:val="center"/>
              <w:rPr>
                <w:rFonts w:ascii="GHEA Grapalat" w:hAnsi="GHEA Grapalat"/>
                <w:iCs/>
                <w:sz w:val="16"/>
                <w:szCs w:val="16"/>
              </w:rPr>
            </w:pPr>
            <w:r w:rsidRPr="006A3BBC">
              <w:rPr>
                <w:rFonts w:ascii="GHEA Grapalat" w:hAnsi="GHEA Grapalat"/>
                <w:sz w:val="16"/>
                <w:szCs w:val="16"/>
              </w:rPr>
              <w:t>М. П.</w:t>
            </w:r>
          </w:p>
        </w:tc>
        <w:tc>
          <w:tcPr>
            <w:tcW w:w="0" w:type="auto"/>
            <w:vAlign w:val="center"/>
          </w:tcPr>
          <w:p w:rsidR="0038400D" w:rsidRPr="006A3BBC" w:rsidRDefault="0038400D" w:rsidP="00B46D58">
            <w:pPr>
              <w:widowControl w:val="0"/>
              <w:spacing w:after="160"/>
              <w:jc w:val="center"/>
              <w:rPr>
                <w:rFonts w:ascii="GHEA Grapalat" w:hAnsi="GHEA Grapalat"/>
                <w:iCs/>
                <w:sz w:val="16"/>
                <w:szCs w:val="16"/>
              </w:rPr>
            </w:pPr>
            <w:r w:rsidRPr="006A3BBC">
              <w:rPr>
                <w:rFonts w:ascii="GHEA Grapalat" w:hAnsi="GHEA Grapalat"/>
                <w:sz w:val="16"/>
                <w:szCs w:val="16"/>
              </w:rPr>
              <w:t>М. П.</w:t>
            </w:r>
          </w:p>
        </w:tc>
      </w:tr>
    </w:tbl>
    <w:p w:rsidR="00196F14" w:rsidRPr="006A3BBC" w:rsidRDefault="00196F14" w:rsidP="00B46D58">
      <w:pPr>
        <w:widowControl w:val="0"/>
        <w:spacing w:after="160"/>
        <w:jc w:val="right"/>
        <w:rPr>
          <w:rFonts w:ascii="GHEA Grapalat" w:hAnsi="GHEA Grapalat" w:cs="Sylfaen"/>
          <w:b/>
        </w:rPr>
      </w:pPr>
    </w:p>
    <w:p w:rsidR="00196F14" w:rsidRPr="006A3BBC" w:rsidRDefault="00196F14" w:rsidP="00B46D58">
      <w:pPr>
        <w:rPr>
          <w:rFonts w:ascii="GHEA Grapalat" w:hAnsi="GHEA Grapalat" w:cs="Sylfaen"/>
          <w:b/>
        </w:rPr>
      </w:pPr>
      <w:r w:rsidRPr="006A3BBC">
        <w:rPr>
          <w:rFonts w:ascii="GHEA Grapalat" w:hAnsi="GHEA Grapalat" w:cs="Sylfaen"/>
          <w:b/>
        </w:rPr>
        <w:br w:type="page"/>
      </w:r>
    </w:p>
    <w:p w:rsidR="00071D1C" w:rsidRPr="006A3BBC" w:rsidRDefault="00071D1C" w:rsidP="0071286E">
      <w:pPr>
        <w:widowControl w:val="0"/>
        <w:jc w:val="right"/>
        <w:rPr>
          <w:rFonts w:ascii="GHEA Grapalat" w:hAnsi="GHEA Grapalat" w:cs="Sylfaen"/>
          <w:i/>
          <w:sz w:val="20"/>
          <w:szCs w:val="20"/>
        </w:rPr>
      </w:pPr>
      <w:r w:rsidRPr="006A3BBC">
        <w:rPr>
          <w:rFonts w:ascii="GHEA Grapalat" w:hAnsi="GHEA Grapalat"/>
          <w:i/>
          <w:sz w:val="20"/>
          <w:szCs w:val="20"/>
        </w:rPr>
        <w:lastRenderedPageBreak/>
        <w:t>Приложение № 3.1</w:t>
      </w:r>
    </w:p>
    <w:p w:rsidR="00341A74" w:rsidRPr="006A3BBC" w:rsidRDefault="00341A74" w:rsidP="0071286E">
      <w:pPr>
        <w:widowControl w:val="0"/>
        <w:jc w:val="right"/>
        <w:rPr>
          <w:rFonts w:ascii="GHEA Grapalat" w:hAnsi="GHEA Grapalat" w:cs="Sylfaen"/>
          <w:i/>
          <w:sz w:val="20"/>
          <w:szCs w:val="20"/>
        </w:rPr>
      </w:pPr>
      <w:r w:rsidRPr="006A3BBC">
        <w:rPr>
          <w:rFonts w:ascii="GHEA Grapalat" w:hAnsi="GHEA Grapalat"/>
          <w:i/>
          <w:sz w:val="20"/>
          <w:szCs w:val="20"/>
        </w:rPr>
        <w:t xml:space="preserve">к Договору под кодом </w:t>
      </w:r>
      <w:r w:rsidR="00196F14" w:rsidRPr="006A3BBC">
        <w:rPr>
          <w:rFonts w:ascii="GHEA Grapalat" w:hAnsi="GHEA Grapalat" w:cs="Sylfaen"/>
          <w:i/>
          <w:sz w:val="20"/>
          <w:szCs w:val="20"/>
        </w:rPr>
        <w:br/>
      </w:r>
      <w:r w:rsidRPr="006A3BBC">
        <w:rPr>
          <w:rFonts w:ascii="GHEA Grapalat" w:hAnsi="GHEA Grapalat"/>
          <w:i/>
          <w:sz w:val="20"/>
          <w:szCs w:val="20"/>
        </w:rPr>
        <w:t xml:space="preserve">заключенному </w:t>
      </w:r>
      <w:r w:rsidR="006132ED" w:rsidRPr="006A3BBC">
        <w:rPr>
          <w:rFonts w:ascii="GHEA Grapalat" w:hAnsi="GHEA Grapalat"/>
          <w:i/>
          <w:sz w:val="20"/>
          <w:szCs w:val="20"/>
        </w:rPr>
        <w:t>"</w:t>
      </w:r>
      <w:r w:rsidR="00D52566" w:rsidRPr="006A3BBC">
        <w:rPr>
          <w:rFonts w:ascii="GHEA Grapalat" w:hAnsi="GHEA Grapalat"/>
          <w:i/>
          <w:sz w:val="20"/>
          <w:szCs w:val="20"/>
        </w:rPr>
        <w:tab/>
      </w:r>
      <w:r w:rsidR="006132ED" w:rsidRPr="006A3BBC">
        <w:rPr>
          <w:rFonts w:ascii="GHEA Grapalat" w:hAnsi="GHEA Grapalat"/>
          <w:i/>
          <w:sz w:val="20"/>
          <w:szCs w:val="20"/>
        </w:rPr>
        <w:t>"</w:t>
      </w:r>
      <w:r w:rsidR="00AA7117" w:rsidRPr="006A3BBC">
        <w:rPr>
          <w:rFonts w:ascii="GHEA Grapalat" w:hAnsi="GHEA Grapalat"/>
          <w:i/>
          <w:sz w:val="20"/>
          <w:szCs w:val="20"/>
        </w:rPr>
        <w:t xml:space="preserve"> </w:t>
      </w:r>
      <w:r w:rsidR="00D52566" w:rsidRPr="006A3BBC">
        <w:rPr>
          <w:rFonts w:ascii="GHEA Grapalat" w:hAnsi="GHEA Grapalat"/>
          <w:i/>
          <w:sz w:val="20"/>
          <w:szCs w:val="20"/>
        </w:rPr>
        <w:tab/>
      </w:r>
      <w:r w:rsidRPr="006A3BBC">
        <w:rPr>
          <w:rFonts w:ascii="GHEA Grapalat" w:hAnsi="GHEA Grapalat"/>
          <w:i/>
          <w:sz w:val="20"/>
          <w:szCs w:val="20"/>
        </w:rPr>
        <w:t>20</w:t>
      </w:r>
      <w:r w:rsidR="00AA7117" w:rsidRPr="006A3BBC">
        <w:rPr>
          <w:rFonts w:ascii="GHEA Grapalat" w:hAnsi="GHEA Grapalat"/>
          <w:i/>
          <w:sz w:val="20"/>
          <w:szCs w:val="20"/>
        </w:rPr>
        <w:t xml:space="preserve"> </w:t>
      </w:r>
      <w:r w:rsidR="00D52566" w:rsidRPr="006A3BBC">
        <w:rPr>
          <w:rFonts w:ascii="GHEA Grapalat" w:hAnsi="GHEA Grapalat"/>
          <w:i/>
          <w:sz w:val="20"/>
          <w:szCs w:val="20"/>
        </w:rPr>
        <w:tab/>
      </w:r>
      <w:r w:rsidRPr="006A3BBC">
        <w:rPr>
          <w:rFonts w:ascii="GHEA Grapalat" w:hAnsi="GHEA Grapalat"/>
          <w:i/>
          <w:sz w:val="20"/>
          <w:szCs w:val="20"/>
        </w:rPr>
        <w:t>г.</w:t>
      </w:r>
    </w:p>
    <w:p w:rsidR="00071D1C" w:rsidRPr="006A3BBC"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71693A" w:rsidRDefault="006A3BBC" w:rsidP="00B46D58">
      <w:pPr>
        <w:widowControl w:val="0"/>
        <w:spacing w:after="160"/>
        <w:jc w:val="center"/>
        <w:rPr>
          <w:rFonts w:ascii="GHEA Grapalat" w:hAnsi="GHEA Grapalat" w:cs="Sylfaen"/>
          <w:bCs/>
        </w:rPr>
      </w:pPr>
      <w:r w:rsidRPr="006A3BBC">
        <w:rPr>
          <w:rFonts w:ascii="GHEA Grapalat" w:hAnsi="GHEA Grapalat"/>
        </w:rPr>
        <w:t>АКТ</w:t>
      </w:r>
      <w:proofErr w:type="gramStart"/>
      <w:r w:rsidRPr="006A3BBC">
        <w:rPr>
          <w:rFonts w:ascii="GHEA Grapalat" w:hAnsi="GHEA Grapalat"/>
        </w:rPr>
        <w:t xml:space="preserve"> №——</w:t>
      </w:r>
      <w:proofErr w:type="gramEnd"/>
    </w:p>
    <w:p w:rsidR="00071D1C" w:rsidRPr="006A3BBC" w:rsidRDefault="00071D1C" w:rsidP="00B46D58">
      <w:pPr>
        <w:widowControl w:val="0"/>
        <w:spacing w:after="160"/>
        <w:jc w:val="center"/>
        <w:rPr>
          <w:rFonts w:ascii="GHEA Grapalat" w:hAnsi="GHEA Grapalat" w:cs="Sylfaen"/>
          <w:b/>
          <w:bCs/>
          <w:sz w:val="20"/>
          <w:szCs w:val="20"/>
        </w:rPr>
      </w:pPr>
      <w:r w:rsidRPr="006A3BBC">
        <w:rPr>
          <w:rFonts w:ascii="GHEA Grapalat" w:hAnsi="GHEA Grapalat"/>
          <w:sz w:val="20"/>
          <w:szCs w:val="20"/>
        </w:rPr>
        <w:t xml:space="preserve">относительно фиксирования факта передачи Покупателю результата договора </w:t>
      </w:r>
    </w:p>
    <w:p w:rsidR="00071D1C" w:rsidRPr="006A3BBC"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6A3BBC" w:rsidRDefault="006B3AE3" w:rsidP="00B46D58">
      <w:pPr>
        <w:widowControl w:val="0"/>
        <w:ind w:firstLine="567"/>
        <w:jc w:val="both"/>
        <w:rPr>
          <w:rFonts w:ascii="GHEA Grapalat" w:hAnsi="GHEA Grapalat"/>
          <w:i/>
          <w:sz w:val="20"/>
          <w:szCs w:val="20"/>
        </w:rPr>
      </w:pPr>
      <w:r w:rsidRPr="006A3BBC">
        <w:rPr>
          <w:rFonts w:ascii="GHEA Grapalat" w:hAnsi="GHEA Grapalat"/>
          <w:i/>
          <w:sz w:val="20"/>
          <w:szCs w:val="20"/>
        </w:rPr>
        <w:t>Настоящим фиксируется, что в рамках договора закупки № ______________,</w:t>
      </w:r>
    </w:p>
    <w:p w:rsidR="006B3AE3" w:rsidRPr="006A3BBC" w:rsidRDefault="006B3AE3" w:rsidP="00B46D58">
      <w:pPr>
        <w:widowControl w:val="0"/>
        <w:spacing w:after="120"/>
        <w:ind w:left="7371" w:hanging="141"/>
        <w:jc w:val="both"/>
        <w:rPr>
          <w:rFonts w:ascii="GHEA Grapalat" w:hAnsi="GHEA Grapalat"/>
          <w:i/>
          <w:sz w:val="20"/>
          <w:szCs w:val="20"/>
        </w:rPr>
      </w:pPr>
      <w:r w:rsidRPr="006A3BBC">
        <w:rPr>
          <w:rFonts w:ascii="GHEA Grapalat" w:hAnsi="GHEA Grapalat"/>
          <w:i/>
          <w:sz w:val="20"/>
          <w:szCs w:val="20"/>
        </w:rPr>
        <w:t>номер договора</w:t>
      </w:r>
    </w:p>
    <w:p w:rsidR="006B3AE3" w:rsidRPr="006A3BBC" w:rsidRDefault="006B3AE3" w:rsidP="00B46D58">
      <w:pPr>
        <w:widowControl w:val="0"/>
        <w:tabs>
          <w:tab w:val="left" w:pos="4480"/>
        </w:tabs>
        <w:jc w:val="both"/>
        <w:rPr>
          <w:rFonts w:ascii="GHEA Grapalat" w:hAnsi="GHEA Grapalat" w:cs="Sylfaen"/>
          <w:i/>
          <w:sz w:val="20"/>
          <w:szCs w:val="20"/>
        </w:rPr>
      </w:pPr>
      <w:r w:rsidRPr="006A3BBC">
        <w:rPr>
          <w:rFonts w:ascii="GHEA Grapalat" w:hAnsi="GHEA Grapalat"/>
          <w:i/>
          <w:sz w:val="20"/>
          <w:szCs w:val="20"/>
        </w:rPr>
        <w:t>заключенного __________________ 20</w:t>
      </w:r>
      <w:r w:rsidRPr="006A3BBC">
        <w:rPr>
          <w:rFonts w:ascii="GHEA Grapalat" w:hAnsi="GHEA Grapalat"/>
          <w:i/>
          <w:sz w:val="20"/>
          <w:szCs w:val="20"/>
        </w:rPr>
        <w:tab/>
        <w:t xml:space="preserve">г. </w:t>
      </w:r>
      <w:proofErr w:type="gramStart"/>
      <w:r w:rsidRPr="006A3BBC">
        <w:rPr>
          <w:rFonts w:ascii="GHEA Grapalat" w:hAnsi="GHEA Grapalat"/>
          <w:i/>
          <w:sz w:val="20"/>
          <w:szCs w:val="20"/>
        </w:rPr>
        <w:t>между</w:t>
      </w:r>
      <w:proofErr w:type="gramEnd"/>
      <w:r w:rsidRPr="006A3BBC">
        <w:rPr>
          <w:rFonts w:ascii="GHEA Grapalat" w:hAnsi="GHEA Grapalat"/>
          <w:i/>
          <w:sz w:val="20"/>
          <w:szCs w:val="20"/>
        </w:rPr>
        <w:t xml:space="preserve"> _____________________________</w:t>
      </w:r>
    </w:p>
    <w:p w:rsidR="006B3AE3" w:rsidRPr="006A3BBC" w:rsidRDefault="006B3AE3" w:rsidP="00B46D58">
      <w:pPr>
        <w:widowControl w:val="0"/>
        <w:tabs>
          <w:tab w:val="left" w:pos="6379"/>
        </w:tabs>
        <w:spacing w:after="120"/>
        <w:ind w:left="1701" w:right="-360"/>
        <w:jc w:val="both"/>
        <w:rPr>
          <w:rFonts w:ascii="GHEA Grapalat" w:hAnsi="GHEA Grapalat" w:cs="Sylfaen"/>
          <w:i/>
          <w:sz w:val="20"/>
          <w:szCs w:val="20"/>
        </w:rPr>
      </w:pPr>
      <w:r w:rsidRPr="006A3BBC">
        <w:rPr>
          <w:rFonts w:ascii="GHEA Grapalat" w:hAnsi="GHEA Grapalat"/>
          <w:i/>
          <w:sz w:val="20"/>
          <w:szCs w:val="20"/>
        </w:rPr>
        <w:t xml:space="preserve">дата заключения договора </w:t>
      </w:r>
      <w:r w:rsidRPr="006A3BBC">
        <w:rPr>
          <w:rFonts w:ascii="GHEA Grapalat" w:hAnsi="GHEA Grapalat"/>
          <w:i/>
          <w:sz w:val="20"/>
          <w:szCs w:val="20"/>
        </w:rPr>
        <w:tab/>
        <w:t>наименование Покупателя</w:t>
      </w:r>
    </w:p>
    <w:p w:rsidR="006B3AE3" w:rsidRPr="006A3BBC" w:rsidRDefault="006B3AE3" w:rsidP="00B46D58">
      <w:pPr>
        <w:widowControl w:val="0"/>
        <w:tabs>
          <w:tab w:val="left" w:pos="360"/>
          <w:tab w:val="left" w:pos="540"/>
        </w:tabs>
        <w:ind w:right="-2"/>
        <w:jc w:val="both"/>
        <w:rPr>
          <w:rFonts w:ascii="GHEA Grapalat" w:hAnsi="GHEA Grapalat"/>
          <w:i/>
          <w:sz w:val="20"/>
          <w:szCs w:val="20"/>
        </w:rPr>
      </w:pPr>
      <w:r w:rsidRPr="006A3BBC">
        <w:rPr>
          <w:rFonts w:ascii="GHEA Grapalat" w:hAnsi="GHEA Grapalat"/>
          <w:i/>
          <w:sz w:val="20"/>
          <w:szCs w:val="20"/>
        </w:rPr>
        <w:t xml:space="preserve">(далее — Покупатель) и ________________________________ (далее — Продавец), </w:t>
      </w:r>
    </w:p>
    <w:p w:rsidR="006B3AE3" w:rsidRPr="006A3BBC" w:rsidRDefault="006B3AE3" w:rsidP="00B46D58">
      <w:pPr>
        <w:widowControl w:val="0"/>
        <w:spacing w:after="120"/>
        <w:ind w:left="3544" w:right="-360"/>
        <w:jc w:val="both"/>
        <w:rPr>
          <w:rFonts w:ascii="GHEA Grapalat" w:hAnsi="GHEA Grapalat"/>
          <w:i/>
          <w:sz w:val="20"/>
          <w:szCs w:val="20"/>
        </w:rPr>
      </w:pPr>
      <w:r w:rsidRPr="006A3BBC">
        <w:rPr>
          <w:rFonts w:ascii="GHEA Grapalat" w:hAnsi="GHEA Grapalat"/>
          <w:i/>
          <w:sz w:val="20"/>
          <w:szCs w:val="20"/>
        </w:rPr>
        <w:t>наименование Продавца</w:t>
      </w:r>
    </w:p>
    <w:p w:rsidR="00071D1C" w:rsidRPr="006A3BBC" w:rsidRDefault="006B3AE3" w:rsidP="00B46D58">
      <w:pPr>
        <w:widowControl w:val="0"/>
        <w:tabs>
          <w:tab w:val="left" w:pos="360"/>
          <w:tab w:val="left" w:pos="540"/>
        </w:tabs>
        <w:spacing w:after="160"/>
        <w:jc w:val="both"/>
        <w:rPr>
          <w:rFonts w:ascii="GHEA Grapalat" w:hAnsi="GHEA Grapalat" w:cs="Sylfaen"/>
          <w:i/>
          <w:sz w:val="20"/>
          <w:szCs w:val="20"/>
        </w:rPr>
      </w:pPr>
      <w:r w:rsidRPr="006A3BBC">
        <w:rPr>
          <w:rFonts w:ascii="GHEA Grapalat" w:hAnsi="GHEA Grapalat"/>
          <w:i/>
          <w:sz w:val="20"/>
          <w:szCs w:val="20"/>
        </w:rPr>
        <w:t>Продавец _______ 20</w:t>
      </w:r>
      <w:r w:rsidRPr="006A3BBC">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6A3BBC"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6A3BBC" w:rsidRDefault="00071D1C" w:rsidP="00B46D58">
            <w:pPr>
              <w:widowControl w:val="0"/>
              <w:spacing w:after="120"/>
              <w:jc w:val="center"/>
              <w:rPr>
                <w:rFonts w:ascii="GHEA Grapalat" w:hAnsi="GHEA Grapalat" w:cs="Sylfaen"/>
                <w:bCs/>
                <w:sz w:val="20"/>
                <w:szCs w:val="20"/>
              </w:rPr>
            </w:pPr>
            <w:r w:rsidRPr="006A3BBC">
              <w:rPr>
                <w:rFonts w:ascii="GHEA Grapalat" w:hAnsi="GHEA Grapalat"/>
                <w:sz w:val="20"/>
                <w:szCs w:val="20"/>
              </w:rPr>
              <w:t>Товар</w:t>
            </w:r>
          </w:p>
        </w:tc>
      </w:tr>
      <w:tr w:rsidR="00B138F3" w:rsidRPr="006A3BBC"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A3BBC" w:rsidRDefault="0016519F" w:rsidP="00B46D58">
            <w:pPr>
              <w:widowControl w:val="0"/>
              <w:spacing w:after="120"/>
              <w:jc w:val="center"/>
              <w:rPr>
                <w:rFonts w:ascii="GHEA Grapalat" w:hAnsi="GHEA Grapalat"/>
                <w:sz w:val="20"/>
                <w:szCs w:val="20"/>
              </w:rPr>
            </w:pPr>
            <w:r w:rsidRPr="006A3BBC">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A3BBC" w:rsidRDefault="000F494F" w:rsidP="00B46D58">
            <w:pPr>
              <w:widowControl w:val="0"/>
              <w:spacing w:after="120"/>
              <w:jc w:val="center"/>
              <w:rPr>
                <w:rFonts w:ascii="GHEA Grapalat" w:hAnsi="GHEA Grapalat"/>
                <w:sz w:val="20"/>
                <w:szCs w:val="20"/>
              </w:rPr>
            </w:pPr>
            <w:r w:rsidRPr="006A3BBC">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A3BBC" w:rsidRDefault="000F494F" w:rsidP="00B46D58">
            <w:pPr>
              <w:widowControl w:val="0"/>
              <w:spacing w:after="120"/>
              <w:jc w:val="center"/>
              <w:rPr>
                <w:rFonts w:ascii="GHEA Grapalat" w:hAnsi="GHEA Grapalat"/>
                <w:sz w:val="20"/>
                <w:szCs w:val="20"/>
              </w:rPr>
            </w:pPr>
            <w:r w:rsidRPr="006A3BBC">
              <w:rPr>
                <w:rFonts w:ascii="GHEA Grapalat" w:hAnsi="GHEA Grapalat"/>
                <w:sz w:val="20"/>
                <w:szCs w:val="20"/>
              </w:rPr>
              <w:t>объем (фактический)</w:t>
            </w:r>
          </w:p>
        </w:tc>
      </w:tr>
      <w:tr w:rsidR="00B138F3" w:rsidRPr="006A3BBC"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A3BBC"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A3BBC"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A3BBC" w:rsidRDefault="00071D1C" w:rsidP="00B46D58">
            <w:pPr>
              <w:widowControl w:val="0"/>
              <w:spacing w:after="120"/>
              <w:jc w:val="center"/>
              <w:rPr>
                <w:rFonts w:ascii="GHEA Grapalat" w:hAnsi="GHEA Grapalat" w:cs="Sylfaen"/>
                <w:sz w:val="20"/>
                <w:szCs w:val="20"/>
              </w:rPr>
            </w:pPr>
          </w:p>
        </w:tc>
      </w:tr>
      <w:tr w:rsidR="00071D1C" w:rsidRPr="006A3BBC"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6A3BBC"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6A3BBC"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6A3BBC" w:rsidRDefault="00071D1C" w:rsidP="00B46D58">
            <w:pPr>
              <w:widowControl w:val="0"/>
              <w:spacing w:after="120"/>
              <w:jc w:val="center"/>
              <w:rPr>
                <w:rFonts w:ascii="GHEA Grapalat" w:hAnsi="GHEA Grapalat" w:cs="Sylfaen"/>
                <w:sz w:val="20"/>
                <w:szCs w:val="20"/>
              </w:rPr>
            </w:pPr>
          </w:p>
        </w:tc>
      </w:tr>
    </w:tbl>
    <w:p w:rsidR="00071D1C" w:rsidRPr="006A3BBC" w:rsidRDefault="00071D1C" w:rsidP="00B46D58">
      <w:pPr>
        <w:widowControl w:val="0"/>
        <w:tabs>
          <w:tab w:val="left" w:pos="360"/>
          <w:tab w:val="left" w:pos="540"/>
        </w:tabs>
        <w:spacing w:after="160"/>
        <w:jc w:val="both"/>
        <w:rPr>
          <w:rFonts w:ascii="GHEA Grapalat" w:hAnsi="GHEA Grapalat" w:cs="Sylfaen"/>
        </w:rPr>
      </w:pPr>
    </w:p>
    <w:p w:rsidR="00071D1C" w:rsidRPr="006A3BBC" w:rsidRDefault="00071D1C" w:rsidP="0071286E">
      <w:pPr>
        <w:widowControl w:val="0"/>
        <w:spacing w:after="160"/>
        <w:ind w:firstLine="567"/>
        <w:jc w:val="center"/>
        <w:rPr>
          <w:rFonts w:ascii="GHEA Grapalat" w:hAnsi="GHEA Grapalat" w:cs="Sylfaen"/>
          <w:sz w:val="20"/>
          <w:szCs w:val="20"/>
        </w:rPr>
      </w:pPr>
      <w:r w:rsidRPr="006A3BBC">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6A3BBC" w:rsidRDefault="00B138F3" w:rsidP="00B138F3">
      <w:pPr>
        <w:rPr>
          <w:rFonts w:ascii="GHEA Grapalat" w:hAnsi="GHEA Grapalat"/>
          <w:sz w:val="20"/>
          <w:szCs w:val="20"/>
        </w:rPr>
      </w:pPr>
      <w:r w:rsidRPr="006A3BBC">
        <w:rPr>
          <w:rFonts w:ascii="GHEA Grapalat" w:hAnsi="GHEA Grapalat"/>
          <w:sz w:val="20"/>
          <w:szCs w:val="20"/>
        </w:rPr>
        <w:t xml:space="preserve">                                                       </w:t>
      </w:r>
    </w:p>
    <w:p w:rsidR="00071D1C" w:rsidRPr="006A3BBC" w:rsidRDefault="00B138F3" w:rsidP="00B138F3">
      <w:pPr>
        <w:rPr>
          <w:rFonts w:ascii="GHEA Grapalat" w:hAnsi="GHEA Grapalat"/>
          <w:sz w:val="20"/>
          <w:szCs w:val="20"/>
          <w:lang w:val="en-US"/>
        </w:rPr>
      </w:pPr>
      <w:r w:rsidRPr="006A3BBC">
        <w:rPr>
          <w:rFonts w:ascii="GHEA Grapalat" w:hAnsi="GHEA Grapalat"/>
          <w:sz w:val="20"/>
          <w:szCs w:val="20"/>
        </w:rPr>
        <w:t xml:space="preserve">                                                          </w:t>
      </w:r>
      <w:r w:rsidR="00071D1C" w:rsidRPr="006A3BBC">
        <w:rPr>
          <w:rFonts w:ascii="GHEA Grapalat" w:hAnsi="GHEA Grapalat"/>
          <w:sz w:val="20"/>
          <w:szCs w:val="20"/>
        </w:rPr>
        <w:t>СТОРОНЫ</w:t>
      </w:r>
    </w:p>
    <w:p w:rsidR="007072C5" w:rsidRPr="006A3BBC"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6A3BBC" w:rsidTr="007072C5">
        <w:tc>
          <w:tcPr>
            <w:tcW w:w="4450" w:type="dxa"/>
          </w:tcPr>
          <w:p w:rsidR="00071D1C" w:rsidRPr="006A3BBC" w:rsidRDefault="00071D1C" w:rsidP="00B46D58">
            <w:pPr>
              <w:widowControl w:val="0"/>
              <w:tabs>
                <w:tab w:val="left" w:pos="360"/>
                <w:tab w:val="left" w:pos="540"/>
              </w:tabs>
              <w:spacing w:after="160"/>
              <w:jc w:val="center"/>
              <w:rPr>
                <w:rFonts w:ascii="GHEA Grapalat" w:hAnsi="GHEA Grapalat" w:cs="Sylfaen"/>
                <w:b/>
                <w:bCs/>
              </w:rPr>
            </w:pPr>
            <w:r w:rsidRPr="006A3BBC">
              <w:rPr>
                <w:rFonts w:ascii="GHEA Grapalat" w:hAnsi="GHEA Grapalat"/>
                <w:b/>
              </w:rPr>
              <w:t>Передал</w:t>
            </w:r>
          </w:p>
        </w:tc>
        <w:tc>
          <w:tcPr>
            <w:tcW w:w="4836" w:type="dxa"/>
          </w:tcPr>
          <w:p w:rsidR="00071D1C" w:rsidRPr="006A3BBC" w:rsidRDefault="00071D1C" w:rsidP="00B46D58">
            <w:pPr>
              <w:widowControl w:val="0"/>
              <w:tabs>
                <w:tab w:val="left" w:pos="360"/>
                <w:tab w:val="left" w:pos="540"/>
              </w:tabs>
              <w:spacing w:after="160"/>
              <w:jc w:val="center"/>
              <w:rPr>
                <w:rFonts w:ascii="GHEA Grapalat" w:hAnsi="GHEA Grapalat" w:cs="Sylfaen"/>
                <w:b/>
                <w:bCs/>
              </w:rPr>
            </w:pPr>
            <w:r w:rsidRPr="006A3BBC">
              <w:rPr>
                <w:rFonts w:ascii="GHEA Grapalat" w:hAnsi="GHEA Grapalat"/>
                <w:b/>
              </w:rPr>
              <w:t>Принял</w:t>
            </w:r>
          </w:p>
        </w:tc>
      </w:tr>
    </w:tbl>
    <w:p w:rsidR="00071D1C" w:rsidRPr="006A3BBC" w:rsidRDefault="00071D1C" w:rsidP="00B46D58">
      <w:pPr>
        <w:widowControl w:val="0"/>
        <w:tabs>
          <w:tab w:val="left" w:pos="360"/>
          <w:tab w:val="left" w:pos="540"/>
        </w:tabs>
        <w:spacing w:after="160"/>
        <w:jc w:val="right"/>
        <w:rPr>
          <w:rFonts w:ascii="GHEA Grapalat" w:hAnsi="GHEA Grapalat" w:cs="Sylfaen"/>
        </w:rPr>
      </w:pPr>
      <w:r w:rsidRPr="006A3BBC">
        <w:rPr>
          <w:rFonts w:ascii="GHEA Grapalat" w:hAnsi="GHEA Grapalat"/>
        </w:rPr>
        <w:t>представитель, спроектировавший заявку:</w:t>
      </w:r>
    </w:p>
    <w:p w:rsidR="00071D1C" w:rsidRPr="006A3BBC"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6A3BBC" w:rsidTr="00E22E51">
        <w:trPr>
          <w:tblCellSpacing w:w="7" w:type="dxa"/>
          <w:jc w:val="center"/>
        </w:trPr>
        <w:tc>
          <w:tcPr>
            <w:tcW w:w="0" w:type="auto"/>
            <w:vAlign w:val="center"/>
          </w:tcPr>
          <w:p w:rsidR="00071D1C" w:rsidRPr="006A3BBC" w:rsidRDefault="00071D1C" w:rsidP="00B46D58">
            <w:pPr>
              <w:widowControl w:val="0"/>
              <w:jc w:val="center"/>
              <w:rPr>
                <w:rFonts w:ascii="GHEA Grapalat" w:hAnsi="GHEA Grapalat" w:cs="GHEA Grapalat"/>
              </w:rPr>
            </w:pPr>
            <w:r w:rsidRPr="006A3BBC">
              <w:rPr>
                <w:rFonts w:ascii="GHEA Grapalat" w:hAnsi="GHEA Grapalat"/>
              </w:rPr>
              <w:t xml:space="preserve">___________________________ </w:t>
            </w:r>
          </w:p>
          <w:p w:rsidR="00071D1C" w:rsidRPr="006A3BBC" w:rsidRDefault="00071D1C" w:rsidP="00B46D58">
            <w:pPr>
              <w:widowControl w:val="0"/>
              <w:spacing w:after="160"/>
              <w:jc w:val="center"/>
              <w:rPr>
                <w:rFonts w:ascii="GHEA Grapalat" w:hAnsi="GHEA Grapalat" w:cs="GHEA Grapalat"/>
                <w:vertAlign w:val="superscript"/>
              </w:rPr>
            </w:pPr>
            <w:r w:rsidRPr="006A3BBC">
              <w:rPr>
                <w:rFonts w:ascii="GHEA Grapalat" w:hAnsi="GHEA Grapalat"/>
                <w:vertAlign w:val="superscript"/>
              </w:rPr>
              <w:t>фамилия, имя</w:t>
            </w:r>
          </w:p>
        </w:tc>
        <w:tc>
          <w:tcPr>
            <w:tcW w:w="0" w:type="auto"/>
            <w:vAlign w:val="center"/>
          </w:tcPr>
          <w:p w:rsidR="00071D1C" w:rsidRPr="006A3BBC" w:rsidRDefault="00071D1C" w:rsidP="00B46D58">
            <w:pPr>
              <w:widowControl w:val="0"/>
              <w:jc w:val="center"/>
              <w:rPr>
                <w:rFonts w:ascii="GHEA Grapalat" w:hAnsi="GHEA Grapalat" w:cs="GHEA Grapalat"/>
              </w:rPr>
            </w:pPr>
            <w:r w:rsidRPr="006A3BBC">
              <w:rPr>
                <w:rFonts w:ascii="GHEA Grapalat" w:hAnsi="GHEA Grapalat"/>
              </w:rPr>
              <w:t>___________________________</w:t>
            </w:r>
          </w:p>
          <w:p w:rsidR="00071D1C" w:rsidRPr="006A3BBC" w:rsidRDefault="00071D1C" w:rsidP="00B46D58">
            <w:pPr>
              <w:widowControl w:val="0"/>
              <w:spacing w:after="160"/>
              <w:jc w:val="center"/>
              <w:rPr>
                <w:rFonts w:ascii="GHEA Grapalat" w:hAnsi="GHEA Grapalat" w:cs="GHEA Grapalat"/>
                <w:vertAlign w:val="superscript"/>
              </w:rPr>
            </w:pPr>
            <w:r w:rsidRPr="006A3BBC">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6A3BBC" w:rsidRDefault="00071D1C" w:rsidP="00B46D58">
            <w:pPr>
              <w:widowControl w:val="0"/>
              <w:jc w:val="center"/>
              <w:rPr>
                <w:rFonts w:ascii="GHEA Grapalat" w:hAnsi="GHEA Grapalat" w:cs="GHEA Grapalat"/>
              </w:rPr>
            </w:pPr>
            <w:r w:rsidRPr="006A3BBC">
              <w:rPr>
                <w:rFonts w:ascii="GHEA Grapalat" w:hAnsi="GHEA Grapalat"/>
              </w:rPr>
              <w:t xml:space="preserve">___________________________ </w:t>
            </w:r>
          </w:p>
          <w:p w:rsidR="00071D1C" w:rsidRPr="006A3BBC" w:rsidRDefault="00071D1C" w:rsidP="00B46D58">
            <w:pPr>
              <w:widowControl w:val="0"/>
              <w:spacing w:after="160"/>
              <w:jc w:val="center"/>
              <w:rPr>
                <w:rFonts w:ascii="GHEA Grapalat" w:hAnsi="GHEA Grapalat" w:cs="GHEA Grapalat"/>
                <w:vertAlign w:val="superscript"/>
              </w:rPr>
            </w:pPr>
            <w:r w:rsidRPr="006A3BBC">
              <w:rPr>
                <w:rFonts w:ascii="GHEA Grapalat" w:hAnsi="GHEA Grapalat"/>
                <w:vertAlign w:val="superscript"/>
              </w:rPr>
              <w:t>подпись</w:t>
            </w:r>
          </w:p>
        </w:tc>
        <w:tc>
          <w:tcPr>
            <w:tcW w:w="0" w:type="auto"/>
            <w:vAlign w:val="center"/>
          </w:tcPr>
          <w:p w:rsidR="00071D1C" w:rsidRPr="006A3BBC" w:rsidRDefault="00071D1C" w:rsidP="00B46D58">
            <w:pPr>
              <w:widowControl w:val="0"/>
              <w:jc w:val="center"/>
              <w:rPr>
                <w:rFonts w:ascii="GHEA Grapalat" w:hAnsi="GHEA Grapalat" w:cs="GHEA Grapalat"/>
              </w:rPr>
            </w:pPr>
            <w:r w:rsidRPr="006A3BBC">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6A3BBC">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EEF" w:rsidRDefault="00851EEF">
      <w:r>
        <w:separator/>
      </w:r>
    </w:p>
  </w:endnote>
  <w:endnote w:type="continuationSeparator" w:id="0">
    <w:p w:rsidR="00851EEF" w:rsidRDefault="00851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B4C" w:rsidRDefault="00E32B4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E32B4C" w:rsidRPr="00C861E9" w:rsidRDefault="00E32B4C">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1693A">
          <w:rPr>
            <w:rFonts w:ascii="GHEA Grapalat" w:hAnsi="GHEA Grapalat"/>
            <w:noProof/>
            <w:sz w:val="24"/>
            <w:szCs w:val="24"/>
          </w:rPr>
          <w:t>43</w:t>
        </w:r>
        <w:r w:rsidRPr="00C861E9">
          <w:rPr>
            <w:rFonts w:ascii="GHEA Grapalat" w:hAnsi="GHEA Grapalat"/>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B4C" w:rsidRDefault="00E32B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EEF" w:rsidRDefault="00851EEF">
      <w:r>
        <w:separator/>
      </w:r>
    </w:p>
  </w:footnote>
  <w:footnote w:type="continuationSeparator" w:id="0">
    <w:p w:rsidR="00851EEF" w:rsidRDefault="00851EEF">
      <w:r>
        <w:continuationSeparator/>
      </w:r>
    </w:p>
  </w:footnote>
  <w:footnote w:id="1">
    <w:p w:rsidR="00E32B4C" w:rsidRPr="001D1F0F" w:rsidRDefault="00E32B4C"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E32B4C" w:rsidRPr="001D1F0F" w:rsidRDefault="00E32B4C"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w:t>
      </w:r>
      <w:proofErr w:type="spellStart"/>
      <w:r w:rsidRPr="001D1F0F">
        <w:rPr>
          <w:rFonts w:ascii="GHEA Grapalat" w:hAnsi="GHEA Grapalat"/>
          <w:i/>
          <w:sz w:val="16"/>
          <w:szCs w:val="16"/>
        </w:rPr>
        <w:t>процедуру</w:t>
      </w:r>
      <w:proofErr w:type="gramStart"/>
      <w:r w:rsidRPr="001D1F0F">
        <w:rPr>
          <w:rFonts w:ascii="GHEA Grapalat" w:hAnsi="GHEA Grapalat"/>
          <w:i/>
          <w:sz w:val="16"/>
          <w:szCs w:val="16"/>
        </w:rPr>
        <w:t>.Р</w:t>
      </w:r>
      <w:proofErr w:type="gramEnd"/>
      <w:r w:rsidRPr="001D1F0F">
        <w:rPr>
          <w:rFonts w:ascii="GHEA Grapalat" w:hAnsi="GHEA Grapalat"/>
          <w:i/>
          <w:sz w:val="16"/>
          <w:szCs w:val="16"/>
        </w:rPr>
        <w:t>азъяснение</w:t>
      </w:r>
      <w:proofErr w:type="spellEnd"/>
      <w:r w:rsidRPr="001D1F0F">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32B4C" w:rsidRPr="00B10C2A" w:rsidRDefault="00E32B4C"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w:t>
      </w:r>
      <w:proofErr w:type="gramStart"/>
      <w:r w:rsidRPr="00B10C2A">
        <w:rPr>
          <w:rFonts w:ascii="GHEA Grapalat" w:hAnsi="GHEA Grapalat"/>
          <w:i/>
          <w:sz w:val="16"/>
          <w:szCs w:val="16"/>
        </w:rPr>
        <w:t xml:space="preserve"> В</w:t>
      </w:r>
      <w:proofErr w:type="gramEnd"/>
      <w:r w:rsidRPr="00B10C2A">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32B4C" w:rsidRPr="00B10C2A" w:rsidRDefault="00E32B4C"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w:t>
      </w:r>
      <w:proofErr w:type="gramStart"/>
      <w:r w:rsidRPr="00B10C2A">
        <w:rPr>
          <w:rFonts w:ascii="GHEA Grapalat" w:hAnsi="GHEA Grapalat"/>
          <w:i/>
          <w:sz w:val="16"/>
          <w:szCs w:val="16"/>
        </w:rPr>
        <w:t xml:space="preserve"> П</w:t>
      </w:r>
      <w:proofErr w:type="gramEnd"/>
      <w:r w:rsidRPr="00B10C2A">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E32B4C" w:rsidRPr="00B10C2A" w:rsidRDefault="00E32B4C"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E32B4C" w:rsidRPr="00B10C2A" w:rsidRDefault="00E32B4C" w:rsidP="002B51FB">
      <w:pPr>
        <w:widowControl w:val="0"/>
        <w:jc w:val="both"/>
        <w:rPr>
          <w:rFonts w:ascii="GHEA Grapalat" w:hAnsi="GHEA Grapalat"/>
          <w:i/>
          <w:sz w:val="16"/>
          <w:szCs w:val="16"/>
        </w:rPr>
      </w:pPr>
      <w:r w:rsidRPr="00B10C2A">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E32B4C" w:rsidRPr="009E2596" w:rsidRDefault="00E32B4C"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 xml:space="preserve">цена закупаемого товара по заявке на закупку в рамках данной процедуры не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w:t>
      </w:r>
    </w:p>
  </w:footnote>
  <w:footnote w:id="3">
    <w:p w:rsidR="00E32B4C" w:rsidRPr="00BB3286" w:rsidDel="00932115" w:rsidRDefault="00E32B4C" w:rsidP="00AF1F59">
      <w:pPr>
        <w:pStyle w:val="af2"/>
        <w:jc w:val="both"/>
        <w:rPr>
          <w:del w:id="1"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BB3286">
        <w:rPr>
          <w:rFonts w:ascii="GHEA Grapalat" w:hAnsi="GHEA Grapalat"/>
          <w:i/>
          <w:sz w:val="16"/>
          <w:szCs w:val="16"/>
        </w:rPr>
        <w:t xml:space="preserve"> ,</w:t>
      </w:r>
      <w:proofErr w:type="gramEnd"/>
      <w:r w:rsidRPr="00BB3286">
        <w:rPr>
          <w:rFonts w:ascii="GHEA Grapalat" w:hAnsi="GHEA Grapalat"/>
          <w:i/>
          <w:sz w:val="16"/>
          <w:szCs w:val="16"/>
        </w:rPr>
        <w:t xml:space="preserve">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E32B4C" w:rsidRPr="00BB3286" w:rsidRDefault="00E32B4C"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E32B4C" w:rsidRPr="00BB3286" w:rsidRDefault="00E32B4C">
      <w:pPr>
        <w:pStyle w:val="af2"/>
        <w:rPr>
          <w:sz w:val="16"/>
          <w:szCs w:val="16"/>
          <w:lang w:val="af-ZA"/>
        </w:rPr>
      </w:pPr>
    </w:p>
  </w:footnote>
  <w:footnote w:id="5">
    <w:p w:rsidR="00E32B4C" w:rsidRPr="00BB3286" w:rsidRDefault="00E32B4C"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w:t>
      </w:r>
      <w:proofErr w:type="spellStart"/>
      <w:r w:rsidRPr="00BB3286">
        <w:rPr>
          <w:rFonts w:ascii="GHEA Grapalat" w:hAnsi="GHEA Grapalat"/>
          <w:i/>
          <w:sz w:val="16"/>
          <w:szCs w:val="16"/>
        </w:rPr>
        <w:t>драмов</w:t>
      </w:r>
      <w:proofErr w:type="spellEnd"/>
      <w:r w:rsidRPr="00BB3286">
        <w:rPr>
          <w:rFonts w:ascii="GHEA Grapalat" w:hAnsi="GHEA Grapalat"/>
          <w:i/>
          <w:sz w:val="16"/>
          <w:szCs w:val="16"/>
        </w:rPr>
        <w:t xml:space="preserve">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E32B4C" w:rsidRPr="00D746CA" w:rsidRDefault="00E32B4C"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E32B4C" w:rsidRPr="00BC5174" w:rsidRDefault="00E32B4C">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E32B4C" w:rsidRPr="00D746CA" w:rsidRDefault="00E32B4C"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E32B4C" w:rsidRPr="008A7430" w:rsidRDefault="00E32B4C"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E32B4C" w:rsidRPr="00D3436F" w:rsidRDefault="00E32B4C">
      <w:pPr>
        <w:pStyle w:val="af2"/>
        <w:rPr>
          <w:lang w:val="es-ES"/>
        </w:rPr>
      </w:pPr>
    </w:p>
  </w:footnote>
  <w:footnote w:id="10">
    <w:p w:rsidR="00E32B4C" w:rsidRPr="008842CE" w:rsidRDefault="00E32B4C" w:rsidP="003D2FE2">
      <w:pPr>
        <w:pStyle w:val="af2"/>
        <w:jc w:val="both"/>
      </w:pPr>
    </w:p>
  </w:footnote>
  <w:footnote w:id="11">
    <w:p w:rsidR="00E32B4C" w:rsidRPr="008842CE" w:rsidRDefault="00E32B4C" w:rsidP="000A214C">
      <w:pPr>
        <w:pStyle w:val="af2"/>
        <w:jc w:val="both"/>
      </w:pPr>
    </w:p>
  </w:footnote>
  <w:footnote w:id="12">
    <w:p w:rsidR="00E32B4C" w:rsidRPr="00565FC8" w:rsidRDefault="00E32B4C"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E32B4C" w:rsidRPr="00565FC8" w:rsidRDefault="00E32B4C" w:rsidP="005E52ED">
      <w:pPr>
        <w:pStyle w:val="af2"/>
        <w:widowControl w:val="0"/>
        <w:jc w:val="both"/>
        <w:rPr>
          <w:rFonts w:ascii="GHEA Grapalat" w:hAnsi="GHEA Grapalat"/>
          <w:sz w:val="16"/>
          <w:szCs w:val="16"/>
          <w:lang w:val="hy-AM"/>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w:t>
      </w:r>
      <w:proofErr w:type="gramStart"/>
      <w:r w:rsidRPr="00565FC8">
        <w:rPr>
          <w:rFonts w:ascii="GHEA Grapalat" w:hAnsi="GHEA Grapalat"/>
          <w:i/>
          <w:sz w:val="16"/>
          <w:szCs w:val="16"/>
        </w:rPr>
        <w:t>,</w:t>
      </w:r>
      <w:proofErr w:type="gramEnd"/>
      <w:r w:rsidRPr="00565FC8">
        <w:rPr>
          <w:rFonts w:ascii="GHEA Grapalat" w:hAnsi="GHEA Grapalat"/>
          <w:i/>
          <w:sz w:val="16"/>
          <w:szCs w:val="16"/>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E32B4C" w:rsidRPr="00565FC8" w:rsidRDefault="00E32B4C">
      <w:pPr>
        <w:pStyle w:val="af2"/>
        <w:rPr>
          <w:sz w:val="16"/>
          <w:szCs w:val="16"/>
          <w:lang w:val="hy-AM"/>
        </w:rPr>
      </w:pPr>
    </w:p>
  </w:footnote>
  <w:footnote w:id="14">
    <w:p w:rsidR="00E32B4C" w:rsidRPr="00565FC8" w:rsidRDefault="00E32B4C" w:rsidP="00D90640">
      <w:pPr>
        <w:pStyle w:val="af2"/>
        <w:widowControl w:val="0"/>
        <w:jc w:val="both"/>
        <w:rPr>
          <w:rFonts w:ascii="GHEA Grapalat" w:hAnsi="GHEA Grapalat"/>
          <w:sz w:val="16"/>
          <w:szCs w:val="16"/>
          <w:lang w:val="hy-AM"/>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E32B4C" w:rsidRPr="00E85250" w:rsidRDefault="00E32B4C" w:rsidP="00D90640">
      <w:pPr>
        <w:widowControl w:val="0"/>
        <w:spacing w:after="160" w:line="360" w:lineRule="auto"/>
        <w:ind w:firstLine="709"/>
        <w:jc w:val="both"/>
        <w:rPr>
          <w:rFonts w:ascii="GHEA Grapalat" w:hAnsi="GHEA Grapalat"/>
          <w:lang w:val="hy-AM"/>
        </w:rPr>
      </w:pPr>
    </w:p>
    <w:p w:rsidR="00E32B4C" w:rsidRPr="00D3436F" w:rsidRDefault="00E32B4C">
      <w:pPr>
        <w:pStyle w:val="af2"/>
        <w:rPr>
          <w:lang w:val="hy-AM"/>
        </w:rPr>
      </w:pPr>
    </w:p>
  </w:footnote>
  <w:footnote w:id="15">
    <w:p w:rsidR="00E32B4C" w:rsidRPr="00565FC8" w:rsidRDefault="00E32B4C"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E32B4C" w:rsidRPr="00565FC8" w:rsidRDefault="00E32B4C"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E32B4C" w:rsidRPr="00D3436F" w:rsidRDefault="00E32B4C">
      <w:pPr>
        <w:pStyle w:val="af2"/>
        <w:rPr>
          <w:lang w:val="hy-AM"/>
        </w:rPr>
      </w:pPr>
    </w:p>
  </w:footnote>
  <w:footnote w:id="16">
    <w:p w:rsidR="00E32B4C" w:rsidRPr="008842CE" w:rsidRDefault="00E32B4C"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E32B4C" w:rsidRPr="00D3436F" w:rsidRDefault="00E32B4C">
      <w:pPr>
        <w:pStyle w:val="af2"/>
        <w:rPr>
          <w:lang w:val="hy-AM"/>
        </w:rPr>
      </w:pPr>
    </w:p>
  </w:footnote>
  <w:footnote w:id="17">
    <w:p w:rsidR="00E32B4C" w:rsidRPr="00092AC5" w:rsidRDefault="00E32B4C"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E32B4C" w:rsidRPr="00092AC5" w:rsidRDefault="00E32B4C" w:rsidP="00084B51">
      <w:pPr>
        <w:pStyle w:val="af2"/>
        <w:widowControl w:val="0"/>
        <w:jc w:val="both"/>
        <w:rPr>
          <w:rFonts w:ascii="GHEA Grapalat" w:hAnsi="GHEA Grapalat"/>
          <w:sz w:val="16"/>
          <w:szCs w:val="16"/>
          <w:lang w:val="hy-AM"/>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32B4C" w:rsidRPr="00D3436F" w:rsidRDefault="00E32B4C">
      <w:pPr>
        <w:pStyle w:val="af2"/>
        <w:rPr>
          <w:lang w:val="hy-AM"/>
        </w:rPr>
      </w:pPr>
    </w:p>
  </w:footnote>
  <w:footnote w:id="19">
    <w:p w:rsidR="00E32B4C" w:rsidRPr="00092AC5" w:rsidRDefault="00E32B4C"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proofErr w:type="gramStart"/>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roofErr w:type="gramEnd"/>
    </w:p>
    <w:p w:rsidR="00E32B4C" w:rsidRPr="00092AC5" w:rsidRDefault="00E32B4C"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E32B4C" w:rsidRPr="00092AC5" w:rsidRDefault="00E32B4C">
      <w:pPr>
        <w:pStyle w:val="af2"/>
        <w:rPr>
          <w:sz w:val="16"/>
          <w:szCs w:val="16"/>
          <w:lang w:val="hy-AM"/>
        </w:rPr>
      </w:pPr>
    </w:p>
  </w:footnote>
  <w:footnote w:id="20">
    <w:p w:rsidR="00E32B4C" w:rsidRPr="001E65D1" w:rsidRDefault="00E32B4C" w:rsidP="008842CE">
      <w:pPr>
        <w:pStyle w:val="af2"/>
        <w:widowControl w:val="0"/>
        <w:jc w:val="both"/>
        <w:rPr>
          <w:rFonts w:ascii="GHEA Grapalat" w:hAnsi="GHEA Grapalat"/>
          <w:i/>
          <w:sz w:val="16"/>
          <w:szCs w:val="16"/>
        </w:rPr>
      </w:pPr>
    </w:p>
  </w:footnote>
  <w:footnote w:id="21">
    <w:p w:rsidR="00E32B4C" w:rsidRPr="008A7430" w:rsidRDefault="00E32B4C" w:rsidP="00B64ECA">
      <w:pPr>
        <w:pStyle w:val="af2"/>
        <w:widowControl w:val="0"/>
        <w:jc w:val="both"/>
        <w:rPr>
          <w:rFonts w:ascii="GHEA Grapalat" w:hAnsi="GHEA Grapalat"/>
          <w:i/>
          <w:sz w:val="16"/>
          <w:szCs w:val="16"/>
        </w:rPr>
      </w:pPr>
    </w:p>
  </w:footnote>
  <w:footnote w:id="22">
    <w:p w:rsidR="00E32B4C" w:rsidRPr="008A7430" w:rsidRDefault="00E32B4C" w:rsidP="008842CE">
      <w:pPr>
        <w:pStyle w:val="af2"/>
        <w:widowControl w:val="0"/>
        <w:jc w:val="both"/>
        <w:rPr>
          <w:rFonts w:ascii="GHEA Grapalat" w:hAnsi="GHEA Grapalat"/>
          <w:i/>
          <w:sz w:val="16"/>
          <w:szCs w:val="16"/>
        </w:rPr>
      </w:pPr>
    </w:p>
  </w:footnote>
  <w:footnote w:id="23">
    <w:p w:rsidR="00E32B4C" w:rsidRPr="00414EBE" w:rsidRDefault="00E32B4C"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414EBE">
        <w:rPr>
          <w:rFonts w:ascii="GHEA Grapalat" w:hAnsi="GHEA Grapalat"/>
          <w:i/>
          <w:sz w:val="16"/>
          <w:szCs w:val="16"/>
        </w:rPr>
        <w:t>предусмотрения</w:t>
      </w:r>
      <w:proofErr w:type="spellEnd"/>
      <w:r w:rsidRPr="00414EBE">
        <w:rPr>
          <w:rFonts w:ascii="GHEA Grapalat" w:hAnsi="GHEA Grapalat"/>
          <w:i/>
          <w:sz w:val="16"/>
          <w:szCs w:val="16"/>
        </w:rPr>
        <w:t xml:space="preserve"> финансовых средств, в качестве его неотъемлемой части.</w:t>
      </w:r>
    </w:p>
  </w:footnote>
  <w:footnote w:id="24">
    <w:p w:rsidR="00E32B4C" w:rsidRPr="00414EBE" w:rsidRDefault="00E32B4C"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B4C" w:rsidRDefault="00E32B4C">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B4C" w:rsidRDefault="00E32B4C">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B4C" w:rsidRDefault="00E32B4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402"/>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0FFE"/>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01"/>
    <w:rsid w:val="00100C10"/>
    <w:rsid w:val="001017E8"/>
    <w:rsid w:val="00101C9A"/>
    <w:rsid w:val="00101F06"/>
    <w:rsid w:val="0010213D"/>
    <w:rsid w:val="001024C1"/>
    <w:rsid w:val="0010323D"/>
    <w:rsid w:val="00103763"/>
    <w:rsid w:val="00104861"/>
    <w:rsid w:val="00106365"/>
    <w:rsid w:val="00106D44"/>
    <w:rsid w:val="00106DEE"/>
    <w:rsid w:val="00110534"/>
    <w:rsid w:val="00110D13"/>
    <w:rsid w:val="00111FFB"/>
    <w:rsid w:val="0011340E"/>
    <w:rsid w:val="00113F0D"/>
    <w:rsid w:val="0011423D"/>
    <w:rsid w:val="00115905"/>
    <w:rsid w:val="0011595F"/>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6B5F"/>
    <w:rsid w:val="001D7228"/>
    <w:rsid w:val="001D74FA"/>
    <w:rsid w:val="001D78C5"/>
    <w:rsid w:val="001E0216"/>
    <w:rsid w:val="001E06D6"/>
    <w:rsid w:val="001E0BC2"/>
    <w:rsid w:val="001E2402"/>
    <w:rsid w:val="001E2794"/>
    <w:rsid w:val="001E2814"/>
    <w:rsid w:val="001E3D3F"/>
    <w:rsid w:val="001E4776"/>
    <w:rsid w:val="001E47D5"/>
    <w:rsid w:val="001E4A24"/>
    <w:rsid w:val="001E5412"/>
    <w:rsid w:val="001E55B2"/>
    <w:rsid w:val="001E5866"/>
    <w:rsid w:val="001E5C85"/>
    <w:rsid w:val="001E6506"/>
    <w:rsid w:val="001E65D1"/>
    <w:rsid w:val="001E7733"/>
    <w:rsid w:val="001F0335"/>
    <w:rsid w:val="001F0371"/>
    <w:rsid w:val="001F0B18"/>
    <w:rsid w:val="001F0DAB"/>
    <w:rsid w:val="001F0F81"/>
    <w:rsid w:val="001F1977"/>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6C9"/>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B45"/>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71F"/>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5F3E"/>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4EBE"/>
    <w:rsid w:val="00416F1E"/>
    <w:rsid w:val="0041739A"/>
    <w:rsid w:val="004175B6"/>
    <w:rsid w:val="00417E48"/>
    <w:rsid w:val="00417F33"/>
    <w:rsid w:val="00421AEB"/>
    <w:rsid w:val="00422802"/>
    <w:rsid w:val="0042335F"/>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5CF"/>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6C40"/>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4BB"/>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76"/>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1D4"/>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7C0"/>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449"/>
    <w:rsid w:val="005F0715"/>
    <w:rsid w:val="005F09CE"/>
    <w:rsid w:val="005F11B9"/>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97F7B"/>
    <w:rsid w:val="006A0D8B"/>
    <w:rsid w:val="006A134C"/>
    <w:rsid w:val="006A13FB"/>
    <w:rsid w:val="006A14B3"/>
    <w:rsid w:val="006A1922"/>
    <w:rsid w:val="006A1F61"/>
    <w:rsid w:val="006A202F"/>
    <w:rsid w:val="006A26BE"/>
    <w:rsid w:val="006A3BBC"/>
    <w:rsid w:val="006A3C8A"/>
    <w:rsid w:val="006A3C8D"/>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86E"/>
    <w:rsid w:val="00712DB8"/>
    <w:rsid w:val="007131F4"/>
    <w:rsid w:val="00713746"/>
    <w:rsid w:val="0071687B"/>
    <w:rsid w:val="0071689A"/>
    <w:rsid w:val="0071693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42"/>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19F"/>
    <w:rsid w:val="008435A4"/>
    <w:rsid w:val="008435DB"/>
    <w:rsid w:val="00843892"/>
    <w:rsid w:val="00844434"/>
    <w:rsid w:val="00845AA5"/>
    <w:rsid w:val="00845F84"/>
    <w:rsid w:val="008463FB"/>
    <w:rsid w:val="00847EB9"/>
    <w:rsid w:val="008504E0"/>
    <w:rsid w:val="00850570"/>
    <w:rsid w:val="00850857"/>
    <w:rsid w:val="008510F1"/>
    <w:rsid w:val="00851EEF"/>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49B"/>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AC7"/>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3C7"/>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064"/>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27B"/>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5B6F"/>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392"/>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5EBC"/>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5CD"/>
    <w:rsid w:val="00DB2BCC"/>
    <w:rsid w:val="00DB3E17"/>
    <w:rsid w:val="00DB40C0"/>
    <w:rsid w:val="00DB41B7"/>
    <w:rsid w:val="00DB4273"/>
    <w:rsid w:val="00DB4CC7"/>
    <w:rsid w:val="00DB64C8"/>
    <w:rsid w:val="00DB6D02"/>
    <w:rsid w:val="00DB7289"/>
    <w:rsid w:val="00DC14CE"/>
    <w:rsid w:val="00DC1B3F"/>
    <w:rsid w:val="00DC30CC"/>
    <w:rsid w:val="00DC4F46"/>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1DD"/>
    <w:rsid w:val="00DE26E4"/>
    <w:rsid w:val="00DE3538"/>
    <w:rsid w:val="00DE3C28"/>
    <w:rsid w:val="00DE4D34"/>
    <w:rsid w:val="00DE5873"/>
    <w:rsid w:val="00DE5B89"/>
    <w:rsid w:val="00DE65EA"/>
    <w:rsid w:val="00DE7706"/>
    <w:rsid w:val="00DE7753"/>
    <w:rsid w:val="00DE7C04"/>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25E"/>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B4C"/>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334"/>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5CE"/>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3FFA"/>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254"/>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0789"/>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3D88"/>
    <w:rsid w:val="00F34417"/>
    <w:rsid w:val="00F361DC"/>
    <w:rsid w:val="00F36AD3"/>
    <w:rsid w:val="00F36E1F"/>
    <w:rsid w:val="00F377C0"/>
    <w:rsid w:val="00F37C10"/>
    <w:rsid w:val="00F37F2C"/>
    <w:rsid w:val="00F40235"/>
    <w:rsid w:val="00F403A5"/>
    <w:rsid w:val="00F406AC"/>
    <w:rsid w:val="00F40D4D"/>
    <w:rsid w:val="00F4140F"/>
    <w:rsid w:val="00F41477"/>
    <w:rsid w:val="00F4264D"/>
    <w:rsid w:val="00F43923"/>
    <w:rsid w:val="00F4395E"/>
    <w:rsid w:val="00F43A66"/>
    <w:rsid w:val="00F43DE4"/>
    <w:rsid w:val="00F449C0"/>
    <w:rsid w:val="00F45B4D"/>
    <w:rsid w:val="00F45B8B"/>
    <w:rsid w:val="00F460E3"/>
    <w:rsid w:val="00F50E67"/>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4E6C"/>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495"/>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91166499">
      <w:bodyDiv w:val="1"/>
      <w:marLeft w:val="0"/>
      <w:marRight w:val="0"/>
      <w:marTop w:val="0"/>
      <w:marBottom w:val="0"/>
      <w:divBdr>
        <w:top w:val="none" w:sz="0" w:space="0" w:color="auto"/>
        <w:left w:val="none" w:sz="0" w:space="0" w:color="auto"/>
        <w:bottom w:val="none" w:sz="0" w:space="0" w:color="auto"/>
        <w:right w:val="none" w:sz="0" w:space="0" w:color="auto"/>
      </w:divBdr>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26539623">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431259">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657437">
      <w:bodyDiv w:val="1"/>
      <w:marLeft w:val="0"/>
      <w:marRight w:val="0"/>
      <w:marTop w:val="0"/>
      <w:marBottom w:val="0"/>
      <w:divBdr>
        <w:top w:val="none" w:sz="0" w:space="0" w:color="auto"/>
        <w:left w:val="none" w:sz="0" w:space="0" w:color="auto"/>
        <w:bottom w:val="none" w:sz="0" w:space="0" w:color="auto"/>
        <w:right w:val="none" w:sz="0" w:space="0" w:color="auto"/>
      </w:divBdr>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345774">
      <w:bodyDiv w:val="1"/>
      <w:marLeft w:val="0"/>
      <w:marRight w:val="0"/>
      <w:marTop w:val="0"/>
      <w:marBottom w:val="0"/>
      <w:divBdr>
        <w:top w:val="none" w:sz="0" w:space="0" w:color="auto"/>
        <w:left w:val="none" w:sz="0" w:space="0" w:color="auto"/>
        <w:bottom w:val="none" w:sz="0" w:space="0" w:color="auto"/>
        <w:right w:val="none" w:sz="0" w:space="0" w:color="auto"/>
      </w:divBdr>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5140881">
      <w:bodyDiv w:val="1"/>
      <w:marLeft w:val="0"/>
      <w:marRight w:val="0"/>
      <w:marTop w:val="0"/>
      <w:marBottom w:val="0"/>
      <w:divBdr>
        <w:top w:val="none" w:sz="0" w:space="0" w:color="auto"/>
        <w:left w:val="none" w:sz="0" w:space="0" w:color="auto"/>
        <w:bottom w:val="none" w:sz="0" w:space="0" w:color="auto"/>
        <w:right w:val="none" w:sz="0" w:space="0" w:color="auto"/>
      </w:divBdr>
      <w:divsChild>
        <w:div w:id="504786436">
          <w:marLeft w:val="0"/>
          <w:marRight w:val="0"/>
          <w:marTop w:val="0"/>
          <w:marBottom w:val="0"/>
          <w:divBdr>
            <w:top w:val="none" w:sz="0" w:space="0" w:color="auto"/>
            <w:left w:val="none" w:sz="0" w:space="0" w:color="auto"/>
            <w:bottom w:val="none" w:sz="0" w:space="0" w:color="auto"/>
            <w:right w:val="none" w:sz="0" w:space="0" w:color="auto"/>
          </w:divBdr>
          <w:divsChild>
            <w:div w:id="1054546546">
              <w:marLeft w:val="0"/>
              <w:marRight w:val="0"/>
              <w:marTop w:val="0"/>
              <w:marBottom w:val="0"/>
              <w:divBdr>
                <w:top w:val="none" w:sz="0" w:space="0" w:color="auto"/>
                <w:left w:val="none" w:sz="0" w:space="0" w:color="auto"/>
                <w:bottom w:val="none" w:sz="0" w:space="0" w:color="auto"/>
                <w:right w:val="none" w:sz="0" w:space="0" w:color="auto"/>
              </w:divBdr>
              <w:divsChild>
                <w:div w:id="1465344675">
                  <w:marLeft w:val="0"/>
                  <w:marRight w:val="0"/>
                  <w:marTop w:val="0"/>
                  <w:marBottom w:val="0"/>
                  <w:divBdr>
                    <w:top w:val="none" w:sz="0" w:space="0" w:color="auto"/>
                    <w:left w:val="none" w:sz="0" w:space="0" w:color="auto"/>
                    <w:bottom w:val="none" w:sz="0" w:space="0" w:color="auto"/>
                    <w:right w:val="none" w:sz="0" w:space="0" w:color="auto"/>
                  </w:divBdr>
                  <w:divsChild>
                    <w:div w:id="37601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58292210">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1068066786">
      <w:bodyDiv w:val="1"/>
      <w:marLeft w:val="0"/>
      <w:marRight w:val="0"/>
      <w:marTop w:val="0"/>
      <w:marBottom w:val="0"/>
      <w:divBdr>
        <w:top w:val="none" w:sz="0" w:space="0" w:color="auto"/>
        <w:left w:val="none" w:sz="0" w:space="0" w:color="auto"/>
        <w:bottom w:val="none" w:sz="0" w:space="0" w:color="auto"/>
        <w:right w:val="none" w:sz="0" w:space="0" w:color="auto"/>
      </w:divBdr>
      <w:divsChild>
        <w:div w:id="1364092960">
          <w:marLeft w:val="0"/>
          <w:marRight w:val="0"/>
          <w:marTop w:val="0"/>
          <w:marBottom w:val="0"/>
          <w:divBdr>
            <w:top w:val="none" w:sz="0" w:space="0" w:color="auto"/>
            <w:left w:val="none" w:sz="0" w:space="0" w:color="auto"/>
            <w:bottom w:val="none" w:sz="0" w:space="0" w:color="auto"/>
            <w:right w:val="none" w:sz="0" w:space="0" w:color="auto"/>
          </w:divBdr>
          <w:divsChild>
            <w:div w:id="1254244278">
              <w:marLeft w:val="0"/>
              <w:marRight w:val="0"/>
              <w:marTop w:val="0"/>
              <w:marBottom w:val="0"/>
              <w:divBdr>
                <w:top w:val="none" w:sz="0" w:space="0" w:color="auto"/>
                <w:left w:val="none" w:sz="0" w:space="0" w:color="auto"/>
                <w:bottom w:val="none" w:sz="0" w:space="0" w:color="auto"/>
                <w:right w:val="none" w:sz="0" w:space="0" w:color="auto"/>
              </w:divBdr>
              <w:divsChild>
                <w:div w:id="372196655">
                  <w:marLeft w:val="0"/>
                  <w:marRight w:val="0"/>
                  <w:marTop w:val="0"/>
                  <w:marBottom w:val="0"/>
                  <w:divBdr>
                    <w:top w:val="none" w:sz="0" w:space="0" w:color="auto"/>
                    <w:left w:val="none" w:sz="0" w:space="0" w:color="auto"/>
                    <w:bottom w:val="none" w:sz="0" w:space="0" w:color="auto"/>
                    <w:right w:val="none" w:sz="0" w:space="0" w:color="auto"/>
                  </w:divBdr>
                  <w:divsChild>
                    <w:div w:id="4884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4394839">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296447177">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3244359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11756954">
      <w:bodyDiv w:val="1"/>
      <w:marLeft w:val="0"/>
      <w:marRight w:val="0"/>
      <w:marTop w:val="0"/>
      <w:marBottom w:val="0"/>
      <w:divBdr>
        <w:top w:val="none" w:sz="0" w:space="0" w:color="auto"/>
        <w:left w:val="none" w:sz="0" w:space="0" w:color="auto"/>
        <w:bottom w:val="none" w:sz="0" w:space="0" w:color="auto"/>
        <w:right w:val="none" w:sz="0" w:space="0" w:color="auto"/>
      </w:divBdr>
      <w:divsChild>
        <w:div w:id="2005433489">
          <w:marLeft w:val="0"/>
          <w:marRight w:val="0"/>
          <w:marTop w:val="0"/>
          <w:marBottom w:val="0"/>
          <w:divBdr>
            <w:top w:val="none" w:sz="0" w:space="0" w:color="auto"/>
            <w:left w:val="none" w:sz="0" w:space="0" w:color="auto"/>
            <w:bottom w:val="none" w:sz="0" w:space="0" w:color="auto"/>
            <w:right w:val="none" w:sz="0" w:space="0" w:color="auto"/>
          </w:divBdr>
          <w:divsChild>
            <w:div w:id="1491944019">
              <w:marLeft w:val="0"/>
              <w:marRight w:val="0"/>
              <w:marTop w:val="0"/>
              <w:marBottom w:val="0"/>
              <w:divBdr>
                <w:top w:val="none" w:sz="0" w:space="0" w:color="auto"/>
                <w:left w:val="none" w:sz="0" w:space="0" w:color="auto"/>
                <w:bottom w:val="none" w:sz="0" w:space="0" w:color="auto"/>
                <w:right w:val="none" w:sz="0" w:space="0" w:color="auto"/>
              </w:divBdr>
              <w:divsChild>
                <w:div w:id="41447868">
                  <w:marLeft w:val="0"/>
                  <w:marRight w:val="0"/>
                  <w:marTop w:val="0"/>
                  <w:marBottom w:val="0"/>
                  <w:divBdr>
                    <w:top w:val="none" w:sz="0" w:space="0" w:color="auto"/>
                    <w:left w:val="none" w:sz="0" w:space="0" w:color="auto"/>
                    <w:bottom w:val="none" w:sz="0" w:space="0" w:color="auto"/>
                    <w:right w:val="none" w:sz="0" w:space="0" w:color="auto"/>
                  </w:divBdr>
                  <w:divsChild>
                    <w:div w:id="20215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03883942">
      <w:bodyDiv w:val="1"/>
      <w:marLeft w:val="0"/>
      <w:marRight w:val="0"/>
      <w:marTop w:val="0"/>
      <w:marBottom w:val="0"/>
      <w:divBdr>
        <w:top w:val="none" w:sz="0" w:space="0" w:color="auto"/>
        <w:left w:val="none" w:sz="0" w:space="0" w:color="auto"/>
        <w:bottom w:val="none" w:sz="0" w:space="0" w:color="auto"/>
        <w:right w:val="none" w:sz="0" w:space="0" w:color="auto"/>
      </w:divBdr>
      <w:divsChild>
        <w:div w:id="1754162403">
          <w:marLeft w:val="0"/>
          <w:marRight w:val="0"/>
          <w:marTop w:val="0"/>
          <w:marBottom w:val="0"/>
          <w:divBdr>
            <w:top w:val="none" w:sz="0" w:space="0" w:color="auto"/>
            <w:left w:val="none" w:sz="0" w:space="0" w:color="auto"/>
            <w:bottom w:val="none" w:sz="0" w:space="0" w:color="auto"/>
            <w:right w:val="none" w:sz="0" w:space="0" w:color="auto"/>
          </w:divBdr>
          <w:divsChild>
            <w:div w:id="1418139952">
              <w:marLeft w:val="0"/>
              <w:marRight w:val="0"/>
              <w:marTop w:val="0"/>
              <w:marBottom w:val="0"/>
              <w:divBdr>
                <w:top w:val="none" w:sz="0" w:space="0" w:color="auto"/>
                <w:left w:val="none" w:sz="0" w:space="0" w:color="auto"/>
                <w:bottom w:val="none" w:sz="0" w:space="0" w:color="auto"/>
                <w:right w:val="none" w:sz="0" w:space="0" w:color="auto"/>
              </w:divBdr>
              <w:divsChild>
                <w:div w:id="442727408">
                  <w:marLeft w:val="0"/>
                  <w:marRight w:val="0"/>
                  <w:marTop w:val="0"/>
                  <w:marBottom w:val="0"/>
                  <w:divBdr>
                    <w:top w:val="none" w:sz="0" w:space="0" w:color="auto"/>
                    <w:left w:val="none" w:sz="0" w:space="0" w:color="auto"/>
                    <w:bottom w:val="none" w:sz="0" w:space="0" w:color="auto"/>
                    <w:right w:val="none" w:sz="0" w:space="0" w:color="auto"/>
                  </w:divBdr>
                  <w:divsChild>
                    <w:div w:id="15939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835792">
      <w:bodyDiv w:val="1"/>
      <w:marLeft w:val="0"/>
      <w:marRight w:val="0"/>
      <w:marTop w:val="0"/>
      <w:marBottom w:val="0"/>
      <w:divBdr>
        <w:top w:val="none" w:sz="0" w:space="0" w:color="auto"/>
        <w:left w:val="none" w:sz="0" w:space="0" w:color="auto"/>
        <w:bottom w:val="none" w:sz="0" w:space="0" w:color="auto"/>
        <w:right w:val="none" w:sz="0" w:space="0" w:color="auto"/>
      </w:divBdr>
      <w:divsChild>
        <w:div w:id="378549748">
          <w:marLeft w:val="0"/>
          <w:marRight w:val="0"/>
          <w:marTop w:val="0"/>
          <w:marBottom w:val="0"/>
          <w:divBdr>
            <w:top w:val="none" w:sz="0" w:space="0" w:color="auto"/>
            <w:left w:val="none" w:sz="0" w:space="0" w:color="auto"/>
            <w:bottom w:val="none" w:sz="0" w:space="0" w:color="auto"/>
            <w:right w:val="none" w:sz="0" w:space="0" w:color="auto"/>
          </w:divBdr>
          <w:divsChild>
            <w:div w:id="616301802">
              <w:marLeft w:val="0"/>
              <w:marRight w:val="0"/>
              <w:marTop w:val="0"/>
              <w:marBottom w:val="0"/>
              <w:divBdr>
                <w:top w:val="none" w:sz="0" w:space="0" w:color="auto"/>
                <w:left w:val="none" w:sz="0" w:space="0" w:color="auto"/>
                <w:bottom w:val="none" w:sz="0" w:space="0" w:color="auto"/>
                <w:right w:val="none" w:sz="0" w:space="0" w:color="auto"/>
              </w:divBdr>
              <w:divsChild>
                <w:div w:id="1411536066">
                  <w:marLeft w:val="0"/>
                  <w:marRight w:val="0"/>
                  <w:marTop w:val="0"/>
                  <w:marBottom w:val="0"/>
                  <w:divBdr>
                    <w:top w:val="none" w:sz="0" w:space="0" w:color="auto"/>
                    <w:left w:val="none" w:sz="0" w:space="0" w:color="auto"/>
                    <w:bottom w:val="none" w:sz="0" w:space="0" w:color="auto"/>
                    <w:right w:val="none" w:sz="0" w:space="0" w:color="auto"/>
                  </w:divBdr>
                  <w:divsChild>
                    <w:div w:id="157119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0549922">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825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2CCBB7-D522-4E29-A22E-27576228A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1844</TotalTime>
  <Pages>1</Pages>
  <Words>19356</Words>
  <Characters>110330</Characters>
  <Application>Microsoft Office Word</Application>
  <DocSecurity>0</DocSecurity>
  <Lines>919</Lines>
  <Paragraphs>258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129428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715</cp:revision>
  <cp:lastPrinted>2018-02-16T07:12:00Z</cp:lastPrinted>
  <dcterms:created xsi:type="dcterms:W3CDTF">2019-10-28T07:04:00Z</dcterms:created>
  <dcterms:modified xsi:type="dcterms:W3CDTF">2019-12-17T11:17:00Z</dcterms:modified>
</cp:coreProperties>
</file>